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BC4BF5E" w14:textId="20791BC0" w:rsidR="00A955C4" w:rsidDel="00141493" w:rsidRDefault="00F14CEA" w:rsidP="00A955C4">
      <w:pPr>
        <w:spacing w:after="0" w:line="276" w:lineRule="auto"/>
        <w:ind w:left="346"/>
        <w:jc w:val="center"/>
        <w:rPr>
          <w:del w:id="1" w:author="Radu Gabriel" w:date="2024-03-13T18:42:00Z" w16du:dateUtc="2024-03-13T16:42:00Z"/>
          <w:rFonts w:cstheme="minorHAnsi"/>
          <w:b/>
          <w:bCs/>
        </w:rPr>
      </w:pPr>
      <w:ins w:id="2" w:author="Stare Civila LERESTI" w:date="2024-06-17T11:45:00Z" w16du:dateUtc="2024-06-17T08:45:00Z">
        <w:r>
          <w:rPr>
            <w:rFonts w:cstheme="minorHAnsi"/>
            <w:b/>
            <w:bCs/>
          </w:rPr>
          <w:t xml:space="preserve">                                                                                    </w:t>
        </w:r>
      </w:ins>
      <w:ins w:id="3" w:author="Stare Civila LERESTI" w:date="2024-06-17T11:46:00Z" w16du:dateUtc="2024-06-17T08:46:00Z">
        <w:r>
          <w:rPr>
            <w:rFonts w:cstheme="minorHAnsi"/>
            <w:b/>
            <w:bCs/>
          </w:rPr>
          <w:t xml:space="preserve">    </w:t>
        </w:r>
      </w:ins>
      <w:ins w:id="4" w:author="Stare Civila LERESTI" w:date="2024-06-17T11:45:00Z" w16du:dateUtc="2024-06-17T08:45:00Z">
        <w:r>
          <w:rPr>
            <w:rFonts w:cstheme="minorHAnsi"/>
            <w:b/>
            <w:bCs/>
          </w:rPr>
          <w:t>Anexa nr.2 la HCL nr.</w:t>
        </w:r>
      </w:ins>
      <w:ins w:id="5" w:author="Stare Civila LERESTI" w:date="2024-06-17T12:52:00Z" w16du:dateUtc="2024-06-17T09:52:00Z">
        <w:r w:rsidR="0069692B">
          <w:rPr>
            <w:rFonts w:cstheme="minorHAnsi"/>
            <w:b/>
            <w:bCs/>
          </w:rPr>
          <w:t xml:space="preserve"> _____</w:t>
        </w:r>
      </w:ins>
      <w:ins w:id="6" w:author="Stare Civila LERESTI" w:date="2024-06-17T11:45:00Z" w16du:dateUtc="2024-06-17T08:45:00Z">
        <w:r>
          <w:rPr>
            <w:rFonts w:cstheme="minorHAnsi"/>
            <w:b/>
            <w:bCs/>
          </w:rPr>
          <w:t>/14.06.2024</w:t>
        </w:r>
      </w:ins>
    </w:p>
    <w:p w14:paraId="50EBF0D0" w14:textId="77777777" w:rsidR="00141493" w:rsidRDefault="00141493" w:rsidP="00A955C4">
      <w:pPr>
        <w:spacing w:after="0" w:line="276" w:lineRule="auto"/>
        <w:ind w:left="346"/>
        <w:jc w:val="center"/>
        <w:rPr>
          <w:ins w:id="7" w:author="Radu Gabriel" w:date="2024-03-14T09:22:00Z" w16du:dateUtc="2024-03-14T07:22:00Z"/>
          <w:rFonts w:cstheme="minorHAnsi"/>
          <w:b/>
          <w:bCs/>
        </w:rPr>
      </w:pPr>
    </w:p>
    <w:p w14:paraId="13F3DA68" w14:textId="77777777" w:rsidR="00141493" w:rsidRDefault="00141493" w:rsidP="00A955C4">
      <w:pPr>
        <w:spacing w:after="0" w:line="276" w:lineRule="auto"/>
        <w:ind w:left="346"/>
        <w:jc w:val="center"/>
        <w:rPr>
          <w:ins w:id="8" w:author="Radu Gabriel" w:date="2024-03-14T09:22:00Z" w16du:dateUtc="2024-03-14T07:22:00Z"/>
          <w:rFonts w:cstheme="minorHAnsi"/>
          <w:b/>
          <w:bCs/>
        </w:rPr>
      </w:pPr>
    </w:p>
    <w:p w14:paraId="6D5F6FD3" w14:textId="77777777" w:rsidR="00141493" w:rsidRPr="0085317B" w:rsidRDefault="00141493" w:rsidP="00A955C4">
      <w:pPr>
        <w:spacing w:after="0" w:line="276" w:lineRule="auto"/>
        <w:ind w:left="346"/>
        <w:jc w:val="center"/>
        <w:rPr>
          <w:ins w:id="9" w:author="Radu Gabriel" w:date="2024-03-14T09:22:00Z" w16du:dateUtc="2024-03-14T07:22:00Z"/>
          <w:rFonts w:cstheme="minorHAnsi"/>
          <w:b/>
          <w:bCs/>
        </w:rPr>
      </w:pPr>
    </w:p>
    <w:p w14:paraId="15EE4282" w14:textId="32798634" w:rsidR="00A955C4" w:rsidRPr="0085317B" w:rsidDel="0007555D" w:rsidRDefault="00A955C4" w:rsidP="00A955C4">
      <w:pPr>
        <w:spacing w:after="0" w:line="276" w:lineRule="auto"/>
        <w:ind w:left="346"/>
        <w:jc w:val="center"/>
        <w:rPr>
          <w:del w:id="10" w:author="Radu Gabriel" w:date="2024-03-13T18:42:00Z" w16du:dateUtc="2024-03-13T16:42:00Z"/>
          <w:rFonts w:cstheme="minorHAnsi"/>
          <w:b/>
          <w:bCs/>
        </w:rPr>
      </w:pPr>
    </w:p>
    <w:p w14:paraId="707A2208" w14:textId="77777777" w:rsidR="00A955C4" w:rsidRPr="0085317B" w:rsidRDefault="00A955C4" w:rsidP="00A955C4">
      <w:pPr>
        <w:spacing w:after="0" w:line="276" w:lineRule="auto"/>
        <w:ind w:left="346"/>
        <w:jc w:val="center"/>
        <w:rPr>
          <w:rFonts w:cstheme="minorHAnsi"/>
          <w:b/>
          <w:bCs/>
        </w:rPr>
      </w:pPr>
    </w:p>
    <w:p w14:paraId="18787E93" w14:textId="77777777" w:rsidR="00A955C4" w:rsidRPr="007F0B7C" w:rsidRDefault="00A955C4" w:rsidP="00A955C4">
      <w:pPr>
        <w:spacing w:after="0" w:line="276" w:lineRule="auto"/>
        <w:ind w:left="346"/>
        <w:jc w:val="center"/>
        <w:rPr>
          <w:rFonts w:cstheme="minorHAnsi"/>
          <w:b/>
          <w:bCs/>
          <w:sz w:val="36"/>
          <w:szCs w:val="36"/>
        </w:rPr>
      </w:pPr>
      <w:r w:rsidRPr="007F0B7C">
        <w:rPr>
          <w:rFonts w:cstheme="minorHAnsi"/>
          <w:b/>
          <w:bCs/>
          <w:sz w:val="36"/>
          <w:szCs w:val="36"/>
        </w:rPr>
        <w:t>CONTRACT DE DELEGARE A GESTIUNII SERVICIILOR PUBLICE DE ALIMENTARE CU APA SI DE CANALIZARE</w:t>
      </w:r>
    </w:p>
    <w:p w14:paraId="619C9602" w14:textId="77777777" w:rsidR="00A955C4" w:rsidRPr="0085317B" w:rsidRDefault="00A955C4" w:rsidP="00A955C4">
      <w:pPr>
        <w:pStyle w:val="Titlu1"/>
        <w:spacing w:line="276" w:lineRule="auto"/>
        <w:jc w:val="center"/>
        <w:rPr>
          <w:rFonts w:asciiTheme="minorHAnsi" w:hAnsiTheme="minorHAnsi" w:cstheme="minorHAnsi"/>
          <w:b/>
          <w:bCs/>
          <w:sz w:val="22"/>
        </w:rPr>
      </w:pPr>
    </w:p>
    <w:p w14:paraId="4F33A4F1" w14:textId="3C438B3D" w:rsidR="00A955C4" w:rsidRPr="0085317B" w:rsidDel="00096B0F" w:rsidRDefault="00A955C4" w:rsidP="00A955C4">
      <w:pPr>
        <w:pStyle w:val="Titlu1"/>
        <w:spacing w:line="276" w:lineRule="auto"/>
        <w:jc w:val="center"/>
        <w:rPr>
          <w:del w:id="11" w:author="Radu Gabriel" w:date="2024-03-13T18:39:00Z" w16du:dateUtc="2024-03-13T16:39:00Z"/>
          <w:rFonts w:asciiTheme="minorHAnsi" w:hAnsiTheme="minorHAnsi" w:cstheme="minorHAnsi"/>
          <w:b/>
          <w:bCs/>
          <w:sz w:val="22"/>
        </w:rPr>
      </w:pPr>
    </w:p>
    <w:p w14:paraId="0B4B7FB4" w14:textId="24F5E1A2" w:rsidR="00A955C4" w:rsidRPr="0085317B" w:rsidDel="00096B0F" w:rsidRDefault="00A955C4" w:rsidP="00A955C4">
      <w:pPr>
        <w:pStyle w:val="Titlu1"/>
        <w:spacing w:line="276" w:lineRule="auto"/>
        <w:jc w:val="center"/>
        <w:rPr>
          <w:del w:id="12" w:author="Radu Gabriel" w:date="2024-03-13T18:39:00Z" w16du:dateUtc="2024-03-13T16:39:00Z"/>
          <w:rFonts w:asciiTheme="minorHAnsi" w:hAnsiTheme="minorHAnsi" w:cstheme="minorHAnsi"/>
          <w:b/>
          <w:bCs/>
          <w:sz w:val="22"/>
        </w:rPr>
      </w:pPr>
    </w:p>
    <w:p w14:paraId="6A6EE12C" w14:textId="0507B908" w:rsidR="00A955C4" w:rsidDel="00096B0F" w:rsidRDefault="00A955C4" w:rsidP="00A955C4">
      <w:pPr>
        <w:pStyle w:val="Titlu1"/>
        <w:spacing w:line="276" w:lineRule="auto"/>
        <w:jc w:val="center"/>
        <w:rPr>
          <w:del w:id="13" w:author="Radu Gabriel" w:date="2024-03-13T18:39:00Z" w16du:dateUtc="2024-03-13T16:39:00Z"/>
          <w:rFonts w:asciiTheme="minorHAnsi" w:hAnsiTheme="minorHAnsi" w:cstheme="minorHAnsi"/>
          <w:b/>
          <w:bCs/>
          <w:sz w:val="22"/>
        </w:rPr>
      </w:pPr>
    </w:p>
    <w:p w14:paraId="3AC14B72" w14:textId="77777777" w:rsidR="00A955C4" w:rsidRDefault="00A955C4" w:rsidP="00A955C4"/>
    <w:p w14:paraId="247834EC" w14:textId="77777777" w:rsidR="00A955C4" w:rsidRPr="002617C7" w:rsidRDefault="00A955C4" w:rsidP="00A955C4"/>
    <w:p w14:paraId="329319C7" w14:textId="77777777" w:rsidR="00A955C4" w:rsidRDefault="00A955C4" w:rsidP="00A955C4">
      <w:pPr>
        <w:spacing w:after="0" w:line="276" w:lineRule="auto"/>
        <w:rPr>
          <w:rFonts w:cstheme="minorHAnsi"/>
        </w:rPr>
      </w:pPr>
    </w:p>
    <w:p w14:paraId="5050AB2D" w14:textId="77777777" w:rsidR="00A955C4" w:rsidRDefault="00A955C4" w:rsidP="00A955C4">
      <w:pPr>
        <w:spacing w:after="0" w:line="276" w:lineRule="auto"/>
        <w:rPr>
          <w:rFonts w:cstheme="minorHAnsi"/>
        </w:rPr>
      </w:pPr>
    </w:p>
    <w:p w14:paraId="41C3CCEB" w14:textId="77777777" w:rsidR="00A955C4" w:rsidRDefault="00A955C4" w:rsidP="00A955C4">
      <w:pPr>
        <w:spacing w:after="0" w:line="276" w:lineRule="auto"/>
        <w:rPr>
          <w:rFonts w:cstheme="minorHAnsi"/>
        </w:rPr>
      </w:pPr>
    </w:p>
    <w:p w14:paraId="0F99189C" w14:textId="77777777" w:rsidR="00A955C4" w:rsidRPr="0085317B" w:rsidRDefault="00A955C4" w:rsidP="00A955C4">
      <w:pPr>
        <w:spacing w:after="0" w:line="276" w:lineRule="auto"/>
        <w:rPr>
          <w:rFonts w:cstheme="minorHAnsi"/>
        </w:rPr>
      </w:pPr>
    </w:p>
    <w:p w14:paraId="7F51C5DA" w14:textId="77777777" w:rsidR="00A955C4" w:rsidRPr="0085317B" w:rsidRDefault="00A955C4" w:rsidP="00A955C4">
      <w:pPr>
        <w:spacing w:after="0" w:line="276" w:lineRule="auto"/>
        <w:rPr>
          <w:rFonts w:cstheme="minorHAnsi"/>
        </w:rPr>
      </w:pPr>
    </w:p>
    <w:p w14:paraId="7F202A56" w14:textId="77777777" w:rsidR="00A955C4" w:rsidRPr="0085317B" w:rsidRDefault="00A955C4" w:rsidP="00A955C4">
      <w:pPr>
        <w:spacing w:after="0" w:line="276" w:lineRule="auto"/>
        <w:rPr>
          <w:rFonts w:cstheme="minorHAnsi"/>
        </w:rPr>
      </w:pPr>
    </w:p>
    <w:p w14:paraId="1005260C" w14:textId="77777777" w:rsidR="00A955C4" w:rsidRPr="00722128" w:rsidRDefault="00A955C4" w:rsidP="00A955C4">
      <w:pPr>
        <w:jc w:val="center"/>
        <w:rPr>
          <w:rFonts w:cstheme="minorHAnsi"/>
          <w:b/>
          <w:sz w:val="32"/>
        </w:rPr>
      </w:pPr>
      <w:r w:rsidRPr="00722128">
        <w:rPr>
          <w:rFonts w:cstheme="minorHAnsi"/>
          <w:b/>
          <w:sz w:val="32"/>
        </w:rPr>
        <w:t>DISPOZIȚII GENERALE</w:t>
      </w:r>
    </w:p>
    <w:p w14:paraId="30915721" w14:textId="77777777" w:rsidR="00A955C4" w:rsidRPr="00722128" w:rsidRDefault="00A955C4" w:rsidP="00A955C4">
      <w:pPr>
        <w:spacing w:after="0" w:line="276" w:lineRule="auto"/>
        <w:rPr>
          <w:rFonts w:cstheme="minorHAnsi"/>
        </w:rPr>
      </w:pPr>
    </w:p>
    <w:p w14:paraId="52C84C60" w14:textId="77777777" w:rsidR="00A955C4" w:rsidRPr="00722128" w:rsidRDefault="00A955C4" w:rsidP="00A955C4">
      <w:pPr>
        <w:spacing w:after="0" w:line="276" w:lineRule="auto"/>
        <w:rPr>
          <w:rFonts w:cstheme="minorHAnsi"/>
        </w:rPr>
      </w:pPr>
    </w:p>
    <w:p w14:paraId="6926F256" w14:textId="77777777" w:rsidR="00A955C4" w:rsidRDefault="00A955C4" w:rsidP="00A955C4">
      <w:pPr>
        <w:jc w:val="center"/>
        <w:rPr>
          <w:ins w:id="14" w:author="Radu Gabriel" w:date="2024-03-14T09:22:00Z" w16du:dateUtc="2024-03-14T07:22:00Z"/>
          <w:rFonts w:cs="Arial"/>
          <w:b/>
        </w:rPr>
      </w:pPr>
    </w:p>
    <w:p w14:paraId="39B23503" w14:textId="77777777" w:rsidR="00141493" w:rsidRDefault="00141493" w:rsidP="00A955C4">
      <w:pPr>
        <w:jc w:val="center"/>
        <w:rPr>
          <w:ins w:id="15" w:author="Radu Gabriel" w:date="2024-03-14T09:22:00Z" w16du:dateUtc="2024-03-14T07:22:00Z"/>
          <w:rFonts w:cs="Arial"/>
          <w:b/>
        </w:rPr>
      </w:pPr>
    </w:p>
    <w:p w14:paraId="647EAFDE" w14:textId="77777777" w:rsidR="00141493" w:rsidRPr="00722128" w:rsidRDefault="00141493" w:rsidP="00A955C4">
      <w:pPr>
        <w:jc w:val="center"/>
        <w:rPr>
          <w:rFonts w:cs="Arial"/>
          <w:b/>
        </w:rPr>
      </w:pPr>
    </w:p>
    <w:p w14:paraId="162BC9ED" w14:textId="77777777" w:rsidR="00A955C4" w:rsidRPr="00722128" w:rsidRDefault="00A955C4" w:rsidP="00A955C4">
      <w:pPr>
        <w:jc w:val="center"/>
        <w:rPr>
          <w:rFonts w:cs="Arial"/>
          <w:b/>
        </w:rPr>
      </w:pPr>
    </w:p>
    <w:p w14:paraId="69011DAB" w14:textId="1CBDFE71" w:rsidR="00096B0F" w:rsidRDefault="00096B0F" w:rsidP="00096B0F">
      <w:pPr>
        <w:jc w:val="center"/>
        <w:rPr>
          <w:ins w:id="16" w:author="Radu Gabriel" w:date="2024-03-13T18:38:00Z" w16du:dateUtc="2024-03-13T16:38:00Z"/>
          <w:rFonts w:cs="Arial"/>
          <w:b/>
        </w:rPr>
      </w:pPr>
    </w:p>
    <w:p w14:paraId="32EA3F3F" w14:textId="56F5D02C" w:rsidR="00096B0F" w:rsidRPr="00722128" w:rsidDel="00096B0F" w:rsidRDefault="00096B0F" w:rsidP="00096B0F">
      <w:pPr>
        <w:jc w:val="center"/>
        <w:rPr>
          <w:del w:id="17" w:author="Radu Gabriel" w:date="2024-03-13T18:39:00Z" w16du:dateUtc="2024-03-13T16:39:00Z"/>
          <w:rFonts w:cs="Arial"/>
          <w:b/>
        </w:rPr>
      </w:pPr>
    </w:p>
    <w:p w14:paraId="58069485" w14:textId="7F8C57AC" w:rsidR="00A955C4" w:rsidRPr="00722128" w:rsidDel="00096B0F" w:rsidRDefault="00A955C4" w:rsidP="00A955C4">
      <w:pPr>
        <w:jc w:val="center"/>
        <w:rPr>
          <w:del w:id="18" w:author="Radu Gabriel" w:date="2024-03-13T18:39:00Z" w16du:dateUtc="2024-03-13T16:39:00Z"/>
          <w:rFonts w:cs="Arial"/>
          <w:b/>
        </w:rPr>
      </w:pPr>
    </w:p>
    <w:p w14:paraId="0F7C954D" w14:textId="6416C878" w:rsidR="00A955C4" w:rsidRPr="00722128" w:rsidDel="00096B0F" w:rsidRDefault="00A955C4" w:rsidP="00A955C4">
      <w:pPr>
        <w:jc w:val="center"/>
        <w:rPr>
          <w:del w:id="19" w:author="Radu Gabriel" w:date="2024-03-13T18:39:00Z" w16du:dateUtc="2024-03-13T16:39:00Z"/>
          <w:rFonts w:cs="Arial"/>
          <w:b/>
        </w:rPr>
      </w:pPr>
    </w:p>
    <w:p w14:paraId="39785C6D" w14:textId="6CE94057" w:rsidR="00A955C4" w:rsidRPr="00722128" w:rsidDel="00096B0F" w:rsidRDefault="00A955C4" w:rsidP="00A955C4">
      <w:pPr>
        <w:jc w:val="center"/>
        <w:rPr>
          <w:del w:id="20" w:author="Radu Gabriel" w:date="2024-03-13T18:39:00Z" w16du:dateUtc="2024-03-13T16:39:00Z"/>
          <w:rFonts w:cs="Arial"/>
          <w:b/>
        </w:rPr>
      </w:pPr>
    </w:p>
    <w:p w14:paraId="597E96F1" w14:textId="7E62D99B" w:rsidR="00A955C4" w:rsidRPr="00722128" w:rsidDel="00096B0F" w:rsidRDefault="00A955C4" w:rsidP="00A955C4">
      <w:pPr>
        <w:jc w:val="center"/>
        <w:rPr>
          <w:del w:id="21" w:author="Radu Gabriel" w:date="2024-03-13T18:39:00Z" w16du:dateUtc="2024-03-13T16:39:00Z"/>
          <w:rFonts w:cs="Arial"/>
          <w:b/>
        </w:rPr>
      </w:pPr>
    </w:p>
    <w:p w14:paraId="6871711E" w14:textId="66C8EB3E" w:rsidR="00A955C4" w:rsidRPr="00722128" w:rsidDel="00096B0F" w:rsidRDefault="00A955C4" w:rsidP="00A955C4">
      <w:pPr>
        <w:jc w:val="center"/>
        <w:rPr>
          <w:del w:id="22" w:author="Radu Gabriel" w:date="2024-03-13T18:39:00Z" w16du:dateUtc="2024-03-13T16:39:00Z"/>
          <w:rFonts w:cs="Arial"/>
          <w:b/>
        </w:rPr>
      </w:pPr>
    </w:p>
    <w:p w14:paraId="630D765F" w14:textId="4761C819" w:rsidR="00A955C4" w:rsidRPr="00722128" w:rsidDel="00096B0F" w:rsidRDefault="00A955C4" w:rsidP="00A955C4">
      <w:pPr>
        <w:jc w:val="center"/>
        <w:rPr>
          <w:del w:id="23" w:author="Radu Gabriel" w:date="2024-03-13T18:39:00Z" w16du:dateUtc="2024-03-13T16:39:00Z"/>
          <w:rFonts w:cs="Arial"/>
          <w:b/>
        </w:rPr>
      </w:pPr>
    </w:p>
    <w:p w14:paraId="1682F8A0" w14:textId="0D464E7D" w:rsidR="00A955C4" w:rsidRPr="00722128" w:rsidDel="00096B0F" w:rsidRDefault="00A955C4" w:rsidP="00A955C4">
      <w:pPr>
        <w:jc w:val="center"/>
        <w:rPr>
          <w:del w:id="24" w:author="Radu Gabriel" w:date="2024-03-13T18:39:00Z" w16du:dateUtc="2024-03-13T16:39:00Z"/>
          <w:rFonts w:cs="Arial"/>
          <w:b/>
        </w:rPr>
      </w:pPr>
    </w:p>
    <w:p w14:paraId="6FCE2CEA" w14:textId="273D7BF4" w:rsidR="00A955C4" w:rsidRPr="00722128" w:rsidDel="00096B0F" w:rsidRDefault="00A955C4" w:rsidP="00A955C4">
      <w:pPr>
        <w:jc w:val="center"/>
        <w:rPr>
          <w:del w:id="25" w:author="Radu Gabriel" w:date="2024-03-13T18:39:00Z" w16du:dateUtc="2024-03-13T16:39:00Z"/>
          <w:rFonts w:cs="Arial"/>
          <w:b/>
        </w:rPr>
      </w:pPr>
    </w:p>
    <w:p w14:paraId="539DF635" w14:textId="77777777" w:rsidR="00A955C4" w:rsidRDefault="00A955C4" w:rsidP="00A955C4">
      <w:pPr>
        <w:jc w:val="center"/>
        <w:rPr>
          <w:ins w:id="26" w:author="Radu Gabriel" w:date="2024-03-14T09:22:00Z" w16du:dateUtc="2024-03-14T07:22:00Z"/>
          <w:rFonts w:cs="Arial"/>
          <w:b/>
        </w:rPr>
      </w:pPr>
      <w:r>
        <w:rPr>
          <w:rFonts w:cs="Arial"/>
          <w:b/>
        </w:rPr>
        <w:t>Document</w:t>
      </w:r>
      <w:r w:rsidRPr="00722128">
        <w:rPr>
          <w:rFonts w:cs="Arial"/>
          <w:b/>
        </w:rPr>
        <w:t xml:space="preserve"> semnat la data de .........2024</w:t>
      </w:r>
    </w:p>
    <w:p w14:paraId="2AA71552" w14:textId="77777777" w:rsidR="00141493" w:rsidRDefault="00141493" w:rsidP="00A955C4">
      <w:pPr>
        <w:jc w:val="center"/>
        <w:rPr>
          <w:ins w:id="27" w:author="Radu Gabriel" w:date="2024-03-14T09:22:00Z" w16du:dateUtc="2024-03-14T07:22:00Z"/>
          <w:rFonts w:cs="Arial"/>
          <w:b/>
        </w:rPr>
      </w:pPr>
    </w:p>
    <w:p w14:paraId="1AA824D0" w14:textId="77777777" w:rsidR="00141493" w:rsidRDefault="00141493" w:rsidP="00A955C4">
      <w:pPr>
        <w:jc w:val="center"/>
        <w:rPr>
          <w:ins w:id="28" w:author="Radu Gabriel" w:date="2024-03-14T09:22:00Z" w16du:dateUtc="2024-03-14T07:22:00Z"/>
          <w:rFonts w:cs="Arial"/>
          <w:b/>
        </w:rPr>
      </w:pPr>
    </w:p>
    <w:p w14:paraId="34EC71CE" w14:textId="77777777" w:rsidR="00141493" w:rsidRDefault="00141493" w:rsidP="00A955C4">
      <w:pPr>
        <w:jc w:val="center"/>
        <w:rPr>
          <w:ins w:id="29" w:author="Radu Gabriel" w:date="2024-03-14T09:22:00Z" w16du:dateUtc="2024-03-14T07:22:00Z"/>
          <w:rFonts w:cs="Arial"/>
          <w:b/>
        </w:rPr>
      </w:pPr>
    </w:p>
    <w:p w14:paraId="61624491" w14:textId="77777777" w:rsidR="00141493" w:rsidRDefault="00141493" w:rsidP="00A955C4">
      <w:pPr>
        <w:jc w:val="center"/>
        <w:rPr>
          <w:ins w:id="30" w:author="Radu Gabriel" w:date="2024-03-14T09:22:00Z" w16du:dateUtc="2024-03-14T07:22:00Z"/>
          <w:rFonts w:cs="Arial"/>
          <w:b/>
        </w:rPr>
      </w:pPr>
    </w:p>
    <w:p w14:paraId="709E7B4D" w14:textId="77777777" w:rsidR="00141493" w:rsidRDefault="00141493" w:rsidP="00A955C4">
      <w:pPr>
        <w:jc w:val="center"/>
        <w:rPr>
          <w:ins w:id="31" w:author="Radu Gabriel" w:date="2024-03-14T09:22:00Z" w16du:dateUtc="2024-03-14T07:22:00Z"/>
          <w:rFonts w:cs="Arial"/>
          <w:b/>
        </w:rPr>
      </w:pPr>
    </w:p>
    <w:p w14:paraId="15874E6B" w14:textId="77777777" w:rsidR="00141493" w:rsidRDefault="00141493" w:rsidP="00A955C4">
      <w:pPr>
        <w:jc w:val="center"/>
        <w:rPr>
          <w:ins w:id="32" w:author="Radu Gabriel" w:date="2024-03-14T09:22:00Z" w16du:dateUtc="2024-03-14T07:22:00Z"/>
          <w:rFonts w:cs="Arial"/>
          <w:b/>
        </w:rPr>
      </w:pPr>
    </w:p>
    <w:p w14:paraId="4C949D61" w14:textId="77777777" w:rsidR="00141493" w:rsidRDefault="00141493" w:rsidP="00A955C4">
      <w:pPr>
        <w:jc w:val="center"/>
        <w:rPr>
          <w:ins w:id="33" w:author="Radu Gabriel" w:date="2024-03-14T09:22:00Z" w16du:dateUtc="2024-03-14T07:22:00Z"/>
          <w:rFonts w:cs="Arial"/>
          <w:b/>
        </w:rPr>
      </w:pPr>
    </w:p>
    <w:p w14:paraId="356DEFA8" w14:textId="77777777" w:rsidR="00141493" w:rsidRDefault="00141493" w:rsidP="00A955C4">
      <w:pPr>
        <w:jc w:val="center"/>
        <w:rPr>
          <w:ins w:id="34" w:author="Radu Gabriel" w:date="2024-03-14T09:22:00Z" w16du:dateUtc="2024-03-14T07:22:00Z"/>
          <w:rFonts w:cs="Arial"/>
          <w:b/>
        </w:rPr>
      </w:pPr>
    </w:p>
    <w:p w14:paraId="56B98C62" w14:textId="77777777" w:rsidR="00141493" w:rsidRPr="0085317B" w:rsidRDefault="00141493" w:rsidP="00A955C4">
      <w:pPr>
        <w:jc w:val="center"/>
        <w:rPr>
          <w:rFonts w:cstheme="minorHAnsi"/>
        </w:rPr>
      </w:pPr>
    </w:p>
    <w:p w14:paraId="6DFB29FD" w14:textId="77777777" w:rsidR="00A955C4" w:rsidRPr="0085317B" w:rsidRDefault="00A955C4" w:rsidP="00A955C4">
      <w:pPr>
        <w:rPr>
          <w:rFonts w:cstheme="minorHAnsi"/>
        </w:rPr>
      </w:pPr>
    </w:p>
    <w:sdt>
      <w:sdtPr>
        <w:rPr>
          <w:rFonts w:asciiTheme="minorHAnsi" w:eastAsiaTheme="minorHAnsi" w:hAnsiTheme="minorHAnsi" w:cstheme="minorBidi"/>
          <w:color w:val="auto"/>
          <w:sz w:val="22"/>
          <w:szCs w:val="22"/>
          <w:lang w:val="ro-RO"/>
        </w:rPr>
        <w:id w:val="2115251940"/>
        <w:docPartObj>
          <w:docPartGallery w:val="Table of Contents"/>
          <w:docPartUnique/>
        </w:docPartObj>
      </w:sdtPr>
      <w:sdtEndPr>
        <w:rPr>
          <w:b/>
          <w:bCs/>
        </w:rPr>
      </w:sdtEndPr>
      <w:sdtContent>
        <w:p w14:paraId="5786CDD6" w14:textId="1DE6D67D" w:rsidR="00A955C4" w:rsidRPr="0085317B" w:rsidRDefault="00A955C4">
          <w:pPr>
            <w:pStyle w:val="Titlucuprins"/>
            <w:jc w:val="center"/>
            <w:rPr>
              <w:rFonts w:asciiTheme="minorHAnsi" w:hAnsiTheme="minorHAnsi" w:cstheme="minorHAnsi"/>
              <w:b/>
              <w:bCs/>
              <w:sz w:val="24"/>
              <w:szCs w:val="24"/>
              <w:lang w:val="ro-RO"/>
            </w:rPr>
            <w:pPrChange w:id="35" w:author="Radu Gabriel" w:date="2024-03-14T09:23:00Z" w16du:dateUtc="2024-03-14T07:23:00Z">
              <w:pPr>
                <w:pStyle w:val="Titlucuprins"/>
              </w:pPr>
            </w:pPrChange>
          </w:pPr>
          <w:r w:rsidRPr="0085317B">
            <w:rPr>
              <w:rFonts w:asciiTheme="minorHAnsi" w:hAnsiTheme="minorHAnsi" w:cstheme="minorHAnsi"/>
              <w:b/>
              <w:bCs/>
              <w:sz w:val="24"/>
              <w:szCs w:val="24"/>
              <w:lang w:val="ro-RO"/>
            </w:rPr>
            <w:t>CUPRINS</w:t>
          </w:r>
        </w:p>
        <w:p w14:paraId="69937F8E" w14:textId="77777777" w:rsidR="00A955C4" w:rsidRPr="0085317B" w:rsidRDefault="00A955C4" w:rsidP="00A955C4"/>
        <w:p w14:paraId="5A914B3E" w14:textId="2E48D24D" w:rsidR="00A955C4" w:rsidRDefault="00A955C4" w:rsidP="00A955C4">
          <w:pPr>
            <w:pStyle w:val="Cuprins1"/>
            <w:rPr>
              <w:rFonts w:eastAsiaTheme="minorEastAsia"/>
              <w:noProof/>
              <w:kern w:val="2"/>
              <w:lang w:eastAsia="ro-RO"/>
              <w14:ligatures w14:val="standardContextual"/>
            </w:rPr>
          </w:pPr>
          <w:r w:rsidRPr="0085317B">
            <w:fldChar w:fldCharType="begin"/>
          </w:r>
          <w:r w:rsidRPr="0085317B">
            <w:instrText xml:space="preserve"> TOC \o "1-3" \h \z \u </w:instrText>
          </w:r>
          <w:r w:rsidRPr="0085317B">
            <w:fldChar w:fldCharType="separate"/>
          </w:r>
          <w:hyperlink w:anchor="_Toc159530740" w:history="1">
            <w:r w:rsidRPr="00141C10">
              <w:rPr>
                <w:rStyle w:val="Hyperlink"/>
                <w:rFonts w:eastAsiaTheme="majorEastAsia" w:cstheme="minorHAnsi"/>
                <w:b/>
                <w:bCs/>
                <w:noProof/>
              </w:rPr>
              <w:t>TITLUL I – DISPOZITII GENERALE PRIVIND DELEGAREA</w:t>
            </w:r>
            <w:r>
              <w:rPr>
                <w:noProof/>
                <w:webHidden/>
              </w:rPr>
              <w:tab/>
            </w:r>
            <w:r>
              <w:rPr>
                <w:noProof/>
                <w:webHidden/>
              </w:rPr>
              <w:fldChar w:fldCharType="begin"/>
            </w:r>
            <w:r>
              <w:rPr>
                <w:noProof/>
                <w:webHidden/>
              </w:rPr>
              <w:instrText xml:space="preserve"> PAGEREF _Toc159530740 \h </w:instrText>
            </w:r>
            <w:r>
              <w:rPr>
                <w:noProof/>
                <w:webHidden/>
              </w:rPr>
            </w:r>
            <w:r>
              <w:rPr>
                <w:noProof/>
                <w:webHidden/>
              </w:rPr>
              <w:fldChar w:fldCharType="separate"/>
            </w:r>
            <w:r w:rsidR="00214E6A">
              <w:rPr>
                <w:noProof/>
                <w:webHidden/>
              </w:rPr>
              <w:t>7</w:t>
            </w:r>
            <w:r>
              <w:rPr>
                <w:noProof/>
                <w:webHidden/>
              </w:rPr>
              <w:fldChar w:fldCharType="end"/>
            </w:r>
          </w:hyperlink>
        </w:p>
        <w:p w14:paraId="13006F81" w14:textId="09DFC4FF" w:rsidR="00A955C4" w:rsidRDefault="00000000" w:rsidP="00A955C4">
          <w:pPr>
            <w:pStyle w:val="Cuprins2"/>
            <w:tabs>
              <w:tab w:val="right" w:leader="dot" w:pos="9019"/>
            </w:tabs>
            <w:rPr>
              <w:rFonts w:eastAsiaTheme="minorEastAsia"/>
              <w:noProof/>
              <w:kern w:val="2"/>
              <w:lang w:eastAsia="ro-RO"/>
              <w14:ligatures w14:val="standardContextual"/>
            </w:rPr>
          </w:pPr>
          <w:hyperlink w:anchor="_Toc159530741" w:history="1">
            <w:r w:rsidR="00A955C4" w:rsidRPr="00141C10">
              <w:rPr>
                <w:rStyle w:val="Hyperlink"/>
                <w:rFonts w:eastAsiaTheme="majorEastAsia" w:cstheme="minorHAnsi"/>
                <w:b/>
                <w:bCs/>
                <w:noProof/>
              </w:rPr>
              <w:t>CAPITOLUL I – DELEGAREA</w:t>
            </w:r>
            <w:r w:rsidR="00A955C4">
              <w:rPr>
                <w:noProof/>
                <w:webHidden/>
              </w:rPr>
              <w:tab/>
            </w:r>
            <w:r w:rsidR="00A955C4">
              <w:rPr>
                <w:noProof/>
                <w:webHidden/>
              </w:rPr>
              <w:fldChar w:fldCharType="begin"/>
            </w:r>
            <w:r w:rsidR="00A955C4">
              <w:rPr>
                <w:noProof/>
                <w:webHidden/>
              </w:rPr>
              <w:instrText xml:space="preserve"> PAGEREF _Toc159530741 \h </w:instrText>
            </w:r>
            <w:r w:rsidR="00A955C4">
              <w:rPr>
                <w:noProof/>
                <w:webHidden/>
              </w:rPr>
            </w:r>
            <w:r w:rsidR="00A955C4">
              <w:rPr>
                <w:noProof/>
                <w:webHidden/>
              </w:rPr>
              <w:fldChar w:fldCharType="separate"/>
            </w:r>
            <w:r w:rsidR="00214E6A">
              <w:rPr>
                <w:noProof/>
                <w:webHidden/>
              </w:rPr>
              <w:t>7</w:t>
            </w:r>
            <w:r w:rsidR="00A955C4">
              <w:rPr>
                <w:noProof/>
                <w:webHidden/>
              </w:rPr>
              <w:fldChar w:fldCharType="end"/>
            </w:r>
          </w:hyperlink>
        </w:p>
        <w:p w14:paraId="12C26382" w14:textId="3BB3F014" w:rsidR="00A955C4" w:rsidRDefault="00000000" w:rsidP="00141493">
          <w:pPr>
            <w:pStyle w:val="Cuprins3"/>
            <w:rPr>
              <w:rFonts w:eastAsiaTheme="minorEastAsia"/>
              <w:noProof/>
              <w:kern w:val="2"/>
              <w:lang w:eastAsia="ro-RO"/>
              <w14:ligatures w14:val="standardContextual"/>
            </w:rPr>
          </w:pPr>
          <w:hyperlink w:anchor="_Toc159530742" w:history="1">
            <w:r w:rsidR="00A955C4" w:rsidRPr="00141C10">
              <w:rPr>
                <w:rStyle w:val="Hyperlink"/>
                <w:rFonts w:cstheme="minorHAnsi"/>
                <w:b/>
                <w:bCs/>
                <w:noProof/>
              </w:rPr>
              <w:t>Articolul 1 – Definiții</w:t>
            </w:r>
            <w:r w:rsidR="00A955C4">
              <w:rPr>
                <w:noProof/>
                <w:webHidden/>
              </w:rPr>
              <w:tab/>
            </w:r>
            <w:r w:rsidR="00A955C4">
              <w:rPr>
                <w:noProof/>
                <w:webHidden/>
              </w:rPr>
              <w:fldChar w:fldCharType="begin"/>
            </w:r>
            <w:r w:rsidR="00A955C4">
              <w:rPr>
                <w:noProof/>
                <w:webHidden/>
              </w:rPr>
              <w:instrText xml:space="preserve"> PAGEREF _Toc159530742 \h </w:instrText>
            </w:r>
            <w:r w:rsidR="00A955C4">
              <w:rPr>
                <w:noProof/>
                <w:webHidden/>
              </w:rPr>
            </w:r>
            <w:r w:rsidR="00A955C4">
              <w:rPr>
                <w:noProof/>
                <w:webHidden/>
              </w:rPr>
              <w:fldChar w:fldCharType="separate"/>
            </w:r>
            <w:r w:rsidR="00214E6A">
              <w:rPr>
                <w:noProof/>
                <w:webHidden/>
              </w:rPr>
              <w:t>7</w:t>
            </w:r>
            <w:r w:rsidR="00A955C4">
              <w:rPr>
                <w:noProof/>
                <w:webHidden/>
              </w:rPr>
              <w:fldChar w:fldCharType="end"/>
            </w:r>
          </w:hyperlink>
        </w:p>
        <w:p w14:paraId="46703C2E" w14:textId="11D0CA5F" w:rsidR="00A955C4" w:rsidRDefault="00000000" w:rsidP="00141493">
          <w:pPr>
            <w:pStyle w:val="Cuprins3"/>
            <w:rPr>
              <w:rFonts w:eastAsiaTheme="minorEastAsia"/>
              <w:noProof/>
              <w:kern w:val="2"/>
              <w:lang w:eastAsia="ro-RO"/>
              <w14:ligatures w14:val="standardContextual"/>
            </w:rPr>
          </w:pPr>
          <w:hyperlink w:anchor="_Toc159530743" w:history="1">
            <w:r w:rsidR="00A955C4" w:rsidRPr="00141C10">
              <w:rPr>
                <w:rStyle w:val="Hyperlink"/>
                <w:rFonts w:cstheme="minorHAnsi"/>
                <w:b/>
                <w:bCs/>
                <w:noProof/>
              </w:rPr>
              <w:t>Articolul 2 — Valoarea anexelor</w:t>
            </w:r>
            <w:r w:rsidR="00A955C4">
              <w:rPr>
                <w:noProof/>
                <w:webHidden/>
              </w:rPr>
              <w:tab/>
            </w:r>
            <w:r w:rsidR="00A955C4">
              <w:rPr>
                <w:noProof/>
                <w:webHidden/>
              </w:rPr>
              <w:fldChar w:fldCharType="begin"/>
            </w:r>
            <w:r w:rsidR="00A955C4">
              <w:rPr>
                <w:noProof/>
                <w:webHidden/>
              </w:rPr>
              <w:instrText xml:space="preserve"> PAGEREF _Toc159530743 \h </w:instrText>
            </w:r>
            <w:r w:rsidR="00A955C4">
              <w:rPr>
                <w:noProof/>
                <w:webHidden/>
              </w:rPr>
            </w:r>
            <w:r w:rsidR="00A955C4">
              <w:rPr>
                <w:noProof/>
                <w:webHidden/>
              </w:rPr>
              <w:fldChar w:fldCharType="separate"/>
            </w:r>
            <w:r w:rsidR="00214E6A">
              <w:rPr>
                <w:noProof/>
                <w:webHidden/>
              </w:rPr>
              <w:t>11</w:t>
            </w:r>
            <w:r w:rsidR="00A955C4">
              <w:rPr>
                <w:noProof/>
                <w:webHidden/>
              </w:rPr>
              <w:fldChar w:fldCharType="end"/>
            </w:r>
          </w:hyperlink>
        </w:p>
        <w:p w14:paraId="5AC19543" w14:textId="4EA27042" w:rsidR="00A955C4" w:rsidRDefault="00000000" w:rsidP="00141493">
          <w:pPr>
            <w:pStyle w:val="Cuprins3"/>
            <w:rPr>
              <w:rFonts w:eastAsiaTheme="minorEastAsia"/>
              <w:noProof/>
              <w:kern w:val="2"/>
              <w:lang w:eastAsia="ro-RO"/>
              <w14:ligatures w14:val="standardContextual"/>
            </w:rPr>
          </w:pPr>
          <w:hyperlink w:anchor="_Toc159530744" w:history="1">
            <w:r w:rsidR="00A955C4" w:rsidRPr="00141C10">
              <w:rPr>
                <w:rStyle w:val="Hyperlink"/>
                <w:rFonts w:cstheme="minorHAnsi"/>
                <w:b/>
                <w:bCs/>
                <w:noProof/>
              </w:rPr>
              <w:t>Articolul 3 — Scopul si obiective ale prezentului Contract de Delegare</w:t>
            </w:r>
            <w:r w:rsidR="00A955C4">
              <w:rPr>
                <w:noProof/>
                <w:webHidden/>
              </w:rPr>
              <w:tab/>
            </w:r>
            <w:r w:rsidR="00A955C4">
              <w:rPr>
                <w:noProof/>
                <w:webHidden/>
              </w:rPr>
              <w:fldChar w:fldCharType="begin"/>
            </w:r>
            <w:r w:rsidR="00A955C4">
              <w:rPr>
                <w:noProof/>
                <w:webHidden/>
              </w:rPr>
              <w:instrText xml:space="preserve"> PAGEREF _Toc159530744 \h </w:instrText>
            </w:r>
            <w:r w:rsidR="00A955C4">
              <w:rPr>
                <w:noProof/>
                <w:webHidden/>
              </w:rPr>
            </w:r>
            <w:r w:rsidR="00A955C4">
              <w:rPr>
                <w:noProof/>
                <w:webHidden/>
              </w:rPr>
              <w:fldChar w:fldCharType="separate"/>
            </w:r>
            <w:r w:rsidR="00214E6A">
              <w:rPr>
                <w:noProof/>
                <w:webHidden/>
              </w:rPr>
              <w:t>11</w:t>
            </w:r>
            <w:r w:rsidR="00A955C4">
              <w:rPr>
                <w:noProof/>
                <w:webHidden/>
              </w:rPr>
              <w:fldChar w:fldCharType="end"/>
            </w:r>
          </w:hyperlink>
        </w:p>
        <w:p w14:paraId="4F882266" w14:textId="103EC3E4" w:rsidR="00A955C4" w:rsidRDefault="00000000" w:rsidP="00141493">
          <w:pPr>
            <w:pStyle w:val="Cuprins3"/>
            <w:rPr>
              <w:rFonts w:eastAsiaTheme="minorEastAsia"/>
              <w:noProof/>
              <w:kern w:val="2"/>
              <w:lang w:eastAsia="ro-RO"/>
              <w14:ligatures w14:val="standardContextual"/>
            </w:rPr>
          </w:pPr>
          <w:r>
            <w:fldChar w:fldCharType="begin"/>
          </w:r>
          <w:r>
            <w:instrText>HYPERLINK \l "_Toc159530745"</w:instrText>
          </w:r>
          <w:r>
            <w:fldChar w:fldCharType="separate"/>
          </w:r>
          <w:r w:rsidR="00A955C4" w:rsidRPr="00141C10">
            <w:rPr>
              <w:rStyle w:val="Hyperlink"/>
              <w:rFonts w:cstheme="minorHAnsi"/>
              <w:b/>
              <w:bCs/>
              <w:noProof/>
            </w:rPr>
            <w:t>Articolul 4 — Obiectul Contractului</w:t>
          </w:r>
          <w:r w:rsidR="00A955C4">
            <w:rPr>
              <w:noProof/>
              <w:webHidden/>
            </w:rPr>
            <w:tab/>
          </w:r>
          <w:r w:rsidR="00A955C4">
            <w:rPr>
              <w:noProof/>
              <w:webHidden/>
            </w:rPr>
            <w:fldChar w:fldCharType="begin"/>
          </w:r>
          <w:r w:rsidR="00A955C4">
            <w:rPr>
              <w:noProof/>
              <w:webHidden/>
            </w:rPr>
            <w:instrText xml:space="preserve"> PAGEREF _Toc159530745 \h </w:instrText>
          </w:r>
          <w:r w:rsidR="00A955C4">
            <w:rPr>
              <w:noProof/>
              <w:webHidden/>
            </w:rPr>
          </w:r>
          <w:r w:rsidR="00A955C4">
            <w:rPr>
              <w:noProof/>
              <w:webHidden/>
            </w:rPr>
            <w:fldChar w:fldCharType="separate"/>
          </w:r>
          <w:ins w:id="36" w:author="Stare Civila LERESTI" w:date="2024-06-17T13:30:00Z" w16du:dateUtc="2024-06-17T10:30:00Z">
            <w:r w:rsidR="00214E6A">
              <w:rPr>
                <w:noProof/>
                <w:webHidden/>
              </w:rPr>
              <w:t>12</w:t>
            </w:r>
          </w:ins>
          <w:ins w:id="37" w:author="Radu Gabriel" w:date="2024-03-13T18:39:00Z" w16du:dateUtc="2024-03-13T16:39:00Z">
            <w:del w:id="38" w:author="Stare Civila LERESTI" w:date="2024-06-17T11:46:00Z" w16du:dateUtc="2024-06-17T08:46:00Z">
              <w:r w:rsidR="00096B0F" w:rsidDel="00F14CEA">
                <w:rPr>
                  <w:noProof/>
                  <w:webHidden/>
                </w:rPr>
                <w:delText>13</w:delText>
              </w:r>
            </w:del>
          </w:ins>
          <w:ins w:id="39" w:author="Anca Bors" w:date="2024-03-08T14:04:00Z" w16du:dateUtc="2024-03-08T12:04:00Z">
            <w:del w:id="40" w:author="Stare Civila LERESTI" w:date="2024-06-17T11:46:00Z" w16du:dateUtc="2024-06-17T08:46:00Z">
              <w:r w:rsidR="00972BEC" w:rsidDel="00F14CEA">
                <w:rPr>
                  <w:noProof/>
                  <w:webHidden/>
                </w:rPr>
                <w:delText>13</w:delText>
              </w:r>
            </w:del>
          </w:ins>
          <w:del w:id="41" w:author="Stare Civila LERESTI" w:date="2024-06-17T11:46:00Z" w16du:dateUtc="2024-06-17T08:46:00Z">
            <w:r w:rsidR="00A955C4" w:rsidDel="00F14CEA">
              <w:rPr>
                <w:noProof/>
                <w:webHidden/>
              </w:rPr>
              <w:delText>12</w:delText>
            </w:r>
          </w:del>
          <w:r w:rsidR="00A955C4">
            <w:rPr>
              <w:noProof/>
              <w:webHidden/>
            </w:rPr>
            <w:fldChar w:fldCharType="end"/>
          </w:r>
          <w:r>
            <w:rPr>
              <w:noProof/>
            </w:rPr>
            <w:fldChar w:fldCharType="end"/>
          </w:r>
        </w:p>
        <w:p w14:paraId="349C94F2" w14:textId="04F7FB83" w:rsidR="00A955C4" w:rsidRDefault="00000000" w:rsidP="00141493">
          <w:pPr>
            <w:pStyle w:val="Cuprins3"/>
            <w:rPr>
              <w:rFonts w:eastAsiaTheme="minorEastAsia"/>
              <w:noProof/>
              <w:kern w:val="2"/>
              <w:lang w:eastAsia="ro-RO"/>
              <w14:ligatures w14:val="standardContextual"/>
            </w:rPr>
          </w:pPr>
          <w:hyperlink w:anchor="_Toc159530746" w:history="1">
            <w:r w:rsidR="00A955C4" w:rsidRPr="00141C10">
              <w:rPr>
                <w:rStyle w:val="Hyperlink"/>
                <w:rFonts w:cstheme="minorHAnsi"/>
                <w:b/>
                <w:bCs/>
                <w:noProof/>
              </w:rPr>
              <w:t>Articolul 5 - Serviciile</w:t>
            </w:r>
            <w:r w:rsidR="00A955C4">
              <w:rPr>
                <w:noProof/>
                <w:webHidden/>
              </w:rPr>
              <w:tab/>
            </w:r>
            <w:r w:rsidR="00A955C4">
              <w:rPr>
                <w:noProof/>
                <w:webHidden/>
              </w:rPr>
              <w:fldChar w:fldCharType="begin"/>
            </w:r>
            <w:r w:rsidR="00A955C4">
              <w:rPr>
                <w:noProof/>
                <w:webHidden/>
              </w:rPr>
              <w:instrText xml:space="preserve"> PAGEREF _Toc159530746 \h </w:instrText>
            </w:r>
            <w:r w:rsidR="00A955C4">
              <w:rPr>
                <w:noProof/>
                <w:webHidden/>
              </w:rPr>
            </w:r>
            <w:r w:rsidR="00A955C4">
              <w:rPr>
                <w:noProof/>
                <w:webHidden/>
              </w:rPr>
              <w:fldChar w:fldCharType="separate"/>
            </w:r>
            <w:r w:rsidR="00214E6A">
              <w:rPr>
                <w:noProof/>
                <w:webHidden/>
              </w:rPr>
              <w:t>13</w:t>
            </w:r>
            <w:r w:rsidR="00A955C4">
              <w:rPr>
                <w:noProof/>
                <w:webHidden/>
              </w:rPr>
              <w:fldChar w:fldCharType="end"/>
            </w:r>
          </w:hyperlink>
        </w:p>
        <w:p w14:paraId="760AE559" w14:textId="010AE1E3" w:rsidR="00A955C4" w:rsidRDefault="00000000" w:rsidP="00141493">
          <w:pPr>
            <w:pStyle w:val="Cuprins3"/>
            <w:rPr>
              <w:rFonts w:eastAsiaTheme="minorEastAsia"/>
              <w:noProof/>
              <w:kern w:val="2"/>
              <w:lang w:eastAsia="ro-RO"/>
              <w14:ligatures w14:val="standardContextual"/>
            </w:rPr>
          </w:pPr>
          <w:r>
            <w:fldChar w:fldCharType="begin"/>
          </w:r>
          <w:r>
            <w:instrText>HYPERLINK \l "_Toc159530747"</w:instrText>
          </w:r>
          <w:r>
            <w:fldChar w:fldCharType="separate"/>
          </w:r>
          <w:r w:rsidR="00A955C4" w:rsidRPr="00141C10">
            <w:rPr>
              <w:rStyle w:val="Hyperlink"/>
              <w:rFonts w:cstheme="minorHAnsi"/>
              <w:b/>
              <w:bCs/>
              <w:noProof/>
            </w:rPr>
            <w:t>Articolul 6 – Principiile Serviciilor</w:t>
          </w:r>
          <w:r w:rsidR="00A955C4">
            <w:rPr>
              <w:noProof/>
              <w:webHidden/>
            </w:rPr>
            <w:tab/>
          </w:r>
          <w:r w:rsidR="00A955C4">
            <w:rPr>
              <w:noProof/>
              <w:webHidden/>
            </w:rPr>
            <w:fldChar w:fldCharType="begin"/>
          </w:r>
          <w:r w:rsidR="00A955C4">
            <w:rPr>
              <w:noProof/>
              <w:webHidden/>
            </w:rPr>
            <w:instrText xml:space="preserve"> PAGEREF _Toc159530747 \h </w:instrText>
          </w:r>
          <w:r w:rsidR="00A955C4">
            <w:rPr>
              <w:noProof/>
              <w:webHidden/>
            </w:rPr>
          </w:r>
          <w:r w:rsidR="00A955C4">
            <w:rPr>
              <w:noProof/>
              <w:webHidden/>
            </w:rPr>
            <w:fldChar w:fldCharType="separate"/>
          </w:r>
          <w:ins w:id="42" w:author="Stare Civila LERESTI" w:date="2024-06-17T13:30:00Z" w16du:dateUtc="2024-06-17T10:30:00Z">
            <w:r w:rsidR="00214E6A">
              <w:rPr>
                <w:noProof/>
                <w:webHidden/>
              </w:rPr>
              <w:t>13</w:t>
            </w:r>
          </w:ins>
          <w:del w:id="43" w:author="Stare Civila LERESTI" w:date="2024-06-17T11:46:00Z" w16du:dateUtc="2024-06-17T08:46:00Z">
            <w:r w:rsidR="00096B0F" w:rsidDel="00F14CEA">
              <w:rPr>
                <w:noProof/>
                <w:webHidden/>
              </w:rPr>
              <w:delText>14</w:delText>
            </w:r>
          </w:del>
          <w:r w:rsidR="00A955C4">
            <w:rPr>
              <w:noProof/>
              <w:webHidden/>
            </w:rPr>
            <w:fldChar w:fldCharType="end"/>
          </w:r>
          <w:r>
            <w:rPr>
              <w:noProof/>
            </w:rPr>
            <w:fldChar w:fldCharType="end"/>
          </w:r>
        </w:p>
        <w:p w14:paraId="1B0D7494" w14:textId="24C13ECB" w:rsidR="00A955C4" w:rsidRDefault="00000000" w:rsidP="00141493">
          <w:pPr>
            <w:pStyle w:val="Cuprins3"/>
            <w:rPr>
              <w:rFonts w:eastAsiaTheme="minorEastAsia"/>
              <w:noProof/>
              <w:kern w:val="2"/>
              <w:lang w:eastAsia="ro-RO"/>
              <w14:ligatures w14:val="standardContextual"/>
            </w:rPr>
          </w:pPr>
          <w:hyperlink w:anchor="_Toc159530748" w:history="1">
            <w:r w:rsidR="00A955C4" w:rsidRPr="00141C10">
              <w:rPr>
                <w:rStyle w:val="Hyperlink"/>
                <w:rFonts w:cstheme="minorHAnsi"/>
                <w:b/>
                <w:bCs/>
                <w:noProof/>
              </w:rPr>
              <w:t>Articolul 7 — Aria Delegării</w:t>
            </w:r>
            <w:r w:rsidR="00A955C4">
              <w:rPr>
                <w:noProof/>
                <w:webHidden/>
              </w:rPr>
              <w:tab/>
            </w:r>
            <w:r w:rsidR="00A955C4">
              <w:rPr>
                <w:noProof/>
                <w:webHidden/>
              </w:rPr>
              <w:fldChar w:fldCharType="begin"/>
            </w:r>
            <w:r w:rsidR="00A955C4">
              <w:rPr>
                <w:noProof/>
                <w:webHidden/>
              </w:rPr>
              <w:instrText xml:space="preserve"> PAGEREF _Toc159530748 \h </w:instrText>
            </w:r>
            <w:r w:rsidR="00A955C4">
              <w:rPr>
                <w:noProof/>
                <w:webHidden/>
              </w:rPr>
            </w:r>
            <w:r w:rsidR="00A955C4">
              <w:rPr>
                <w:noProof/>
                <w:webHidden/>
              </w:rPr>
              <w:fldChar w:fldCharType="separate"/>
            </w:r>
            <w:r w:rsidR="00214E6A">
              <w:rPr>
                <w:noProof/>
                <w:webHidden/>
              </w:rPr>
              <w:t>14</w:t>
            </w:r>
            <w:r w:rsidR="00A955C4">
              <w:rPr>
                <w:noProof/>
                <w:webHidden/>
              </w:rPr>
              <w:fldChar w:fldCharType="end"/>
            </w:r>
          </w:hyperlink>
        </w:p>
        <w:p w14:paraId="6E3E254F" w14:textId="2AA9887F" w:rsidR="00A955C4" w:rsidRDefault="00000000" w:rsidP="00A955C4">
          <w:pPr>
            <w:pStyle w:val="Cuprins2"/>
            <w:tabs>
              <w:tab w:val="right" w:leader="dot" w:pos="9019"/>
            </w:tabs>
            <w:rPr>
              <w:rFonts w:eastAsiaTheme="minorEastAsia"/>
              <w:noProof/>
              <w:kern w:val="2"/>
              <w:lang w:eastAsia="ro-RO"/>
              <w14:ligatures w14:val="standardContextual"/>
            </w:rPr>
          </w:pPr>
          <w:hyperlink w:anchor="_Toc159530749" w:history="1">
            <w:r w:rsidR="00A955C4" w:rsidRPr="00141C10">
              <w:rPr>
                <w:rStyle w:val="Hyperlink"/>
                <w:rFonts w:eastAsiaTheme="majorEastAsia" w:cstheme="minorHAnsi"/>
                <w:b/>
                <w:bCs/>
                <w:noProof/>
              </w:rPr>
              <w:t>CAPITOLUL II - BUNURILE  CARE FAC OBIECTUL CONTRACTULUI</w:t>
            </w:r>
            <w:r w:rsidR="00A955C4">
              <w:rPr>
                <w:noProof/>
                <w:webHidden/>
              </w:rPr>
              <w:tab/>
            </w:r>
            <w:r w:rsidR="00A955C4">
              <w:rPr>
                <w:noProof/>
                <w:webHidden/>
              </w:rPr>
              <w:fldChar w:fldCharType="begin"/>
            </w:r>
            <w:r w:rsidR="00A955C4">
              <w:rPr>
                <w:noProof/>
                <w:webHidden/>
              </w:rPr>
              <w:instrText xml:space="preserve"> PAGEREF _Toc159530749 \h </w:instrText>
            </w:r>
            <w:r w:rsidR="00A955C4">
              <w:rPr>
                <w:noProof/>
                <w:webHidden/>
              </w:rPr>
            </w:r>
            <w:r w:rsidR="00A955C4">
              <w:rPr>
                <w:noProof/>
                <w:webHidden/>
              </w:rPr>
              <w:fldChar w:fldCharType="separate"/>
            </w:r>
            <w:r w:rsidR="00214E6A">
              <w:rPr>
                <w:noProof/>
                <w:webHidden/>
              </w:rPr>
              <w:t>15</w:t>
            </w:r>
            <w:r w:rsidR="00A955C4">
              <w:rPr>
                <w:noProof/>
                <w:webHidden/>
              </w:rPr>
              <w:fldChar w:fldCharType="end"/>
            </w:r>
          </w:hyperlink>
        </w:p>
        <w:p w14:paraId="612A35D8" w14:textId="4CBE9676" w:rsidR="00A955C4" w:rsidRDefault="00000000" w:rsidP="00141493">
          <w:pPr>
            <w:pStyle w:val="Cuprins3"/>
            <w:rPr>
              <w:rFonts w:eastAsiaTheme="minorEastAsia"/>
              <w:noProof/>
              <w:kern w:val="2"/>
              <w:lang w:eastAsia="ro-RO"/>
              <w14:ligatures w14:val="standardContextual"/>
            </w:rPr>
          </w:pPr>
          <w:hyperlink w:anchor="_Toc159530750" w:history="1">
            <w:r w:rsidR="00A955C4" w:rsidRPr="00141C10">
              <w:rPr>
                <w:rStyle w:val="Hyperlink"/>
                <w:rFonts w:cstheme="minorHAnsi"/>
                <w:b/>
                <w:bCs/>
                <w:noProof/>
              </w:rPr>
              <w:t>Articolul 8 — Bunurile de Retur</w:t>
            </w:r>
            <w:r w:rsidR="00A955C4">
              <w:rPr>
                <w:noProof/>
                <w:webHidden/>
              </w:rPr>
              <w:tab/>
            </w:r>
            <w:r w:rsidR="00A955C4">
              <w:rPr>
                <w:noProof/>
                <w:webHidden/>
              </w:rPr>
              <w:fldChar w:fldCharType="begin"/>
            </w:r>
            <w:r w:rsidR="00A955C4">
              <w:rPr>
                <w:noProof/>
                <w:webHidden/>
              </w:rPr>
              <w:instrText xml:space="preserve"> PAGEREF _Toc159530750 \h </w:instrText>
            </w:r>
            <w:r w:rsidR="00A955C4">
              <w:rPr>
                <w:noProof/>
                <w:webHidden/>
              </w:rPr>
            </w:r>
            <w:r w:rsidR="00A955C4">
              <w:rPr>
                <w:noProof/>
                <w:webHidden/>
              </w:rPr>
              <w:fldChar w:fldCharType="separate"/>
            </w:r>
            <w:r w:rsidR="00214E6A">
              <w:rPr>
                <w:noProof/>
                <w:webHidden/>
              </w:rPr>
              <w:t>15</w:t>
            </w:r>
            <w:r w:rsidR="00A955C4">
              <w:rPr>
                <w:noProof/>
                <w:webHidden/>
              </w:rPr>
              <w:fldChar w:fldCharType="end"/>
            </w:r>
          </w:hyperlink>
        </w:p>
        <w:p w14:paraId="2B6079E9" w14:textId="5CB48C3A" w:rsidR="00A955C4" w:rsidRDefault="00000000" w:rsidP="00141493">
          <w:pPr>
            <w:pStyle w:val="Cuprins3"/>
            <w:rPr>
              <w:rFonts w:eastAsiaTheme="minorEastAsia"/>
              <w:noProof/>
              <w:kern w:val="2"/>
              <w:lang w:eastAsia="ro-RO"/>
              <w14:ligatures w14:val="standardContextual"/>
            </w:rPr>
          </w:pPr>
          <w:hyperlink w:anchor="_Toc159530751" w:history="1">
            <w:r w:rsidR="00A955C4" w:rsidRPr="00141C10">
              <w:rPr>
                <w:rStyle w:val="Hyperlink"/>
                <w:rFonts w:cstheme="minorHAnsi"/>
                <w:b/>
                <w:bCs/>
                <w:noProof/>
              </w:rPr>
              <w:t>Articolul 9 — Sistemul Bunurilor de Retur</w:t>
            </w:r>
            <w:r w:rsidR="00A955C4">
              <w:rPr>
                <w:noProof/>
                <w:webHidden/>
              </w:rPr>
              <w:tab/>
            </w:r>
            <w:r w:rsidR="00A955C4">
              <w:rPr>
                <w:noProof/>
                <w:webHidden/>
              </w:rPr>
              <w:fldChar w:fldCharType="begin"/>
            </w:r>
            <w:r w:rsidR="00A955C4">
              <w:rPr>
                <w:noProof/>
                <w:webHidden/>
              </w:rPr>
              <w:instrText xml:space="preserve"> PAGEREF _Toc159530751 \h </w:instrText>
            </w:r>
            <w:r w:rsidR="00A955C4">
              <w:rPr>
                <w:noProof/>
                <w:webHidden/>
              </w:rPr>
            </w:r>
            <w:r w:rsidR="00A955C4">
              <w:rPr>
                <w:noProof/>
                <w:webHidden/>
              </w:rPr>
              <w:fldChar w:fldCharType="separate"/>
            </w:r>
            <w:r w:rsidR="00214E6A">
              <w:rPr>
                <w:noProof/>
                <w:webHidden/>
              </w:rPr>
              <w:t>16</w:t>
            </w:r>
            <w:r w:rsidR="00A955C4">
              <w:rPr>
                <w:noProof/>
                <w:webHidden/>
              </w:rPr>
              <w:fldChar w:fldCharType="end"/>
            </w:r>
          </w:hyperlink>
        </w:p>
        <w:p w14:paraId="2F319C56" w14:textId="3131C110" w:rsidR="00A955C4" w:rsidRDefault="00000000" w:rsidP="00141493">
          <w:pPr>
            <w:pStyle w:val="Cuprins3"/>
            <w:rPr>
              <w:rFonts w:eastAsiaTheme="minorEastAsia"/>
              <w:noProof/>
              <w:kern w:val="2"/>
              <w:lang w:eastAsia="ro-RO"/>
              <w14:ligatures w14:val="standardContextual"/>
            </w:rPr>
          </w:pPr>
          <w:r>
            <w:fldChar w:fldCharType="begin"/>
          </w:r>
          <w:r>
            <w:instrText>HYPERLINK \l "_Toc159530752"</w:instrText>
          </w:r>
          <w:r>
            <w:fldChar w:fldCharType="separate"/>
          </w:r>
          <w:r w:rsidR="00A955C4" w:rsidRPr="00141C10">
            <w:rPr>
              <w:rStyle w:val="Hyperlink"/>
              <w:rFonts w:cstheme="minorHAnsi"/>
              <w:b/>
              <w:bCs/>
              <w:noProof/>
            </w:rPr>
            <w:t>Articolul 10 — Inventarul Bunurilor de Retur</w:t>
          </w:r>
          <w:r w:rsidR="00A955C4">
            <w:rPr>
              <w:noProof/>
              <w:webHidden/>
            </w:rPr>
            <w:tab/>
          </w:r>
          <w:r w:rsidR="00A955C4">
            <w:rPr>
              <w:noProof/>
              <w:webHidden/>
            </w:rPr>
            <w:fldChar w:fldCharType="begin"/>
          </w:r>
          <w:r w:rsidR="00A955C4">
            <w:rPr>
              <w:noProof/>
              <w:webHidden/>
            </w:rPr>
            <w:instrText xml:space="preserve"> PAGEREF _Toc159530752 \h </w:instrText>
          </w:r>
          <w:r w:rsidR="00A955C4">
            <w:rPr>
              <w:noProof/>
              <w:webHidden/>
            </w:rPr>
          </w:r>
          <w:r w:rsidR="00A955C4">
            <w:rPr>
              <w:noProof/>
              <w:webHidden/>
            </w:rPr>
            <w:fldChar w:fldCharType="separate"/>
          </w:r>
          <w:ins w:id="44" w:author="Stare Civila LERESTI" w:date="2024-06-17T13:30:00Z" w16du:dateUtc="2024-06-17T10:30:00Z">
            <w:r w:rsidR="00214E6A">
              <w:rPr>
                <w:noProof/>
                <w:webHidden/>
              </w:rPr>
              <w:t>16</w:t>
            </w:r>
          </w:ins>
          <w:del w:id="45" w:author="Stare Civila LERESTI" w:date="2024-06-17T11:46:00Z" w16du:dateUtc="2024-06-17T08:46:00Z">
            <w:r w:rsidR="00096B0F" w:rsidDel="00F14CEA">
              <w:rPr>
                <w:noProof/>
                <w:webHidden/>
              </w:rPr>
              <w:delText>17</w:delText>
            </w:r>
          </w:del>
          <w:r w:rsidR="00A955C4">
            <w:rPr>
              <w:noProof/>
              <w:webHidden/>
            </w:rPr>
            <w:fldChar w:fldCharType="end"/>
          </w:r>
          <w:r>
            <w:rPr>
              <w:noProof/>
            </w:rPr>
            <w:fldChar w:fldCharType="end"/>
          </w:r>
        </w:p>
        <w:p w14:paraId="1D476E07" w14:textId="0BFC36D6" w:rsidR="00A955C4" w:rsidRDefault="00000000" w:rsidP="00141493">
          <w:pPr>
            <w:pStyle w:val="Cuprins3"/>
            <w:rPr>
              <w:rFonts w:eastAsiaTheme="minorEastAsia"/>
              <w:noProof/>
              <w:kern w:val="2"/>
              <w:lang w:eastAsia="ro-RO"/>
              <w14:ligatures w14:val="standardContextual"/>
            </w:rPr>
          </w:pPr>
          <w:r>
            <w:fldChar w:fldCharType="begin"/>
          </w:r>
          <w:r>
            <w:instrText>HYPERLINK \l "_Toc159530753"</w:instrText>
          </w:r>
          <w:r>
            <w:fldChar w:fldCharType="separate"/>
          </w:r>
          <w:r w:rsidR="00A955C4" w:rsidRPr="00141C10">
            <w:rPr>
              <w:rStyle w:val="Hyperlink"/>
              <w:rFonts w:cstheme="minorHAnsi"/>
              <w:b/>
              <w:bCs/>
              <w:noProof/>
            </w:rPr>
            <w:t>Articolul 11 — Grănițuirea</w:t>
          </w:r>
          <w:r w:rsidR="00A955C4">
            <w:rPr>
              <w:noProof/>
              <w:webHidden/>
            </w:rPr>
            <w:tab/>
          </w:r>
          <w:r w:rsidR="00A955C4">
            <w:rPr>
              <w:noProof/>
              <w:webHidden/>
            </w:rPr>
            <w:fldChar w:fldCharType="begin"/>
          </w:r>
          <w:r w:rsidR="00A955C4">
            <w:rPr>
              <w:noProof/>
              <w:webHidden/>
            </w:rPr>
            <w:instrText xml:space="preserve"> PAGEREF _Toc159530753 \h </w:instrText>
          </w:r>
          <w:r w:rsidR="00A955C4">
            <w:rPr>
              <w:noProof/>
              <w:webHidden/>
            </w:rPr>
          </w:r>
          <w:r w:rsidR="00A955C4">
            <w:rPr>
              <w:noProof/>
              <w:webHidden/>
            </w:rPr>
            <w:fldChar w:fldCharType="separate"/>
          </w:r>
          <w:ins w:id="46" w:author="Stare Civila LERESTI" w:date="2024-06-17T13:30:00Z" w16du:dateUtc="2024-06-17T10:30:00Z">
            <w:r w:rsidR="00214E6A">
              <w:rPr>
                <w:noProof/>
                <w:webHidden/>
              </w:rPr>
              <w:t>17</w:t>
            </w:r>
          </w:ins>
          <w:ins w:id="47" w:author="Radu Gabriel" w:date="2024-03-13T18:39:00Z" w16du:dateUtc="2024-03-13T16:39:00Z">
            <w:del w:id="48" w:author="Stare Civila LERESTI" w:date="2024-06-17T11:46:00Z" w16du:dateUtc="2024-06-17T08:46:00Z">
              <w:r w:rsidR="00096B0F" w:rsidDel="00F14CEA">
                <w:rPr>
                  <w:noProof/>
                  <w:webHidden/>
                </w:rPr>
                <w:delText>17</w:delText>
              </w:r>
            </w:del>
          </w:ins>
          <w:ins w:id="49" w:author="Anca Bors" w:date="2024-03-08T14:04:00Z" w16du:dateUtc="2024-03-08T12:04:00Z">
            <w:del w:id="50" w:author="Stare Civila LERESTI" w:date="2024-06-17T11:46:00Z" w16du:dateUtc="2024-06-17T08:46:00Z">
              <w:r w:rsidR="00972BEC" w:rsidDel="00F14CEA">
                <w:rPr>
                  <w:noProof/>
                  <w:webHidden/>
                </w:rPr>
                <w:delText>18</w:delText>
              </w:r>
            </w:del>
          </w:ins>
          <w:del w:id="51" w:author="Stare Civila LERESTI" w:date="2024-06-17T11:46:00Z" w16du:dateUtc="2024-06-17T08:46:00Z">
            <w:r w:rsidR="00A955C4" w:rsidDel="00F14CEA">
              <w:rPr>
                <w:noProof/>
                <w:webHidden/>
              </w:rPr>
              <w:delText>17</w:delText>
            </w:r>
          </w:del>
          <w:r w:rsidR="00A955C4">
            <w:rPr>
              <w:noProof/>
              <w:webHidden/>
            </w:rPr>
            <w:fldChar w:fldCharType="end"/>
          </w:r>
          <w:r>
            <w:rPr>
              <w:noProof/>
            </w:rPr>
            <w:fldChar w:fldCharType="end"/>
          </w:r>
        </w:p>
        <w:p w14:paraId="5854D3C4" w14:textId="087DB5DF" w:rsidR="00A955C4" w:rsidRDefault="00000000" w:rsidP="00141493">
          <w:pPr>
            <w:pStyle w:val="Cuprins3"/>
            <w:rPr>
              <w:rFonts w:eastAsiaTheme="minorEastAsia"/>
              <w:noProof/>
              <w:kern w:val="2"/>
              <w:lang w:eastAsia="ro-RO"/>
              <w14:ligatures w14:val="standardContextual"/>
            </w:rPr>
          </w:pPr>
          <w:r>
            <w:fldChar w:fldCharType="begin"/>
          </w:r>
          <w:r>
            <w:instrText>HYPERLINK \l "_Toc159530754"</w:instrText>
          </w:r>
          <w:r>
            <w:fldChar w:fldCharType="separate"/>
          </w:r>
          <w:r w:rsidR="00A955C4" w:rsidRPr="00141C10">
            <w:rPr>
              <w:rStyle w:val="Hyperlink"/>
              <w:rFonts w:cstheme="minorHAnsi"/>
              <w:b/>
              <w:bCs/>
              <w:noProof/>
            </w:rPr>
            <w:t>Articolul 12 — Bunuri de Preluare</w:t>
          </w:r>
          <w:r w:rsidR="00A955C4">
            <w:rPr>
              <w:noProof/>
              <w:webHidden/>
            </w:rPr>
            <w:tab/>
          </w:r>
          <w:r w:rsidR="00A955C4">
            <w:rPr>
              <w:noProof/>
              <w:webHidden/>
            </w:rPr>
            <w:fldChar w:fldCharType="begin"/>
          </w:r>
          <w:r w:rsidR="00A955C4">
            <w:rPr>
              <w:noProof/>
              <w:webHidden/>
            </w:rPr>
            <w:instrText xml:space="preserve"> PAGEREF _Toc159530754 \h </w:instrText>
          </w:r>
          <w:r w:rsidR="00A955C4">
            <w:rPr>
              <w:noProof/>
              <w:webHidden/>
            </w:rPr>
          </w:r>
          <w:r w:rsidR="00A955C4">
            <w:rPr>
              <w:noProof/>
              <w:webHidden/>
            </w:rPr>
            <w:fldChar w:fldCharType="separate"/>
          </w:r>
          <w:ins w:id="52" w:author="Stare Civila LERESTI" w:date="2024-06-17T13:30:00Z" w16du:dateUtc="2024-06-17T10:30:00Z">
            <w:r w:rsidR="00214E6A">
              <w:rPr>
                <w:noProof/>
                <w:webHidden/>
              </w:rPr>
              <w:t>17</w:t>
            </w:r>
          </w:ins>
          <w:del w:id="53" w:author="Stare Civila LERESTI" w:date="2024-06-17T11:46:00Z" w16du:dateUtc="2024-06-17T08:46:00Z">
            <w:r w:rsidR="00096B0F" w:rsidDel="00F14CEA">
              <w:rPr>
                <w:noProof/>
                <w:webHidden/>
              </w:rPr>
              <w:delText>18</w:delText>
            </w:r>
          </w:del>
          <w:r w:rsidR="00A955C4">
            <w:rPr>
              <w:noProof/>
              <w:webHidden/>
            </w:rPr>
            <w:fldChar w:fldCharType="end"/>
          </w:r>
          <w:r>
            <w:rPr>
              <w:noProof/>
            </w:rPr>
            <w:fldChar w:fldCharType="end"/>
          </w:r>
        </w:p>
        <w:p w14:paraId="494CDC25" w14:textId="5646FFFD" w:rsidR="00A955C4" w:rsidRDefault="00000000" w:rsidP="00141493">
          <w:pPr>
            <w:pStyle w:val="Cuprins3"/>
            <w:rPr>
              <w:rFonts w:eastAsiaTheme="minorEastAsia"/>
              <w:noProof/>
              <w:kern w:val="2"/>
              <w:lang w:eastAsia="ro-RO"/>
              <w14:ligatures w14:val="standardContextual"/>
            </w:rPr>
          </w:pPr>
          <w:r>
            <w:fldChar w:fldCharType="begin"/>
          </w:r>
          <w:r>
            <w:instrText>HYPERLINK \l "_Toc159530755"</w:instrText>
          </w:r>
          <w:r>
            <w:fldChar w:fldCharType="separate"/>
          </w:r>
          <w:r w:rsidR="00A955C4" w:rsidRPr="00141C10">
            <w:rPr>
              <w:rStyle w:val="Hyperlink"/>
              <w:rFonts w:cstheme="minorHAnsi"/>
              <w:b/>
              <w:bCs/>
              <w:noProof/>
            </w:rPr>
            <w:t>Articolul 13 — Inventarul Bunurilor de Preluare</w:t>
          </w:r>
          <w:r w:rsidR="00A955C4">
            <w:rPr>
              <w:noProof/>
              <w:webHidden/>
            </w:rPr>
            <w:tab/>
          </w:r>
          <w:r w:rsidR="00A955C4">
            <w:rPr>
              <w:noProof/>
              <w:webHidden/>
            </w:rPr>
            <w:fldChar w:fldCharType="begin"/>
          </w:r>
          <w:r w:rsidR="00A955C4">
            <w:rPr>
              <w:noProof/>
              <w:webHidden/>
            </w:rPr>
            <w:instrText xml:space="preserve"> PAGEREF _Toc159530755 \h </w:instrText>
          </w:r>
          <w:r w:rsidR="00A955C4">
            <w:rPr>
              <w:noProof/>
              <w:webHidden/>
            </w:rPr>
          </w:r>
          <w:r w:rsidR="00A955C4">
            <w:rPr>
              <w:noProof/>
              <w:webHidden/>
            </w:rPr>
            <w:fldChar w:fldCharType="separate"/>
          </w:r>
          <w:ins w:id="54" w:author="Stare Civila LERESTI" w:date="2024-06-17T13:30:00Z" w16du:dateUtc="2024-06-17T10:30:00Z">
            <w:r w:rsidR="00214E6A">
              <w:rPr>
                <w:noProof/>
                <w:webHidden/>
              </w:rPr>
              <w:t>18</w:t>
            </w:r>
          </w:ins>
          <w:ins w:id="55" w:author="Radu Gabriel" w:date="2024-03-13T18:39:00Z" w16du:dateUtc="2024-03-13T16:39:00Z">
            <w:del w:id="56" w:author="Stare Civila LERESTI" w:date="2024-06-17T11:46:00Z" w16du:dateUtc="2024-06-17T08:46:00Z">
              <w:r w:rsidR="00096B0F" w:rsidDel="00F14CEA">
                <w:rPr>
                  <w:noProof/>
                  <w:webHidden/>
                </w:rPr>
                <w:delText>18</w:delText>
              </w:r>
            </w:del>
          </w:ins>
          <w:ins w:id="57" w:author="Anca Bors" w:date="2024-03-08T14:04:00Z" w16du:dateUtc="2024-03-08T12:04:00Z">
            <w:del w:id="58" w:author="Stare Civila LERESTI" w:date="2024-06-17T11:46:00Z" w16du:dateUtc="2024-06-17T08:46:00Z">
              <w:r w:rsidR="00972BEC" w:rsidDel="00F14CEA">
                <w:rPr>
                  <w:noProof/>
                  <w:webHidden/>
                </w:rPr>
                <w:delText>19</w:delText>
              </w:r>
            </w:del>
          </w:ins>
          <w:del w:id="59" w:author="Stare Civila LERESTI" w:date="2024-06-17T11:46:00Z" w16du:dateUtc="2024-06-17T08:46:00Z">
            <w:r w:rsidR="00A955C4" w:rsidDel="00F14CEA">
              <w:rPr>
                <w:noProof/>
                <w:webHidden/>
              </w:rPr>
              <w:delText>18</w:delText>
            </w:r>
          </w:del>
          <w:r w:rsidR="00A955C4">
            <w:rPr>
              <w:noProof/>
              <w:webHidden/>
            </w:rPr>
            <w:fldChar w:fldCharType="end"/>
          </w:r>
          <w:r>
            <w:rPr>
              <w:noProof/>
            </w:rPr>
            <w:fldChar w:fldCharType="end"/>
          </w:r>
        </w:p>
        <w:p w14:paraId="24A65E65" w14:textId="6FB5B819" w:rsidR="00A955C4" w:rsidRDefault="00000000" w:rsidP="00141493">
          <w:pPr>
            <w:pStyle w:val="Cuprins3"/>
            <w:rPr>
              <w:rFonts w:eastAsiaTheme="minorEastAsia"/>
              <w:noProof/>
              <w:kern w:val="2"/>
              <w:lang w:eastAsia="ro-RO"/>
              <w14:ligatures w14:val="standardContextual"/>
            </w:rPr>
          </w:pPr>
          <w:r>
            <w:fldChar w:fldCharType="begin"/>
          </w:r>
          <w:r>
            <w:instrText>HYPERLINK \l "_Toc159530756"</w:instrText>
          </w:r>
          <w:r>
            <w:fldChar w:fldCharType="separate"/>
          </w:r>
          <w:r w:rsidR="00A955C4" w:rsidRPr="00141C10">
            <w:rPr>
              <w:rStyle w:val="Hyperlink"/>
              <w:rFonts w:cstheme="minorHAnsi"/>
              <w:b/>
              <w:bCs/>
              <w:noProof/>
            </w:rPr>
            <w:t>Articolul 14 — Bunurile proprii</w:t>
          </w:r>
          <w:r w:rsidR="00A955C4">
            <w:rPr>
              <w:noProof/>
              <w:webHidden/>
            </w:rPr>
            <w:tab/>
          </w:r>
          <w:r w:rsidR="00A955C4">
            <w:rPr>
              <w:noProof/>
              <w:webHidden/>
            </w:rPr>
            <w:fldChar w:fldCharType="begin"/>
          </w:r>
          <w:r w:rsidR="00A955C4">
            <w:rPr>
              <w:noProof/>
              <w:webHidden/>
            </w:rPr>
            <w:instrText xml:space="preserve"> PAGEREF _Toc159530756 \h </w:instrText>
          </w:r>
          <w:r w:rsidR="00A955C4">
            <w:rPr>
              <w:noProof/>
              <w:webHidden/>
            </w:rPr>
          </w:r>
          <w:r w:rsidR="00A955C4">
            <w:rPr>
              <w:noProof/>
              <w:webHidden/>
            </w:rPr>
            <w:fldChar w:fldCharType="separate"/>
          </w:r>
          <w:ins w:id="60" w:author="Stare Civila LERESTI" w:date="2024-06-17T13:30:00Z" w16du:dateUtc="2024-06-17T10:30:00Z">
            <w:r w:rsidR="00214E6A">
              <w:rPr>
                <w:noProof/>
                <w:webHidden/>
              </w:rPr>
              <w:t>18</w:t>
            </w:r>
          </w:ins>
          <w:ins w:id="61" w:author="Radu Gabriel" w:date="2024-03-13T18:39:00Z" w16du:dateUtc="2024-03-13T16:39:00Z">
            <w:del w:id="62" w:author="Stare Civila LERESTI" w:date="2024-06-17T11:46:00Z" w16du:dateUtc="2024-06-17T08:46:00Z">
              <w:r w:rsidR="00096B0F" w:rsidDel="00F14CEA">
                <w:rPr>
                  <w:noProof/>
                  <w:webHidden/>
                </w:rPr>
                <w:delText>19</w:delText>
              </w:r>
            </w:del>
          </w:ins>
          <w:ins w:id="63" w:author="Anca Bors" w:date="2024-03-08T14:04:00Z" w16du:dateUtc="2024-03-08T12:04:00Z">
            <w:del w:id="64" w:author="Stare Civila LERESTI" w:date="2024-06-17T11:46:00Z" w16du:dateUtc="2024-06-17T08:46:00Z">
              <w:r w:rsidR="00972BEC" w:rsidDel="00F14CEA">
                <w:rPr>
                  <w:noProof/>
                  <w:webHidden/>
                </w:rPr>
                <w:delText>19</w:delText>
              </w:r>
            </w:del>
          </w:ins>
          <w:del w:id="65" w:author="Stare Civila LERESTI" w:date="2024-06-17T11:46:00Z" w16du:dateUtc="2024-06-17T08:46:00Z">
            <w:r w:rsidR="00A955C4" w:rsidDel="00F14CEA">
              <w:rPr>
                <w:noProof/>
                <w:webHidden/>
              </w:rPr>
              <w:delText>18</w:delText>
            </w:r>
          </w:del>
          <w:r w:rsidR="00A955C4">
            <w:rPr>
              <w:noProof/>
              <w:webHidden/>
            </w:rPr>
            <w:fldChar w:fldCharType="end"/>
          </w:r>
          <w:r>
            <w:rPr>
              <w:noProof/>
            </w:rPr>
            <w:fldChar w:fldCharType="end"/>
          </w:r>
        </w:p>
        <w:p w14:paraId="1D801233" w14:textId="129F622F" w:rsidR="00A955C4" w:rsidRDefault="00000000" w:rsidP="00141493">
          <w:pPr>
            <w:pStyle w:val="Cuprins3"/>
            <w:rPr>
              <w:rFonts w:eastAsiaTheme="minorEastAsia"/>
              <w:noProof/>
              <w:kern w:val="2"/>
              <w:lang w:eastAsia="ro-RO"/>
              <w14:ligatures w14:val="standardContextual"/>
            </w:rPr>
          </w:pPr>
          <w:r>
            <w:fldChar w:fldCharType="begin"/>
          </w:r>
          <w:r>
            <w:instrText>HYPERLINK \l "_Toc159530757"</w:instrText>
          </w:r>
          <w:r>
            <w:fldChar w:fldCharType="separate"/>
          </w:r>
          <w:r w:rsidR="00A955C4" w:rsidRPr="00141C10">
            <w:rPr>
              <w:rStyle w:val="Hyperlink"/>
              <w:rFonts w:cstheme="minorHAnsi"/>
              <w:b/>
              <w:bCs/>
              <w:noProof/>
            </w:rPr>
            <w:t>Articolul 15 — Sistemul Bunurilor de Preluare si a Bunurilor Proprii</w:t>
          </w:r>
          <w:r w:rsidR="00A955C4">
            <w:rPr>
              <w:noProof/>
              <w:webHidden/>
            </w:rPr>
            <w:tab/>
          </w:r>
          <w:r w:rsidR="00A955C4">
            <w:rPr>
              <w:noProof/>
              <w:webHidden/>
            </w:rPr>
            <w:fldChar w:fldCharType="begin"/>
          </w:r>
          <w:r w:rsidR="00A955C4">
            <w:rPr>
              <w:noProof/>
              <w:webHidden/>
            </w:rPr>
            <w:instrText xml:space="preserve"> PAGEREF _Toc159530757 \h </w:instrText>
          </w:r>
          <w:r w:rsidR="00A955C4">
            <w:rPr>
              <w:noProof/>
              <w:webHidden/>
            </w:rPr>
          </w:r>
          <w:r w:rsidR="00A955C4">
            <w:rPr>
              <w:noProof/>
              <w:webHidden/>
            </w:rPr>
            <w:fldChar w:fldCharType="separate"/>
          </w:r>
          <w:ins w:id="66" w:author="Stare Civila LERESTI" w:date="2024-06-17T13:30:00Z" w16du:dateUtc="2024-06-17T10:30:00Z">
            <w:r w:rsidR="00214E6A">
              <w:rPr>
                <w:noProof/>
                <w:webHidden/>
              </w:rPr>
              <w:t>18</w:t>
            </w:r>
          </w:ins>
          <w:del w:id="67" w:author="Stare Civila LERESTI" w:date="2024-06-17T11:46:00Z" w16du:dateUtc="2024-06-17T08:46:00Z">
            <w:r w:rsidR="00096B0F" w:rsidDel="00F14CEA">
              <w:rPr>
                <w:noProof/>
                <w:webHidden/>
              </w:rPr>
              <w:delText>19</w:delText>
            </w:r>
          </w:del>
          <w:r w:rsidR="00A955C4">
            <w:rPr>
              <w:noProof/>
              <w:webHidden/>
            </w:rPr>
            <w:fldChar w:fldCharType="end"/>
          </w:r>
          <w:r>
            <w:rPr>
              <w:noProof/>
            </w:rPr>
            <w:fldChar w:fldCharType="end"/>
          </w:r>
        </w:p>
        <w:p w14:paraId="5546E945" w14:textId="4972BA36" w:rsidR="00A955C4" w:rsidRDefault="00000000" w:rsidP="00141493">
          <w:pPr>
            <w:pStyle w:val="Cuprins3"/>
            <w:rPr>
              <w:rFonts w:eastAsiaTheme="minorEastAsia"/>
              <w:noProof/>
              <w:kern w:val="2"/>
              <w:lang w:eastAsia="ro-RO"/>
              <w14:ligatures w14:val="standardContextual"/>
            </w:rPr>
          </w:pPr>
          <w:hyperlink w:anchor="_Toc159530758" w:history="1">
            <w:r w:rsidR="00A955C4" w:rsidRPr="00141C10">
              <w:rPr>
                <w:rStyle w:val="Hyperlink"/>
                <w:rFonts w:cstheme="minorHAnsi"/>
                <w:b/>
                <w:bCs/>
                <w:noProof/>
              </w:rPr>
              <w:t>Articolul 16 – Sisteme de utilități publice realizate in comun</w:t>
            </w:r>
            <w:r w:rsidR="00A955C4">
              <w:rPr>
                <w:noProof/>
                <w:webHidden/>
              </w:rPr>
              <w:tab/>
            </w:r>
            <w:r w:rsidR="00A955C4">
              <w:rPr>
                <w:noProof/>
                <w:webHidden/>
              </w:rPr>
              <w:fldChar w:fldCharType="begin"/>
            </w:r>
            <w:r w:rsidR="00A955C4">
              <w:rPr>
                <w:noProof/>
                <w:webHidden/>
              </w:rPr>
              <w:instrText xml:space="preserve"> PAGEREF _Toc159530758 \h </w:instrText>
            </w:r>
            <w:r w:rsidR="00A955C4">
              <w:rPr>
                <w:noProof/>
                <w:webHidden/>
              </w:rPr>
            </w:r>
            <w:r w:rsidR="00A955C4">
              <w:rPr>
                <w:noProof/>
                <w:webHidden/>
              </w:rPr>
              <w:fldChar w:fldCharType="separate"/>
            </w:r>
            <w:r w:rsidR="00214E6A">
              <w:rPr>
                <w:noProof/>
                <w:webHidden/>
              </w:rPr>
              <w:t>19</w:t>
            </w:r>
            <w:r w:rsidR="00A955C4">
              <w:rPr>
                <w:noProof/>
                <w:webHidden/>
              </w:rPr>
              <w:fldChar w:fldCharType="end"/>
            </w:r>
          </w:hyperlink>
        </w:p>
        <w:p w14:paraId="1C6FE57E" w14:textId="32A68883" w:rsidR="00A955C4" w:rsidRDefault="00000000" w:rsidP="00A955C4">
          <w:pPr>
            <w:pStyle w:val="Cuprins2"/>
            <w:tabs>
              <w:tab w:val="right" w:leader="dot" w:pos="9019"/>
            </w:tabs>
            <w:rPr>
              <w:rFonts w:eastAsiaTheme="minorEastAsia"/>
              <w:noProof/>
              <w:kern w:val="2"/>
              <w:lang w:eastAsia="ro-RO"/>
              <w14:ligatures w14:val="standardContextual"/>
            </w:rPr>
          </w:pPr>
          <w:r>
            <w:fldChar w:fldCharType="begin"/>
          </w:r>
          <w:r>
            <w:instrText>HYPERLINK \l "_Toc159530759"</w:instrText>
          </w:r>
          <w:r>
            <w:fldChar w:fldCharType="separate"/>
          </w:r>
          <w:r w:rsidR="00A955C4" w:rsidRPr="00141C10">
            <w:rPr>
              <w:rStyle w:val="Hyperlink"/>
              <w:rFonts w:eastAsiaTheme="majorEastAsia" w:cstheme="minorHAnsi"/>
              <w:b/>
              <w:bCs/>
              <w:noProof/>
            </w:rPr>
            <w:t>CAPITOLUL III - PARTILE CONTRACTANTE</w:t>
          </w:r>
          <w:r w:rsidR="00A955C4">
            <w:rPr>
              <w:noProof/>
              <w:webHidden/>
            </w:rPr>
            <w:tab/>
          </w:r>
          <w:r w:rsidR="00A955C4">
            <w:rPr>
              <w:noProof/>
              <w:webHidden/>
            </w:rPr>
            <w:fldChar w:fldCharType="begin"/>
          </w:r>
          <w:r w:rsidR="00A955C4">
            <w:rPr>
              <w:noProof/>
              <w:webHidden/>
            </w:rPr>
            <w:instrText xml:space="preserve"> PAGEREF _Toc159530759 \h </w:instrText>
          </w:r>
          <w:r w:rsidR="00A955C4">
            <w:rPr>
              <w:noProof/>
              <w:webHidden/>
            </w:rPr>
          </w:r>
          <w:r w:rsidR="00A955C4">
            <w:rPr>
              <w:noProof/>
              <w:webHidden/>
            </w:rPr>
            <w:fldChar w:fldCharType="separate"/>
          </w:r>
          <w:ins w:id="68" w:author="Stare Civila LERESTI" w:date="2024-06-17T13:30:00Z" w16du:dateUtc="2024-06-17T10:30:00Z">
            <w:r w:rsidR="00214E6A">
              <w:rPr>
                <w:noProof/>
                <w:webHidden/>
              </w:rPr>
              <w:t>21</w:t>
            </w:r>
          </w:ins>
          <w:ins w:id="69" w:author="Radu Gabriel" w:date="2024-03-13T18:39:00Z" w16du:dateUtc="2024-03-13T16:39:00Z">
            <w:del w:id="70" w:author="Stare Civila LERESTI" w:date="2024-06-17T11:46:00Z" w16du:dateUtc="2024-06-17T08:46:00Z">
              <w:r w:rsidR="00096B0F" w:rsidDel="00F14CEA">
                <w:rPr>
                  <w:noProof/>
                  <w:webHidden/>
                </w:rPr>
                <w:delText>21</w:delText>
              </w:r>
            </w:del>
          </w:ins>
          <w:ins w:id="71" w:author="Anca Bors" w:date="2024-03-08T14:04:00Z" w16du:dateUtc="2024-03-08T12:04:00Z">
            <w:del w:id="72" w:author="Stare Civila LERESTI" w:date="2024-06-17T11:46:00Z" w16du:dateUtc="2024-06-17T08:46:00Z">
              <w:r w:rsidR="00972BEC" w:rsidDel="00F14CEA">
                <w:rPr>
                  <w:noProof/>
                  <w:webHidden/>
                </w:rPr>
                <w:delText>21</w:delText>
              </w:r>
            </w:del>
          </w:ins>
          <w:del w:id="73" w:author="Stare Civila LERESTI" w:date="2024-06-17T11:46:00Z" w16du:dateUtc="2024-06-17T08:46:00Z">
            <w:r w:rsidR="00A955C4" w:rsidDel="00F14CEA">
              <w:rPr>
                <w:noProof/>
                <w:webHidden/>
              </w:rPr>
              <w:delText>20</w:delText>
            </w:r>
          </w:del>
          <w:r w:rsidR="00A955C4">
            <w:rPr>
              <w:noProof/>
              <w:webHidden/>
            </w:rPr>
            <w:fldChar w:fldCharType="end"/>
          </w:r>
          <w:r>
            <w:rPr>
              <w:noProof/>
            </w:rPr>
            <w:fldChar w:fldCharType="end"/>
          </w:r>
        </w:p>
        <w:p w14:paraId="0BC3DC0F" w14:textId="76213278" w:rsidR="00A955C4" w:rsidRDefault="00000000" w:rsidP="00A955C4">
          <w:pPr>
            <w:pStyle w:val="Cuprins2"/>
            <w:tabs>
              <w:tab w:val="right" w:leader="dot" w:pos="9019"/>
            </w:tabs>
            <w:rPr>
              <w:rFonts w:eastAsiaTheme="minorEastAsia"/>
              <w:noProof/>
              <w:kern w:val="2"/>
              <w:lang w:eastAsia="ro-RO"/>
              <w14:ligatures w14:val="standardContextual"/>
            </w:rPr>
          </w:pPr>
          <w:r>
            <w:fldChar w:fldCharType="begin"/>
          </w:r>
          <w:r>
            <w:instrText>HYPERLINK \l "_Toc159530760"</w:instrText>
          </w:r>
          <w:r>
            <w:fldChar w:fldCharType="separate"/>
          </w:r>
          <w:r w:rsidR="00A955C4" w:rsidRPr="00141C10">
            <w:rPr>
              <w:rStyle w:val="Hyperlink"/>
              <w:rFonts w:eastAsiaTheme="majorEastAsia" w:cstheme="minorHAnsi"/>
              <w:b/>
              <w:bCs/>
              <w:noProof/>
            </w:rPr>
            <w:t>Secțiunea I — Drepturile și Obligațiile Autorității Delegante</w:t>
          </w:r>
          <w:r w:rsidR="00A955C4">
            <w:rPr>
              <w:noProof/>
              <w:webHidden/>
            </w:rPr>
            <w:tab/>
          </w:r>
          <w:r w:rsidR="00A955C4">
            <w:rPr>
              <w:noProof/>
              <w:webHidden/>
            </w:rPr>
            <w:fldChar w:fldCharType="begin"/>
          </w:r>
          <w:r w:rsidR="00A955C4">
            <w:rPr>
              <w:noProof/>
              <w:webHidden/>
            </w:rPr>
            <w:instrText xml:space="preserve"> PAGEREF _Toc159530760 \h </w:instrText>
          </w:r>
          <w:r w:rsidR="00A955C4">
            <w:rPr>
              <w:noProof/>
              <w:webHidden/>
            </w:rPr>
          </w:r>
          <w:r w:rsidR="00A955C4">
            <w:rPr>
              <w:noProof/>
              <w:webHidden/>
            </w:rPr>
            <w:fldChar w:fldCharType="separate"/>
          </w:r>
          <w:ins w:id="74" w:author="Stare Civila LERESTI" w:date="2024-06-17T13:30:00Z" w16du:dateUtc="2024-06-17T10:30:00Z">
            <w:r w:rsidR="00214E6A">
              <w:rPr>
                <w:noProof/>
                <w:webHidden/>
              </w:rPr>
              <w:t>21</w:t>
            </w:r>
          </w:ins>
          <w:ins w:id="75" w:author="Radu Gabriel" w:date="2024-03-13T18:39:00Z" w16du:dateUtc="2024-03-13T16:39:00Z">
            <w:del w:id="76" w:author="Stare Civila LERESTI" w:date="2024-06-17T11:46:00Z" w16du:dateUtc="2024-06-17T08:46:00Z">
              <w:r w:rsidR="00096B0F" w:rsidDel="00F14CEA">
                <w:rPr>
                  <w:noProof/>
                  <w:webHidden/>
                </w:rPr>
                <w:delText>21</w:delText>
              </w:r>
            </w:del>
          </w:ins>
          <w:ins w:id="77" w:author="Anca Bors" w:date="2024-03-08T14:04:00Z" w16du:dateUtc="2024-03-08T12:04:00Z">
            <w:del w:id="78" w:author="Stare Civila LERESTI" w:date="2024-06-17T11:46:00Z" w16du:dateUtc="2024-06-17T08:46:00Z">
              <w:r w:rsidR="00972BEC" w:rsidDel="00F14CEA">
                <w:rPr>
                  <w:noProof/>
                  <w:webHidden/>
                </w:rPr>
                <w:delText>21</w:delText>
              </w:r>
            </w:del>
          </w:ins>
          <w:del w:id="79" w:author="Stare Civila LERESTI" w:date="2024-06-17T11:46:00Z" w16du:dateUtc="2024-06-17T08:46:00Z">
            <w:r w:rsidR="00A955C4" w:rsidDel="00F14CEA">
              <w:rPr>
                <w:noProof/>
                <w:webHidden/>
              </w:rPr>
              <w:delText>20</w:delText>
            </w:r>
          </w:del>
          <w:r w:rsidR="00A955C4">
            <w:rPr>
              <w:noProof/>
              <w:webHidden/>
            </w:rPr>
            <w:fldChar w:fldCharType="end"/>
          </w:r>
          <w:r>
            <w:rPr>
              <w:noProof/>
            </w:rPr>
            <w:fldChar w:fldCharType="end"/>
          </w:r>
        </w:p>
        <w:p w14:paraId="73DDD149" w14:textId="1BAF1734" w:rsidR="00A955C4" w:rsidRDefault="00000000" w:rsidP="00141493">
          <w:pPr>
            <w:pStyle w:val="Cuprins3"/>
            <w:rPr>
              <w:rFonts w:eastAsiaTheme="minorEastAsia"/>
              <w:noProof/>
              <w:kern w:val="2"/>
              <w:lang w:eastAsia="ro-RO"/>
              <w14:ligatures w14:val="standardContextual"/>
            </w:rPr>
          </w:pPr>
          <w:r>
            <w:fldChar w:fldCharType="begin"/>
          </w:r>
          <w:r>
            <w:instrText>HYPERLINK \l "_Toc159530761"</w:instrText>
          </w:r>
          <w:r>
            <w:fldChar w:fldCharType="separate"/>
          </w:r>
          <w:r w:rsidR="00A955C4" w:rsidRPr="00141C10">
            <w:rPr>
              <w:rStyle w:val="Hyperlink"/>
              <w:rFonts w:cstheme="minorHAnsi"/>
              <w:b/>
              <w:bCs/>
              <w:noProof/>
            </w:rPr>
            <w:t>Articolul 17 — Drepturile Autorității Delegante</w:t>
          </w:r>
          <w:r w:rsidR="00A955C4">
            <w:rPr>
              <w:noProof/>
              <w:webHidden/>
            </w:rPr>
            <w:tab/>
          </w:r>
          <w:r w:rsidR="00A955C4">
            <w:rPr>
              <w:noProof/>
              <w:webHidden/>
            </w:rPr>
            <w:fldChar w:fldCharType="begin"/>
          </w:r>
          <w:r w:rsidR="00A955C4">
            <w:rPr>
              <w:noProof/>
              <w:webHidden/>
            </w:rPr>
            <w:instrText xml:space="preserve"> PAGEREF _Toc159530761 \h </w:instrText>
          </w:r>
          <w:r w:rsidR="00A955C4">
            <w:rPr>
              <w:noProof/>
              <w:webHidden/>
            </w:rPr>
          </w:r>
          <w:r w:rsidR="00A955C4">
            <w:rPr>
              <w:noProof/>
              <w:webHidden/>
            </w:rPr>
            <w:fldChar w:fldCharType="separate"/>
          </w:r>
          <w:ins w:id="80" w:author="Stare Civila LERESTI" w:date="2024-06-17T13:30:00Z" w16du:dateUtc="2024-06-17T10:30:00Z">
            <w:r w:rsidR="00214E6A">
              <w:rPr>
                <w:noProof/>
                <w:webHidden/>
              </w:rPr>
              <w:t>21</w:t>
            </w:r>
          </w:ins>
          <w:ins w:id="81" w:author="Radu Gabriel" w:date="2024-03-13T18:39:00Z" w16du:dateUtc="2024-03-13T16:39:00Z">
            <w:del w:id="82" w:author="Stare Civila LERESTI" w:date="2024-06-17T11:46:00Z" w16du:dateUtc="2024-06-17T08:46:00Z">
              <w:r w:rsidR="00096B0F" w:rsidDel="00F14CEA">
                <w:rPr>
                  <w:noProof/>
                  <w:webHidden/>
                </w:rPr>
                <w:delText>21</w:delText>
              </w:r>
            </w:del>
          </w:ins>
          <w:ins w:id="83" w:author="Anca Bors" w:date="2024-03-08T14:04:00Z" w16du:dateUtc="2024-03-08T12:04:00Z">
            <w:del w:id="84" w:author="Stare Civila LERESTI" w:date="2024-06-17T11:46:00Z" w16du:dateUtc="2024-06-17T08:46:00Z">
              <w:r w:rsidR="00972BEC" w:rsidDel="00F14CEA">
                <w:rPr>
                  <w:noProof/>
                  <w:webHidden/>
                </w:rPr>
                <w:delText>21</w:delText>
              </w:r>
            </w:del>
          </w:ins>
          <w:del w:id="85" w:author="Stare Civila LERESTI" w:date="2024-06-17T11:46:00Z" w16du:dateUtc="2024-06-17T08:46:00Z">
            <w:r w:rsidR="00A955C4" w:rsidDel="00F14CEA">
              <w:rPr>
                <w:noProof/>
                <w:webHidden/>
              </w:rPr>
              <w:delText>20</w:delText>
            </w:r>
          </w:del>
          <w:r w:rsidR="00A955C4">
            <w:rPr>
              <w:noProof/>
              <w:webHidden/>
            </w:rPr>
            <w:fldChar w:fldCharType="end"/>
          </w:r>
          <w:r>
            <w:rPr>
              <w:noProof/>
            </w:rPr>
            <w:fldChar w:fldCharType="end"/>
          </w:r>
        </w:p>
        <w:p w14:paraId="1FB2D34F" w14:textId="2A6C0681" w:rsidR="00A955C4" w:rsidRDefault="00000000" w:rsidP="00141493">
          <w:pPr>
            <w:pStyle w:val="Cuprins3"/>
            <w:rPr>
              <w:rFonts w:eastAsiaTheme="minorEastAsia"/>
              <w:noProof/>
              <w:kern w:val="2"/>
              <w:lang w:eastAsia="ro-RO"/>
              <w14:ligatures w14:val="standardContextual"/>
            </w:rPr>
          </w:pPr>
          <w:hyperlink w:anchor="_Toc159530762" w:history="1">
            <w:r w:rsidR="00A955C4" w:rsidRPr="00141C10">
              <w:rPr>
                <w:rStyle w:val="Hyperlink"/>
                <w:rFonts w:cstheme="minorHAnsi"/>
                <w:b/>
                <w:bCs/>
                <w:noProof/>
              </w:rPr>
              <w:t>Articolul 18 — Obligațiile Autorității Delegante</w:t>
            </w:r>
            <w:r w:rsidR="00A955C4">
              <w:rPr>
                <w:noProof/>
                <w:webHidden/>
              </w:rPr>
              <w:tab/>
            </w:r>
            <w:r w:rsidR="00A955C4">
              <w:rPr>
                <w:noProof/>
                <w:webHidden/>
              </w:rPr>
              <w:fldChar w:fldCharType="begin"/>
            </w:r>
            <w:r w:rsidR="00A955C4">
              <w:rPr>
                <w:noProof/>
                <w:webHidden/>
              </w:rPr>
              <w:instrText xml:space="preserve"> PAGEREF _Toc159530762 \h </w:instrText>
            </w:r>
            <w:r w:rsidR="00A955C4">
              <w:rPr>
                <w:noProof/>
                <w:webHidden/>
              </w:rPr>
            </w:r>
            <w:r w:rsidR="00A955C4">
              <w:rPr>
                <w:noProof/>
                <w:webHidden/>
              </w:rPr>
              <w:fldChar w:fldCharType="separate"/>
            </w:r>
            <w:r w:rsidR="00214E6A">
              <w:rPr>
                <w:noProof/>
                <w:webHidden/>
              </w:rPr>
              <w:t>22</w:t>
            </w:r>
            <w:r w:rsidR="00A955C4">
              <w:rPr>
                <w:noProof/>
                <w:webHidden/>
              </w:rPr>
              <w:fldChar w:fldCharType="end"/>
            </w:r>
          </w:hyperlink>
        </w:p>
        <w:p w14:paraId="2A6145DB" w14:textId="452D7F99" w:rsidR="00A955C4" w:rsidRDefault="00000000" w:rsidP="00141493">
          <w:pPr>
            <w:pStyle w:val="Cuprins3"/>
            <w:rPr>
              <w:rFonts w:eastAsiaTheme="minorEastAsia"/>
              <w:noProof/>
              <w:kern w:val="2"/>
              <w:lang w:eastAsia="ro-RO"/>
              <w14:ligatures w14:val="standardContextual"/>
            </w:rPr>
          </w:pPr>
          <w:r>
            <w:fldChar w:fldCharType="begin"/>
          </w:r>
          <w:r>
            <w:instrText>HYPERLINK \l "_Toc159530763"</w:instrText>
          </w:r>
          <w:r>
            <w:fldChar w:fldCharType="separate"/>
          </w:r>
          <w:r w:rsidR="00A955C4" w:rsidRPr="00141C10">
            <w:rPr>
              <w:rStyle w:val="Hyperlink"/>
              <w:rFonts w:cstheme="minorHAnsi"/>
              <w:b/>
              <w:bCs/>
              <w:noProof/>
            </w:rPr>
            <w:t>Articolul 19 – Asociația</w:t>
          </w:r>
          <w:r w:rsidR="00A955C4">
            <w:rPr>
              <w:noProof/>
              <w:webHidden/>
            </w:rPr>
            <w:tab/>
          </w:r>
          <w:r w:rsidR="00A955C4">
            <w:rPr>
              <w:noProof/>
              <w:webHidden/>
            </w:rPr>
            <w:fldChar w:fldCharType="begin"/>
          </w:r>
          <w:r w:rsidR="00A955C4">
            <w:rPr>
              <w:noProof/>
              <w:webHidden/>
            </w:rPr>
            <w:instrText xml:space="preserve"> PAGEREF _Toc159530763 \h </w:instrText>
          </w:r>
          <w:r w:rsidR="00A955C4">
            <w:rPr>
              <w:noProof/>
              <w:webHidden/>
            </w:rPr>
          </w:r>
          <w:r w:rsidR="00A955C4">
            <w:rPr>
              <w:noProof/>
              <w:webHidden/>
            </w:rPr>
            <w:fldChar w:fldCharType="separate"/>
          </w:r>
          <w:ins w:id="86" w:author="Stare Civila LERESTI" w:date="2024-06-17T13:30:00Z" w16du:dateUtc="2024-06-17T10:30:00Z">
            <w:r w:rsidR="00214E6A">
              <w:rPr>
                <w:noProof/>
                <w:webHidden/>
              </w:rPr>
              <w:t>24</w:t>
            </w:r>
          </w:ins>
          <w:ins w:id="87" w:author="Radu Gabriel" w:date="2024-03-13T18:39:00Z" w16du:dateUtc="2024-03-13T16:39:00Z">
            <w:del w:id="88" w:author="Stare Civila LERESTI" w:date="2024-06-17T11:46:00Z" w16du:dateUtc="2024-06-17T08:46:00Z">
              <w:r w:rsidR="00096B0F" w:rsidDel="00F14CEA">
                <w:rPr>
                  <w:noProof/>
                  <w:webHidden/>
                </w:rPr>
                <w:delText>24</w:delText>
              </w:r>
            </w:del>
          </w:ins>
          <w:ins w:id="89" w:author="Anca Bors" w:date="2024-03-08T14:04:00Z" w16du:dateUtc="2024-03-08T12:04:00Z">
            <w:del w:id="90" w:author="Stare Civila LERESTI" w:date="2024-06-17T11:46:00Z" w16du:dateUtc="2024-06-17T08:46:00Z">
              <w:r w:rsidR="00972BEC" w:rsidDel="00F14CEA">
                <w:rPr>
                  <w:noProof/>
                  <w:webHidden/>
                </w:rPr>
                <w:delText>24</w:delText>
              </w:r>
            </w:del>
          </w:ins>
          <w:del w:id="91" w:author="Stare Civila LERESTI" w:date="2024-06-17T11:46:00Z" w16du:dateUtc="2024-06-17T08:46:00Z">
            <w:r w:rsidR="00A955C4" w:rsidDel="00F14CEA">
              <w:rPr>
                <w:noProof/>
                <w:webHidden/>
              </w:rPr>
              <w:delText>23</w:delText>
            </w:r>
          </w:del>
          <w:r w:rsidR="00A955C4">
            <w:rPr>
              <w:noProof/>
              <w:webHidden/>
            </w:rPr>
            <w:fldChar w:fldCharType="end"/>
          </w:r>
          <w:r>
            <w:rPr>
              <w:noProof/>
            </w:rPr>
            <w:fldChar w:fldCharType="end"/>
          </w:r>
        </w:p>
        <w:p w14:paraId="70C1B953" w14:textId="6F94FDBB" w:rsidR="00A955C4" w:rsidRDefault="00000000" w:rsidP="00A955C4">
          <w:pPr>
            <w:pStyle w:val="Cuprins2"/>
            <w:tabs>
              <w:tab w:val="right" w:leader="dot" w:pos="9019"/>
            </w:tabs>
            <w:rPr>
              <w:rFonts w:eastAsiaTheme="minorEastAsia"/>
              <w:noProof/>
              <w:kern w:val="2"/>
              <w:lang w:eastAsia="ro-RO"/>
              <w14:ligatures w14:val="standardContextual"/>
            </w:rPr>
          </w:pPr>
          <w:hyperlink w:anchor="_Toc159530764" w:history="1">
            <w:r w:rsidR="00A955C4" w:rsidRPr="00141C10">
              <w:rPr>
                <w:rStyle w:val="Hyperlink"/>
                <w:rFonts w:eastAsiaTheme="majorEastAsia" w:cstheme="minorHAnsi"/>
                <w:b/>
                <w:bCs/>
                <w:noProof/>
              </w:rPr>
              <w:t>Secțiunea 2 — Obligațiile Operatorului</w:t>
            </w:r>
            <w:r w:rsidR="00A955C4">
              <w:rPr>
                <w:noProof/>
                <w:webHidden/>
              </w:rPr>
              <w:tab/>
            </w:r>
            <w:r w:rsidR="00A955C4">
              <w:rPr>
                <w:noProof/>
                <w:webHidden/>
              </w:rPr>
              <w:fldChar w:fldCharType="begin"/>
            </w:r>
            <w:r w:rsidR="00A955C4">
              <w:rPr>
                <w:noProof/>
                <w:webHidden/>
              </w:rPr>
              <w:instrText xml:space="preserve"> PAGEREF _Toc159530764 \h </w:instrText>
            </w:r>
            <w:r w:rsidR="00A955C4">
              <w:rPr>
                <w:noProof/>
                <w:webHidden/>
              </w:rPr>
            </w:r>
            <w:r w:rsidR="00A955C4">
              <w:rPr>
                <w:noProof/>
                <w:webHidden/>
              </w:rPr>
              <w:fldChar w:fldCharType="separate"/>
            </w:r>
            <w:r w:rsidR="00214E6A">
              <w:rPr>
                <w:noProof/>
                <w:webHidden/>
              </w:rPr>
              <w:t>24</w:t>
            </w:r>
            <w:r w:rsidR="00A955C4">
              <w:rPr>
                <w:noProof/>
                <w:webHidden/>
              </w:rPr>
              <w:fldChar w:fldCharType="end"/>
            </w:r>
          </w:hyperlink>
        </w:p>
        <w:p w14:paraId="52EF8C07" w14:textId="6BE077A2" w:rsidR="00A955C4" w:rsidRDefault="00000000" w:rsidP="00141493">
          <w:pPr>
            <w:pStyle w:val="Cuprins3"/>
            <w:rPr>
              <w:rFonts w:eastAsiaTheme="minorEastAsia"/>
              <w:noProof/>
              <w:kern w:val="2"/>
              <w:lang w:eastAsia="ro-RO"/>
              <w14:ligatures w14:val="standardContextual"/>
            </w:rPr>
          </w:pPr>
          <w:hyperlink w:anchor="_Toc159530765" w:history="1">
            <w:r w:rsidR="00A955C4" w:rsidRPr="00141C10">
              <w:rPr>
                <w:rStyle w:val="Hyperlink"/>
                <w:rFonts w:cstheme="minorHAnsi"/>
                <w:b/>
                <w:bCs/>
                <w:noProof/>
              </w:rPr>
              <w:t>Articolul 20 —Obligații  generale si speciale ale Operatorului</w:t>
            </w:r>
            <w:r w:rsidR="00A955C4">
              <w:rPr>
                <w:noProof/>
                <w:webHidden/>
              </w:rPr>
              <w:tab/>
            </w:r>
            <w:r w:rsidR="00A955C4">
              <w:rPr>
                <w:noProof/>
                <w:webHidden/>
              </w:rPr>
              <w:fldChar w:fldCharType="begin"/>
            </w:r>
            <w:r w:rsidR="00A955C4">
              <w:rPr>
                <w:noProof/>
                <w:webHidden/>
              </w:rPr>
              <w:instrText xml:space="preserve"> PAGEREF _Toc159530765 \h </w:instrText>
            </w:r>
            <w:r w:rsidR="00A955C4">
              <w:rPr>
                <w:noProof/>
                <w:webHidden/>
              </w:rPr>
            </w:r>
            <w:r w:rsidR="00A955C4">
              <w:rPr>
                <w:noProof/>
                <w:webHidden/>
              </w:rPr>
              <w:fldChar w:fldCharType="separate"/>
            </w:r>
            <w:r w:rsidR="00214E6A">
              <w:rPr>
                <w:noProof/>
                <w:webHidden/>
              </w:rPr>
              <w:t>24</w:t>
            </w:r>
            <w:r w:rsidR="00A955C4">
              <w:rPr>
                <w:noProof/>
                <w:webHidden/>
              </w:rPr>
              <w:fldChar w:fldCharType="end"/>
            </w:r>
          </w:hyperlink>
        </w:p>
        <w:p w14:paraId="4ADBD184" w14:textId="33D1C9B2" w:rsidR="00A955C4" w:rsidRDefault="00000000" w:rsidP="00141493">
          <w:pPr>
            <w:pStyle w:val="Cuprins3"/>
            <w:rPr>
              <w:rFonts w:eastAsiaTheme="minorEastAsia"/>
              <w:noProof/>
              <w:kern w:val="2"/>
              <w:lang w:eastAsia="ro-RO"/>
              <w14:ligatures w14:val="standardContextual"/>
            </w:rPr>
          </w:pPr>
          <w:r>
            <w:fldChar w:fldCharType="begin"/>
          </w:r>
          <w:r>
            <w:instrText>HYPERLINK \l "_Toc159530766"</w:instrText>
          </w:r>
          <w:r>
            <w:fldChar w:fldCharType="separate"/>
          </w:r>
          <w:r w:rsidR="00A955C4" w:rsidRPr="00141C10">
            <w:rPr>
              <w:rStyle w:val="Hyperlink"/>
              <w:rFonts w:cstheme="minorHAnsi"/>
              <w:b/>
              <w:bCs/>
              <w:noProof/>
            </w:rPr>
            <w:t>Articolul 21 — Obligația de a încheia contracte de furnizare/prestare  a serviciului de alimentare cu apa si canalizare</w:t>
          </w:r>
          <w:r w:rsidR="00A955C4">
            <w:rPr>
              <w:noProof/>
              <w:webHidden/>
            </w:rPr>
            <w:tab/>
          </w:r>
          <w:r w:rsidR="00A955C4">
            <w:rPr>
              <w:noProof/>
              <w:webHidden/>
            </w:rPr>
            <w:fldChar w:fldCharType="begin"/>
          </w:r>
          <w:r w:rsidR="00A955C4">
            <w:rPr>
              <w:noProof/>
              <w:webHidden/>
            </w:rPr>
            <w:instrText xml:space="preserve"> PAGEREF _Toc159530766 \h </w:instrText>
          </w:r>
          <w:r w:rsidR="00A955C4">
            <w:rPr>
              <w:noProof/>
              <w:webHidden/>
            </w:rPr>
          </w:r>
          <w:r w:rsidR="00A955C4">
            <w:rPr>
              <w:noProof/>
              <w:webHidden/>
            </w:rPr>
            <w:fldChar w:fldCharType="separate"/>
          </w:r>
          <w:ins w:id="92" w:author="Stare Civila LERESTI" w:date="2024-06-17T13:30:00Z" w16du:dateUtc="2024-06-17T10:30:00Z">
            <w:r w:rsidR="00214E6A">
              <w:rPr>
                <w:noProof/>
                <w:webHidden/>
              </w:rPr>
              <w:t>27</w:t>
            </w:r>
          </w:ins>
          <w:ins w:id="93" w:author="Radu Gabriel" w:date="2024-03-13T18:39:00Z" w16du:dateUtc="2024-03-13T16:39:00Z">
            <w:del w:id="94" w:author="Stare Civila LERESTI" w:date="2024-06-17T11:46:00Z" w16du:dateUtc="2024-06-17T08:46:00Z">
              <w:r w:rsidR="00096B0F" w:rsidDel="00F14CEA">
                <w:rPr>
                  <w:noProof/>
                  <w:webHidden/>
                </w:rPr>
                <w:delText>27</w:delText>
              </w:r>
            </w:del>
          </w:ins>
          <w:ins w:id="95" w:author="Anca Bors" w:date="2024-03-08T14:04:00Z" w16du:dateUtc="2024-03-08T12:04:00Z">
            <w:del w:id="96" w:author="Stare Civila LERESTI" w:date="2024-06-17T11:46:00Z" w16du:dateUtc="2024-06-17T08:46:00Z">
              <w:r w:rsidR="00972BEC" w:rsidDel="00F14CEA">
                <w:rPr>
                  <w:noProof/>
                  <w:webHidden/>
                </w:rPr>
                <w:delText>27</w:delText>
              </w:r>
            </w:del>
          </w:ins>
          <w:del w:id="97" w:author="Stare Civila LERESTI" w:date="2024-06-17T11:46:00Z" w16du:dateUtc="2024-06-17T08:46:00Z">
            <w:r w:rsidR="00A955C4" w:rsidDel="00F14CEA">
              <w:rPr>
                <w:noProof/>
                <w:webHidden/>
              </w:rPr>
              <w:delText>26</w:delText>
            </w:r>
          </w:del>
          <w:r w:rsidR="00A955C4">
            <w:rPr>
              <w:noProof/>
              <w:webHidden/>
            </w:rPr>
            <w:fldChar w:fldCharType="end"/>
          </w:r>
          <w:r>
            <w:rPr>
              <w:noProof/>
            </w:rPr>
            <w:fldChar w:fldCharType="end"/>
          </w:r>
        </w:p>
        <w:p w14:paraId="6E01A126" w14:textId="5A9BF227" w:rsidR="00A955C4" w:rsidRDefault="00000000" w:rsidP="00141493">
          <w:pPr>
            <w:pStyle w:val="Cuprins3"/>
            <w:rPr>
              <w:rFonts w:eastAsiaTheme="minorEastAsia"/>
              <w:noProof/>
              <w:kern w:val="2"/>
              <w:lang w:eastAsia="ro-RO"/>
              <w14:ligatures w14:val="standardContextual"/>
            </w:rPr>
          </w:pPr>
          <w:r>
            <w:fldChar w:fldCharType="begin"/>
          </w:r>
          <w:r>
            <w:instrText>HYPERLINK \l "_Toc159530767"</w:instrText>
          </w:r>
          <w:r>
            <w:fldChar w:fldCharType="separate"/>
          </w:r>
          <w:r w:rsidR="00A955C4" w:rsidRPr="00141C10">
            <w:rPr>
              <w:rStyle w:val="Hyperlink"/>
              <w:rFonts w:cstheme="minorHAnsi"/>
              <w:b/>
              <w:bCs/>
              <w:noProof/>
            </w:rPr>
            <w:t>Articolul 22 — Obligații generale privind lucrările</w:t>
          </w:r>
          <w:r w:rsidR="00A955C4">
            <w:rPr>
              <w:noProof/>
              <w:webHidden/>
            </w:rPr>
            <w:tab/>
          </w:r>
          <w:r w:rsidR="00A955C4">
            <w:rPr>
              <w:noProof/>
              <w:webHidden/>
            </w:rPr>
            <w:fldChar w:fldCharType="begin"/>
          </w:r>
          <w:r w:rsidR="00A955C4">
            <w:rPr>
              <w:noProof/>
              <w:webHidden/>
            </w:rPr>
            <w:instrText xml:space="preserve"> PAGEREF _Toc159530767 \h </w:instrText>
          </w:r>
          <w:r w:rsidR="00A955C4">
            <w:rPr>
              <w:noProof/>
              <w:webHidden/>
            </w:rPr>
          </w:r>
          <w:r w:rsidR="00A955C4">
            <w:rPr>
              <w:noProof/>
              <w:webHidden/>
            </w:rPr>
            <w:fldChar w:fldCharType="separate"/>
          </w:r>
          <w:ins w:id="98" w:author="Stare Civila LERESTI" w:date="2024-06-17T13:30:00Z" w16du:dateUtc="2024-06-17T10:30:00Z">
            <w:r w:rsidR="00214E6A">
              <w:rPr>
                <w:noProof/>
                <w:webHidden/>
              </w:rPr>
              <w:t>27</w:t>
            </w:r>
          </w:ins>
          <w:ins w:id="99" w:author="Radu Gabriel" w:date="2024-03-13T18:39:00Z" w16du:dateUtc="2024-03-13T16:39:00Z">
            <w:del w:id="100" w:author="Stare Civila LERESTI" w:date="2024-06-17T11:46:00Z" w16du:dateUtc="2024-06-17T08:46:00Z">
              <w:r w:rsidR="00096B0F" w:rsidDel="00F14CEA">
                <w:rPr>
                  <w:noProof/>
                  <w:webHidden/>
                </w:rPr>
                <w:delText>27</w:delText>
              </w:r>
            </w:del>
          </w:ins>
          <w:ins w:id="101" w:author="Anca Bors" w:date="2024-03-08T14:04:00Z" w16du:dateUtc="2024-03-08T12:04:00Z">
            <w:del w:id="102" w:author="Stare Civila LERESTI" w:date="2024-06-17T11:46:00Z" w16du:dateUtc="2024-06-17T08:46:00Z">
              <w:r w:rsidR="00972BEC" w:rsidDel="00F14CEA">
                <w:rPr>
                  <w:noProof/>
                  <w:webHidden/>
                </w:rPr>
                <w:delText>27</w:delText>
              </w:r>
            </w:del>
          </w:ins>
          <w:del w:id="103" w:author="Stare Civila LERESTI" w:date="2024-06-17T11:46:00Z" w16du:dateUtc="2024-06-17T08:46:00Z">
            <w:r w:rsidR="00A955C4" w:rsidDel="00F14CEA">
              <w:rPr>
                <w:noProof/>
                <w:webHidden/>
              </w:rPr>
              <w:delText>26</w:delText>
            </w:r>
          </w:del>
          <w:r w:rsidR="00A955C4">
            <w:rPr>
              <w:noProof/>
              <w:webHidden/>
            </w:rPr>
            <w:fldChar w:fldCharType="end"/>
          </w:r>
          <w:r>
            <w:rPr>
              <w:noProof/>
            </w:rPr>
            <w:fldChar w:fldCharType="end"/>
          </w:r>
        </w:p>
        <w:p w14:paraId="4F9013BC" w14:textId="0BA6A72B" w:rsidR="00A955C4" w:rsidRDefault="00000000" w:rsidP="00141493">
          <w:pPr>
            <w:pStyle w:val="Cuprins3"/>
            <w:rPr>
              <w:rFonts w:eastAsiaTheme="minorEastAsia"/>
              <w:noProof/>
              <w:kern w:val="2"/>
              <w:lang w:eastAsia="ro-RO"/>
              <w14:ligatures w14:val="standardContextual"/>
            </w:rPr>
          </w:pPr>
          <w:r>
            <w:fldChar w:fldCharType="begin"/>
          </w:r>
          <w:r>
            <w:instrText>HYPERLINK \l "_Toc159530768"</w:instrText>
          </w:r>
          <w:r>
            <w:fldChar w:fldCharType="separate"/>
          </w:r>
          <w:r w:rsidR="00A955C4" w:rsidRPr="00141C10">
            <w:rPr>
              <w:rStyle w:val="Hyperlink"/>
              <w:rFonts w:cstheme="minorHAnsi"/>
              <w:b/>
              <w:bCs/>
              <w:noProof/>
            </w:rPr>
            <w:t>Articolul 23 — Obligații specifice în cursul Perioadei de Tranziție</w:t>
          </w:r>
          <w:r w:rsidR="00A955C4">
            <w:rPr>
              <w:noProof/>
              <w:webHidden/>
            </w:rPr>
            <w:tab/>
          </w:r>
          <w:r w:rsidR="00A955C4">
            <w:rPr>
              <w:noProof/>
              <w:webHidden/>
            </w:rPr>
            <w:fldChar w:fldCharType="begin"/>
          </w:r>
          <w:r w:rsidR="00A955C4">
            <w:rPr>
              <w:noProof/>
              <w:webHidden/>
            </w:rPr>
            <w:instrText xml:space="preserve"> PAGEREF _Toc159530768 \h </w:instrText>
          </w:r>
          <w:r w:rsidR="00A955C4">
            <w:rPr>
              <w:noProof/>
              <w:webHidden/>
            </w:rPr>
          </w:r>
          <w:r w:rsidR="00A955C4">
            <w:rPr>
              <w:noProof/>
              <w:webHidden/>
            </w:rPr>
            <w:fldChar w:fldCharType="separate"/>
          </w:r>
          <w:ins w:id="104" w:author="Stare Civila LERESTI" w:date="2024-06-17T13:30:00Z" w16du:dateUtc="2024-06-17T10:30:00Z">
            <w:r w:rsidR="00214E6A">
              <w:rPr>
                <w:noProof/>
                <w:webHidden/>
              </w:rPr>
              <w:t>27</w:t>
            </w:r>
          </w:ins>
          <w:ins w:id="105" w:author="Radu Gabriel" w:date="2024-03-13T18:39:00Z" w16du:dateUtc="2024-03-13T16:39:00Z">
            <w:del w:id="106" w:author="Stare Civila LERESTI" w:date="2024-06-17T11:46:00Z" w16du:dateUtc="2024-06-17T08:46:00Z">
              <w:r w:rsidR="00096B0F" w:rsidDel="00F14CEA">
                <w:rPr>
                  <w:noProof/>
                  <w:webHidden/>
                </w:rPr>
                <w:delText>28</w:delText>
              </w:r>
            </w:del>
          </w:ins>
          <w:ins w:id="107" w:author="Anca Bors" w:date="2024-03-08T14:04:00Z" w16du:dateUtc="2024-03-08T12:04:00Z">
            <w:del w:id="108" w:author="Stare Civila LERESTI" w:date="2024-06-17T11:46:00Z" w16du:dateUtc="2024-06-17T08:46:00Z">
              <w:r w:rsidR="00972BEC" w:rsidDel="00F14CEA">
                <w:rPr>
                  <w:noProof/>
                  <w:webHidden/>
                </w:rPr>
                <w:delText>28</w:delText>
              </w:r>
            </w:del>
          </w:ins>
          <w:del w:id="109" w:author="Stare Civila LERESTI" w:date="2024-06-17T11:46:00Z" w16du:dateUtc="2024-06-17T08:46:00Z">
            <w:r w:rsidR="00A955C4" w:rsidDel="00F14CEA">
              <w:rPr>
                <w:noProof/>
                <w:webHidden/>
              </w:rPr>
              <w:delText>27</w:delText>
            </w:r>
          </w:del>
          <w:r w:rsidR="00A955C4">
            <w:rPr>
              <w:noProof/>
              <w:webHidden/>
            </w:rPr>
            <w:fldChar w:fldCharType="end"/>
          </w:r>
          <w:r>
            <w:rPr>
              <w:noProof/>
            </w:rPr>
            <w:fldChar w:fldCharType="end"/>
          </w:r>
        </w:p>
        <w:p w14:paraId="6551E08C" w14:textId="1264ACB6" w:rsidR="00A955C4" w:rsidRDefault="00000000" w:rsidP="00141493">
          <w:pPr>
            <w:pStyle w:val="Cuprins3"/>
            <w:rPr>
              <w:rFonts w:eastAsiaTheme="minorEastAsia"/>
              <w:noProof/>
              <w:kern w:val="2"/>
              <w:lang w:eastAsia="ro-RO"/>
              <w14:ligatures w14:val="standardContextual"/>
            </w:rPr>
          </w:pPr>
          <w:hyperlink w:anchor="_Toc159530769" w:history="1">
            <w:r w:rsidR="00A955C4" w:rsidRPr="00141C10">
              <w:rPr>
                <w:rStyle w:val="Hyperlink"/>
                <w:rFonts w:cstheme="minorHAnsi"/>
                <w:b/>
                <w:bCs/>
                <w:noProof/>
              </w:rPr>
              <w:t>Articolul 24 — Exercitarea drepturilor si intereselor contractuale ale părților</w:t>
            </w:r>
            <w:r w:rsidR="00A955C4">
              <w:rPr>
                <w:noProof/>
                <w:webHidden/>
              </w:rPr>
              <w:tab/>
            </w:r>
            <w:r w:rsidR="00A955C4">
              <w:rPr>
                <w:noProof/>
                <w:webHidden/>
              </w:rPr>
              <w:fldChar w:fldCharType="begin"/>
            </w:r>
            <w:r w:rsidR="00A955C4">
              <w:rPr>
                <w:noProof/>
                <w:webHidden/>
              </w:rPr>
              <w:instrText xml:space="preserve"> PAGEREF _Toc159530769 \h </w:instrText>
            </w:r>
            <w:r w:rsidR="00A955C4">
              <w:rPr>
                <w:noProof/>
                <w:webHidden/>
              </w:rPr>
            </w:r>
            <w:r w:rsidR="00A955C4">
              <w:rPr>
                <w:noProof/>
                <w:webHidden/>
              </w:rPr>
              <w:fldChar w:fldCharType="separate"/>
            </w:r>
            <w:r w:rsidR="00214E6A">
              <w:rPr>
                <w:noProof/>
                <w:webHidden/>
              </w:rPr>
              <w:t>28</w:t>
            </w:r>
            <w:r w:rsidR="00A955C4">
              <w:rPr>
                <w:noProof/>
                <w:webHidden/>
              </w:rPr>
              <w:fldChar w:fldCharType="end"/>
            </w:r>
          </w:hyperlink>
        </w:p>
        <w:p w14:paraId="11203F1E" w14:textId="01976385" w:rsidR="00A955C4" w:rsidRDefault="00000000" w:rsidP="00141493">
          <w:pPr>
            <w:pStyle w:val="Cuprins3"/>
            <w:rPr>
              <w:rFonts w:eastAsiaTheme="minorEastAsia"/>
              <w:noProof/>
              <w:kern w:val="2"/>
              <w:lang w:eastAsia="ro-RO"/>
              <w14:ligatures w14:val="standardContextual"/>
            </w:rPr>
          </w:pPr>
          <w:r>
            <w:fldChar w:fldCharType="begin"/>
          </w:r>
          <w:r>
            <w:instrText>HYPERLINK \l "_Toc159530770"</w:instrText>
          </w:r>
          <w:r>
            <w:fldChar w:fldCharType="separate"/>
          </w:r>
          <w:r w:rsidR="00A955C4" w:rsidRPr="00141C10">
            <w:rPr>
              <w:rStyle w:val="Hyperlink"/>
              <w:rFonts w:cstheme="minorHAnsi"/>
              <w:b/>
              <w:bCs/>
              <w:noProof/>
            </w:rPr>
            <w:t>Articolul 25 — Respectarea prevederilor legale</w:t>
          </w:r>
          <w:r w:rsidR="00A955C4">
            <w:rPr>
              <w:noProof/>
              <w:webHidden/>
            </w:rPr>
            <w:tab/>
          </w:r>
          <w:r w:rsidR="00A955C4">
            <w:rPr>
              <w:noProof/>
              <w:webHidden/>
            </w:rPr>
            <w:fldChar w:fldCharType="begin"/>
          </w:r>
          <w:r w:rsidR="00A955C4">
            <w:rPr>
              <w:noProof/>
              <w:webHidden/>
            </w:rPr>
            <w:instrText xml:space="preserve"> PAGEREF _Toc159530770 \h </w:instrText>
          </w:r>
          <w:r w:rsidR="00A955C4">
            <w:rPr>
              <w:noProof/>
              <w:webHidden/>
            </w:rPr>
          </w:r>
          <w:r w:rsidR="00A955C4">
            <w:rPr>
              <w:noProof/>
              <w:webHidden/>
            </w:rPr>
            <w:fldChar w:fldCharType="separate"/>
          </w:r>
          <w:ins w:id="110" w:author="Stare Civila LERESTI" w:date="2024-06-17T13:30:00Z" w16du:dateUtc="2024-06-17T10:30:00Z">
            <w:r w:rsidR="00214E6A">
              <w:rPr>
                <w:noProof/>
                <w:webHidden/>
              </w:rPr>
              <w:t>28</w:t>
            </w:r>
          </w:ins>
          <w:ins w:id="111" w:author="Radu Gabriel" w:date="2024-03-13T18:39:00Z" w16du:dateUtc="2024-03-13T16:39:00Z">
            <w:del w:id="112" w:author="Stare Civila LERESTI" w:date="2024-06-17T11:46:00Z" w16du:dateUtc="2024-06-17T08:46:00Z">
              <w:r w:rsidR="00096B0F" w:rsidDel="00F14CEA">
                <w:rPr>
                  <w:noProof/>
                  <w:webHidden/>
                </w:rPr>
                <w:delText>29</w:delText>
              </w:r>
            </w:del>
          </w:ins>
          <w:ins w:id="113" w:author="Anca Bors" w:date="2024-03-08T14:04:00Z" w16du:dateUtc="2024-03-08T12:04:00Z">
            <w:del w:id="114" w:author="Stare Civila LERESTI" w:date="2024-06-17T11:46:00Z" w16du:dateUtc="2024-06-17T08:46:00Z">
              <w:r w:rsidR="00972BEC" w:rsidDel="00F14CEA">
                <w:rPr>
                  <w:noProof/>
                  <w:webHidden/>
                </w:rPr>
                <w:delText>29</w:delText>
              </w:r>
            </w:del>
          </w:ins>
          <w:del w:id="115" w:author="Stare Civila LERESTI" w:date="2024-06-17T11:46:00Z" w16du:dateUtc="2024-06-17T08:46:00Z">
            <w:r w:rsidR="00A955C4" w:rsidDel="00F14CEA">
              <w:rPr>
                <w:noProof/>
                <w:webHidden/>
              </w:rPr>
              <w:delText>28</w:delText>
            </w:r>
          </w:del>
          <w:r w:rsidR="00A955C4">
            <w:rPr>
              <w:noProof/>
              <w:webHidden/>
            </w:rPr>
            <w:fldChar w:fldCharType="end"/>
          </w:r>
          <w:r>
            <w:rPr>
              <w:noProof/>
            </w:rPr>
            <w:fldChar w:fldCharType="end"/>
          </w:r>
        </w:p>
        <w:p w14:paraId="1D2216BA" w14:textId="31327AA6" w:rsidR="00A955C4" w:rsidRDefault="00000000" w:rsidP="00141493">
          <w:pPr>
            <w:pStyle w:val="Cuprins3"/>
            <w:rPr>
              <w:rFonts w:eastAsiaTheme="minorEastAsia"/>
              <w:noProof/>
              <w:kern w:val="2"/>
              <w:lang w:eastAsia="ro-RO"/>
              <w14:ligatures w14:val="standardContextual"/>
            </w:rPr>
          </w:pPr>
          <w:r>
            <w:fldChar w:fldCharType="begin"/>
          </w:r>
          <w:r>
            <w:instrText>HYPERLINK \l "_Toc159530771"</w:instrText>
          </w:r>
          <w:r>
            <w:fldChar w:fldCharType="separate"/>
          </w:r>
          <w:r w:rsidR="00A955C4" w:rsidRPr="00141C10">
            <w:rPr>
              <w:rStyle w:val="Hyperlink"/>
              <w:rFonts w:cstheme="minorHAnsi"/>
              <w:b/>
              <w:bCs/>
              <w:noProof/>
            </w:rPr>
            <w:t>Articolul 26 — Responsabilitățile si asigurările Operatorului</w:t>
          </w:r>
          <w:r w:rsidR="00A955C4">
            <w:rPr>
              <w:noProof/>
              <w:webHidden/>
            </w:rPr>
            <w:tab/>
          </w:r>
          <w:r w:rsidR="00A955C4">
            <w:rPr>
              <w:noProof/>
              <w:webHidden/>
            </w:rPr>
            <w:fldChar w:fldCharType="begin"/>
          </w:r>
          <w:r w:rsidR="00A955C4">
            <w:rPr>
              <w:noProof/>
              <w:webHidden/>
            </w:rPr>
            <w:instrText xml:space="preserve"> PAGEREF _Toc159530771 \h </w:instrText>
          </w:r>
          <w:r w:rsidR="00A955C4">
            <w:rPr>
              <w:noProof/>
              <w:webHidden/>
            </w:rPr>
          </w:r>
          <w:r w:rsidR="00A955C4">
            <w:rPr>
              <w:noProof/>
              <w:webHidden/>
            </w:rPr>
            <w:fldChar w:fldCharType="separate"/>
          </w:r>
          <w:ins w:id="116" w:author="Stare Civila LERESTI" w:date="2024-06-17T13:30:00Z" w16du:dateUtc="2024-06-17T10:30:00Z">
            <w:r w:rsidR="00214E6A">
              <w:rPr>
                <w:noProof/>
                <w:webHidden/>
              </w:rPr>
              <w:t>29</w:t>
            </w:r>
          </w:ins>
          <w:ins w:id="117" w:author="Radu Gabriel" w:date="2024-03-13T18:39:00Z" w16du:dateUtc="2024-03-13T16:39:00Z">
            <w:del w:id="118" w:author="Stare Civila LERESTI" w:date="2024-06-17T11:46:00Z" w16du:dateUtc="2024-06-17T08:46:00Z">
              <w:r w:rsidR="00096B0F" w:rsidDel="00F14CEA">
                <w:rPr>
                  <w:noProof/>
                  <w:webHidden/>
                </w:rPr>
                <w:delText>29</w:delText>
              </w:r>
            </w:del>
          </w:ins>
          <w:ins w:id="119" w:author="Anca Bors" w:date="2024-03-08T14:04:00Z" w16du:dateUtc="2024-03-08T12:04:00Z">
            <w:del w:id="120" w:author="Stare Civila LERESTI" w:date="2024-06-17T11:46:00Z" w16du:dateUtc="2024-06-17T08:46:00Z">
              <w:r w:rsidR="00972BEC" w:rsidDel="00F14CEA">
                <w:rPr>
                  <w:noProof/>
                  <w:webHidden/>
                </w:rPr>
                <w:delText>29</w:delText>
              </w:r>
            </w:del>
          </w:ins>
          <w:del w:id="121" w:author="Stare Civila LERESTI" w:date="2024-06-17T11:46:00Z" w16du:dateUtc="2024-06-17T08:46:00Z">
            <w:r w:rsidR="00A955C4" w:rsidDel="00F14CEA">
              <w:rPr>
                <w:noProof/>
                <w:webHidden/>
              </w:rPr>
              <w:delText>28</w:delText>
            </w:r>
          </w:del>
          <w:r w:rsidR="00A955C4">
            <w:rPr>
              <w:noProof/>
              <w:webHidden/>
            </w:rPr>
            <w:fldChar w:fldCharType="end"/>
          </w:r>
          <w:r>
            <w:rPr>
              <w:noProof/>
            </w:rPr>
            <w:fldChar w:fldCharType="end"/>
          </w:r>
        </w:p>
        <w:p w14:paraId="3FCE9338" w14:textId="7C62E5AF" w:rsidR="00A955C4" w:rsidRDefault="00000000" w:rsidP="00141493">
          <w:pPr>
            <w:pStyle w:val="Cuprins3"/>
            <w:rPr>
              <w:rFonts w:eastAsiaTheme="minorEastAsia"/>
              <w:noProof/>
              <w:kern w:val="2"/>
              <w:lang w:eastAsia="ro-RO"/>
              <w14:ligatures w14:val="standardContextual"/>
            </w:rPr>
          </w:pPr>
          <w:r>
            <w:fldChar w:fldCharType="begin"/>
          </w:r>
          <w:r>
            <w:instrText>HYPERLINK \l "_Toc159530772"</w:instrText>
          </w:r>
          <w:r>
            <w:fldChar w:fldCharType="separate"/>
          </w:r>
          <w:r w:rsidR="00A955C4" w:rsidRPr="00141C10">
            <w:rPr>
              <w:rStyle w:val="Hyperlink"/>
              <w:rFonts w:cstheme="minorHAnsi"/>
              <w:b/>
              <w:bCs/>
              <w:noProof/>
            </w:rPr>
            <w:t>Articolul 27 — Obligațiile fată de terți si contracte cu terții</w:t>
          </w:r>
          <w:r w:rsidR="00A955C4">
            <w:rPr>
              <w:noProof/>
              <w:webHidden/>
            </w:rPr>
            <w:tab/>
          </w:r>
          <w:r w:rsidR="00A955C4">
            <w:rPr>
              <w:noProof/>
              <w:webHidden/>
            </w:rPr>
            <w:fldChar w:fldCharType="begin"/>
          </w:r>
          <w:r w:rsidR="00A955C4">
            <w:rPr>
              <w:noProof/>
              <w:webHidden/>
            </w:rPr>
            <w:instrText xml:space="preserve"> PAGEREF _Toc159530772 \h </w:instrText>
          </w:r>
          <w:r w:rsidR="00A955C4">
            <w:rPr>
              <w:noProof/>
              <w:webHidden/>
            </w:rPr>
          </w:r>
          <w:r w:rsidR="00A955C4">
            <w:rPr>
              <w:noProof/>
              <w:webHidden/>
            </w:rPr>
            <w:fldChar w:fldCharType="separate"/>
          </w:r>
          <w:ins w:id="122" w:author="Stare Civila LERESTI" w:date="2024-06-17T13:30:00Z" w16du:dateUtc="2024-06-17T10:30:00Z">
            <w:r w:rsidR="00214E6A">
              <w:rPr>
                <w:noProof/>
                <w:webHidden/>
              </w:rPr>
              <w:t>30</w:t>
            </w:r>
          </w:ins>
          <w:ins w:id="123" w:author="Radu Gabriel" w:date="2024-03-13T18:39:00Z" w16du:dateUtc="2024-03-13T16:39:00Z">
            <w:del w:id="124" w:author="Stare Civila LERESTI" w:date="2024-06-17T11:46:00Z" w16du:dateUtc="2024-06-17T08:46:00Z">
              <w:r w:rsidR="00096B0F" w:rsidDel="00F14CEA">
                <w:rPr>
                  <w:noProof/>
                  <w:webHidden/>
                </w:rPr>
                <w:delText>30</w:delText>
              </w:r>
            </w:del>
          </w:ins>
          <w:ins w:id="125" w:author="Anca Bors" w:date="2024-03-08T14:04:00Z" w16du:dateUtc="2024-03-08T12:04:00Z">
            <w:del w:id="126" w:author="Stare Civila LERESTI" w:date="2024-06-17T11:46:00Z" w16du:dateUtc="2024-06-17T08:46:00Z">
              <w:r w:rsidR="00972BEC" w:rsidDel="00F14CEA">
                <w:rPr>
                  <w:noProof/>
                  <w:webHidden/>
                </w:rPr>
                <w:delText>30</w:delText>
              </w:r>
            </w:del>
          </w:ins>
          <w:del w:id="127" w:author="Stare Civila LERESTI" w:date="2024-06-17T11:46:00Z" w16du:dateUtc="2024-06-17T08:46:00Z">
            <w:r w:rsidR="00A955C4" w:rsidDel="00F14CEA">
              <w:rPr>
                <w:noProof/>
                <w:webHidden/>
              </w:rPr>
              <w:delText>29</w:delText>
            </w:r>
          </w:del>
          <w:r w:rsidR="00A955C4">
            <w:rPr>
              <w:noProof/>
              <w:webHidden/>
            </w:rPr>
            <w:fldChar w:fldCharType="end"/>
          </w:r>
          <w:r>
            <w:rPr>
              <w:noProof/>
            </w:rPr>
            <w:fldChar w:fldCharType="end"/>
          </w:r>
        </w:p>
        <w:p w14:paraId="72F2A747" w14:textId="508BFD94" w:rsidR="00A955C4" w:rsidRDefault="00000000" w:rsidP="00A955C4">
          <w:pPr>
            <w:pStyle w:val="Cuprins2"/>
            <w:tabs>
              <w:tab w:val="right" w:leader="dot" w:pos="9019"/>
            </w:tabs>
            <w:rPr>
              <w:rFonts w:eastAsiaTheme="minorEastAsia"/>
              <w:noProof/>
              <w:kern w:val="2"/>
              <w:lang w:eastAsia="ro-RO"/>
              <w14:ligatures w14:val="standardContextual"/>
            </w:rPr>
          </w:pPr>
          <w:r>
            <w:fldChar w:fldCharType="begin"/>
          </w:r>
          <w:r>
            <w:instrText>HYPERLINK \l "_Toc159530773"</w:instrText>
          </w:r>
          <w:r>
            <w:fldChar w:fldCharType="separate"/>
          </w:r>
          <w:r w:rsidR="00A955C4" w:rsidRPr="00141C10">
            <w:rPr>
              <w:rStyle w:val="Hyperlink"/>
              <w:rFonts w:eastAsiaTheme="majorEastAsia" w:cstheme="minorHAnsi"/>
              <w:b/>
              <w:bCs/>
              <w:noProof/>
            </w:rPr>
            <w:t>Secțiunea 3 – Drepturile si atribuțiile Operatorului</w:t>
          </w:r>
          <w:r w:rsidR="00A955C4">
            <w:rPr>
              <w:noProof/>
              <w:webHidden/>
            </w:rPr>
            <w:tab/>
          </w:r>
          <w:r w:rsidR="00A955C4">
            <w:rPr>
              <w:noProof/>
              <w:webHidden/>
            </w:rPr>
            <w:fldChar w:fldCharType="begin"/>
          </w:r>
          <w:r w:rsidR="00A955C4">
            <w:rPr>
              <w:noProof/>
              <w:webHidden/>
            </w:rPr>
            <w:instrText xml:space="preserve"> PAGEREF _Toc159530773 \h </w:instrText>
          </w:r>
          <w:r w:rsidR="00A955C4">
            <w:rPr>
              <w:noProof/>
              <w:webHidden/>
            </w:rPr>
          </w:r>
          <w:r w:rsidR="00A955C4">
            <w:rPr>
              <w:noProof/>
              <w:webHidden/>
            </w:rPr>
            <w:fldChar w:fldCharType="separate"/>
          </w:r>
          <w:ins w:id="128" w:author="Stare Civila LERESTI" w:date="2024-06-17T13:30:00Z" w16du:dateUtc="2024-06-17T10:30:00Z">
            <w:r w:rsidR="00214E6A">
              <w:rPr>
                <w:noProof/>
                <w:webHidden/>
              </w:rPr>
              <w:t>30</w:t>
            </w:r>
          </w:ins>
          <w:ins w:id="129" w:author="Radu Gabriel" w:date="2024-03-13T18:39:00Z" w16du:dateUtc="2024-03-13T16:39:00Z">
            <w:del w:id="130" w:author="Stare Civila LERESTI" w:date="2024-06-17T11:46:00Z" w16du:dateUtc="2024-06-17T08:46:00Z">
              <w:r w:rsidR="00096B0F" w:rsidDel="00F14CEA">
                <w:rPr>
                  <w:noProof/>
                  <w:webHidden/>
                </w:rPr>
                <w:delText>31</w:delText>
              </w:r>
            </w:del>
          </w:ins>
          <w:ins w:id="131" w:author="Anca Bors" w:date="2024-03-08T14:04:00Z" w16du:dateUtc="2024-03-08T12:04:00Z">
            <w:del w:id="132" w:author="Stare Civila LERESTI" w:date="2024-06-17T11:46:00Z" w16du:dateUtc="2024-06-17T08:46:00Z">
              <w:r w:rsidR="00972BEC" w:rsidDel="00F14CEA">
                <w:rPr>
                  <w:noProof/>
                  <w:webHidden/>
                </w:rPr>
                <w:delText>31</w:delText>
              </w:r>
            </w:del>
          </w:ins>
          <w:del w:id="133" w:author="Stare Civila LERESTI" w:date="2024-06-17T11:46:00Z" w16du:dateUtc="2024-06-17T08:46:00Z">
            <w:r w:rsidR="00A955C4" w:rsidDel="00F14CEA">
              <w:rPr>
                <w:noProof/>
                <w:webHidden/>
              </w:rPr>
              <w:delText>30</w:delText>
            </w:r>
          </w:del>
          <w:r w:rsidR="00A955C4">
            <w:rPr>
              <w:noProof/>
              <w:webHidden/>
            </w:rPr>
            <w:fldChar w:fldCharType="end"/>
          </w:r>
          <w:r>
            <w:rPr>
              <w:noProof/>
            </w:rPr>
            <w:fldChar w:fldCharType="end"/>
          </w:r>
        </w:p>
        <w:p w14:paraId="62084A20" w14:textId="03020E59" w:rsidR="00A955C4" w:rsidRDefault="00000000" w:rsidP="00141493">
          <w:pPr>
            <w:pStyle w:val="Cuprins3"/>
            <w:rPr>
              <w:rFonts w:eastAsiaTheme="minorEastAsia"/>
              <w:noProof/>
              <w:kern w:val="2"/>
              <w:lang w:eastAsia="ro-RO"/>
              <w14:ligatures w14:val="standardContextual"/>
            </w:rPr>
          </w:pPr>
          <w:r>
            <w:lastRenderedPageBreak/>
            <w:fldChar w:fldCharType="begin"/>
          </w:r>
          <w:r>
            <w:instrText>HYPERLINK \l "_Toc159530774"</w:instrText>
          </w:r>
          <w:r>
            <w:fldChar w:fldCharType="separate"/>
          </w:r>
          <w:r w:rsidR="00A955C4" w:rsidRPr="00141C10">
            <w:rPr>
              <w:rStyle w:val="Hyperlink"/>
              <w:rFonts w:cstheme="minorHAnsi"/>
              <w:b/>
              <w:bCs/>
              <w:noProof/>
            </w:rPr>
            <w:t>Articolul 28 — Drepturile Operatorului</w:t>
          </w:r>
          <w:r w:rsidR="00A955C4">
            <w:rPr>
              <w:noProof/>
              <w:webHidden/>
            </w:rPr>
            <w:tab/>
          </w:r>
          <w:r w:rsidR="00A955C4">
            <w:rPr>
              <w:noProof/>
              <w:webHidden/>
            </w:rPr>
            <w:fldChar w:fldCharType="begin"/>
          </w:r>
          <w:r w:rsidR="00A955C4">
            <w:rPr>
              <w:noProof/>
              <w:webHidden/>
            </w:rPr>
            <w:instrText xml:space="preserve"> PAGEREF _Toc159530774 \h </w:instrText>
          </w:r>
          <w:r w:rsidR="00A955C4">
            <w:rPr>
              <w:noProof/>
              <w:webHidden/>
            </w:rPr>
          </w:r>
          <w:r w:rsidR="00A955C4">
            <w:rPr>
              <w:noProof/>
              <w:webHidden/>
            </w:rPr>
            <w:fldChar w:fldCharType="separate"/>
          </w:r>
          <w:ins w:id="134" w:author="Stare Civila LERESTI" w:date="2024-06-17T13:30:00Z" w16du:dateUtc="2024-06-17T10:30:00Z">
            <w:r w:rsidR="00214E6A">
              <w:rPr>
                <w:noProof/>
                <w:webHidden/>
              </w:rPr>
              <w:t>30</w:t>
            </w:r>
          </w:ins>
          <w:ins w:id="135" w:author="Radu Gabriel" w:date="2024-03-13T18:39:00Z" w16du:dateUtc="2024-03-13T16:39:00Z">
            <w:del w:id="136" w:author="Stare Civila LERESTI" w:date="2024-06-17T11:46:00Z" w16du:dateUtc="2024-06-17T08:46:00Z">
              <w:r w:rsidR="00096B0F" w:rsidDel="00F14CEA">
                <w:rPr>
                  <w:noProof/>
                  <w:webHidden/>
                </w:rPr>
                <w:delText>31</w:delText>
              </w:r>
            </w:del>
          </w:ins>
          <w:ins w:id="137" w:author="Anca Bors" w:date="2024-03-08T14:04:00Z" w16du:dateUtc="2024-03-08T12:04:00Z">
            <w:del w:id="138" w:author="Stare Civila LERESTI" w:date="2024-06-17T11:46:00Z" w16du:dateUtc="2024-06-17T08:46:00Z">
              <w:r w:rsidR="00972BEC" w:rsidDel="00F14CEA">
                <w:rPr>
                  <w:noProof/>
                  <w:webHidden/>
                </w:rPr>
                <w:delText>31</w:delText>
              </w:r>
            </w:del>
          </w:ins>
          <w:del w:id="139" w:author="Stare Civila LERESTI" w:date="2024-06-17T11:46:00Z" w16du:dateUtc="2024-06-17T08:46:00Z">
            <w:r w:rsidR="00A955C4" w:rsidDel="00F14CEA">
              <w:rPr>
                <w:noProof/>
                <w:webHidden/>
              </w:rPr>
              <w:delText>30</w:delText>
            </w:r>
          </w:del>
          <w:r w:rsidR="00A955C4">
            <w:rPr>
              <w:noProof/>
              <w:webHidden/>
            </w:rPr>
            <w:fldChar w:fldCharType="end"/>
          </w:r>
          <w:r>
            <w:rPr>
              <w:noProof/>
            </w:rPr>
            <w:fldChar w:fldCharType="end"/>
          </w:r>
        </w:p>
        <w:p w14:paraId="731086DD" w14:textId="254E89D7" w:rsidR="00A955C4" w:rsidRDefault="00000000" w:rsidP="00141493">
          <w:pPr>
            <w:pStyle w:val="Cuprins3"/>
            <w:rPr>
              <w:rFonts w:eastAsiaTheme="minorEastAsia"/>
              <w:noProof/>
              <w:kern w:val="2"/>
              <w:lang w:eastAsia="ro-RO"/>
              <w14:ligatures w14:val="standardContextual"/>
            </w:rPr>
          </w:pPr>
          <w:r>
            <w:fldChar w:fldCharType="begin"/>
          </w:r>
          <w:r>
            <w:instrText>HYPERLINK \l "_Toc159530775"</w:instrText>
          </w:r>
          <w:r>
            <w:fldChar w:fldCharType="separate"/>
          </w:r>
          <w:r w:rsidR="00A955C4" w:rsidRPr="00141C10">
            <w:rPr>
              <w:rStyle w:val="Hyperlink"/>
              <w:rFonts w:cstheme="minorHAnsi"/>
              <w:b/>
              <w:bCs/>
              <w:noProof/>
            </w:rPr>
            <w:t>Articolul 29 — Întinderea exclusivității furnizării Serviciilor</w:t>
          </w:r>
          <w:r w:rsidR="00A955C4">
            <w:rPr>
              <w:noProof/>
              <w:webHidden/>
            </w:rPr>
            <w:tab/>
          </w:r>
          <w:r w:rsidR="00A955C4">
            <w:rPr>
              <w:noProof/>
              <w:webHidden/>
            </w:rPr>
            <w:fldChar w:fldCharType="begin"/>
          </w:r>
          <w:r w:rsidR="00A955C4">
            <w:rPr>
              <w:noProof/>
              <w:webHidden/>
            </w:rPr>
            <w:instrText xml:space="preserve"> PAGEREF _Toc159530775 \h </w:instrText>
          </w:r>
          <w:r w:rsidR="00A955C4">
            <w:rPr>
              <w:noProof/>
              <w:webHidden/>
            </w:rPr>
          </w:r>
          <w:r w:rsidR="00A955C4">
            <w:rPr>
              <w:noProof/>
              <w:webHidden/>
            </w:rPr>
            <w:fldChar w:fldCharType="separate"/>
          </w:r>
          <w:ins w:id="140" w:author="Stare Civila LERESTI" w:date="2024-06-17T13:30:00Z" w16du:dateUtc="2024-06-17T10:30:00Z">
            <w:r w:rsidR="00214E6A">
              <w:rPr>
                <w:noProof/>
                <w:webHidden/>
              </w:rPr>
              <w:t>31</w:t>
            </w:r>
          </w:ins>
          <w:ins w:id="141" w:author="Radu Gabriel" w:date="2024-03-13T18:39:00Z" w16du:dateUtc="2024-03-13T16:39:00Z">
            <w:del w:id="142" w:author="Stare Civila LERESTI" w:date="2024-06-17T11:46:00Z" w16du:dateUtc="2024-06-17T08:46:00Z">
              <w:r w:rsidR="00096B0F" w:rsidDel="00F14CEA">
                <w:rPr>
                  <w:noProof/>
                  <w:webHidden/>
                </w:rPr>
                <w:delText>31</w:delText>
              </w:r>
            </w:del>
          </w:ins>
          <w:ins w:id="143" w:author="Anca Bors" w:date="2024-03-08T14:04:00Z" w16du:dateUtc="2024-03-08T12:04:00Z">
            <w:del w:id="144" w:author="Stare Civila LERESTI" w:date="2024-06-17T11:46:00Z" w16du:dateUtc="2024-06-17T08:46:00Z">
              <w:r w:rsidR="00972BEC" w:rsidDel="00F14CEA">
                <w:rPr>
                  <w:noProof/>
                  <w:webHidden/>
                </w:rPr>
                <w:delText>31</w:delText>
              </w:r>
            </w:del>
          </w:ins>
          <w:del w:id="145" w:author="Stare Civila LERESTI" w:date="2024-06-17T11:46:00Z" w16du:dateUtc="2024-06-17T08:46:00Z">
            <w:r w:rsidR="00A955C4" w:rsidDel="00F14CEA">
              <w:rPr>
                <w:noProof/>
                <w:webHidden/>
              </w:rPr>
              <w:delText>30</w:delText>
            </w:r>
          </w:del>
          <w:r w:rsidR="00A955C4">
            <w:rPr>
              <w:noProof/>
              <w:webHidden/>
            </w:rPr>
            <w:fldChar w:fldCharType="end"/>
          </w:r>
          <w:r>
            <w:rPr>
              <w:noProof/>
            </w:rPr>
            <w:fldChar w:fldCharType="end"/>
          </w:r>
        </w:p>
        <w:p w14:paraId="5C12B2EF" w14:textId="23AEAA94" w:rsidR="00A955C4" w:rsidRDefault="00000000" w:rsidP="00141493">
          <w:pPr>
            <w:pStyle w:val="Cuprins3"/>
            <w:rPr>
              <w:rFonts w:eastAsiaTheme="minorEastAsia"/>
              <w:noProof/>
              <w:kern w:val="2"/>
              <w:lang w:eastAsia="ro-RO"/>
              <w14:ligatures w14:val="standardContextual"/>
            </w:rPr>
          </w:pPr>
          <w:hyperlink w:anchor="_Toc159530776" w:history="1">
            <w:r w:rsidR="00A955C4" w:rsidRPr="00141C10">
              <w:rPr>
                <w:rStyle w:val="Hyperlink"/>
                <w:rFonts w:cstheme="minorHAnsi"/>
                <w:b/>
                <w:bCs/>
                <w:noProof/>
              </w:rPr>
              <w:t>Articolul 30 — Atribuțiile Operatorului privind lucrările</w:t>
            </w:r>
            <w:r w:rsidR="00A955C4">
              <w:rPr>
                <w:noProof/>
                <w:webHidden/>
              </w:rPr>
              <w:tab/>
            </w:r>
            <w:r w:rsidR="00A955C4">
              <w:rPr>
                <w:noProof/>
                <w:webHidden/>
              </w:rPr>
              <w:fldChar w:fldCharType="begin"/>
            </w:r>
            <w:r w:rsidR="00A955C4">
              <w:rPr>
                <w:noProof/>
                <w:webHidden/>
              </w:rPr>
              <w:instrText xml:space="preserve"> PAGEREF _Toc159530776 \h </w:instrText>
            </w:r>
            <w:r w:rsidR="00A955C4">
              <w:rPr>
                <w:noProof/>
                <w:webHidden/>
              </w:rPr>
            </w:r>
            <w:r w:rsidR="00A955C4">
              <w:rPr>
                <w:noProof/>
                <w:webHidden/>
              </w:rPr>
              <w:fldChar w:fldCharType="separate"/>
            </w:r>
            <w:r w:rsidR="00214E6A">
              <w:rPr>
                <w:noProof/>
                <w:webHidden/>
              </w:rPr>
              <w:t>31</w:t>
            </w:r>
            <w:r w:rsidR="00A955C4">
              <w:rPr>
                <w:noProof/>
                <w:webHidden/>
              </w:rPr>
              <w:fldChar w:fldCharType="end"/>
            </w:r>
          </w:hyperlink>
        </w:p>
        <w:p w14:paraId="54677555" w14:textId="73E11B44" w:rsidR="00A955C4" w:rsidRDefault="00000000" w:rsidP="00141493">
          <w:pPr>
            <w:pStyle w:val="Cuprins3"/>
            <w:rPr>
              <w:rFonts w:eastAsiaTheme="minorEastAsia"/>
              <w:noProof/>
              <w:kern w:val="2"/>
              <w:lang w:eastAsia="ro-RO"/>
              <w14:ligatures w14:val="standardContextual"/>
            </w:rPr>
          </w:pPr>
          <w:r>
            <w:fldChar w:fldCharType="begin"/>
          </w:r>
          <w:r>
            <w:instrText>HYPERLINK \l "_Toc159530777"</w:instrText>
          </w:r>
          <w:r>
            <w:fldChar w:fldCharType="separate"/>
          </w:r>
          <w:r w:rsidR="00A955C4" w:rsidRPr="00141C10">
            <w:rPr>
              <w:rStyle w:val="Hyperlink"/>
              <w:rFonts w:cstheme="minorHAnsi"/>
              <w:b/>
              <w:bCs/>
              <w:noProof/>
            </w:rPr>
            <w:t>Articolul 31 — Atribuțiile Operatorului privind aprovizionarea sa cu apă brută</w:t>
          </w:r>
          <w:r w:rsidR="00A955C4">
            <w:rPr>
              <w:noProof/>
              <w:webHidden/>
            </w:rPr>
            <w:tab/>
          </w:r>
          <w:r w:rsidR="00A955C4">
            <w:rPr>
              <w:noProof/>
              <w:webHidden/>
            </w:rPr>
            <w:fldChar w:fldCharType="begin"/>
          </w:r>
          <w:r w:rsidR="00A955C4">
            <w:rPr>
              <w:noProof/>
              <w:webHidden/>
            </w:rPr>
            <w:instrText xml:space="preserve"> PAGEREF _Toc159530777 \h </w:instrText>
          </w:r>
          <w:r w:rsidR="00A955C4">
            <w:rPr>
              <w:noProof/>
              <w:webHidden/>
            </w:rPr>
          </w:r>
          <w:r w:rsidR="00A955C4">
            <w:rPr>
              <w:noProof/>
              <w:webHidden/>
            </w:rPr>
            <w:fldChar w:fldCharType="separate"/>
          </w:r>
          <w:ins w:id="146" w:author="Stare Civila LERESTI" w:date="2024-06-17T13:30:00Z" w16du:dateUtc="2024-06-17T10:30:00Z">
            <w:r w:rsidR="00214E6A">
              <w:rPr>
                <w:noProof/>
                <w:webHidden/>
              </w:rPr>
              <w:t>31</w:t>
            </w:r>
          </w:ins>
          <w:ins w:id="147" w:author="Radu Gabriel" w:date="2024-03-13T18:39:00Z" w16du:dateUtc="2024-03-13T16:39:00Z">
            <w:del w:id="148" w:author="Stare Civila LERESTI" w:date="2024-06-17T11:46:00Z" w16du:dateUtc="2024-06-17T08:46:00Z">
              <w:r w:rsidR="00096B0F" w:rsidDel="00F14CEA">
                <w:rPr>
                  <w:noProof/>
                  <w:webHidden/>
                </w:rPr>
                <w:delText>32</w:delText>
              </w:r>
            </w:del>
          </w:ins>
          <w:ins w:id="149" w:author="Anca Bors" w:date="2024-03-08T14:04:00Z" w16du:dateUtc="2024-03-08T12:04:00Z">
            <w:del w:id="150" w:author="Stare Civila LERESTI" w:date="2024-06-17T11:46:00Z" w16du:dateUtc="2024-06-17T08:46:00Z">
              <w:r w:rsidR="00972BEC" w:rsidDel="00F14CEA">
                <w:rPr>
                  <w:noProof/>
                  <w:webHidden/>
                </w:rPr>
                <w:delText>32</w:delText>
              </w:r>
            </w:del>
          </w:ins>
          <w:del w:id="151" w:author="Stare Civila LERESTI" w:date="2024-06-17T11:46:00Z" w16du:dateUtc="2024-06-17T08:46:00Z">
            <w:r w:rsidR="00A955C4" w:rsidDel="00F14CEA">
              <w:rPr>
                <w:noProof/>
                <w:webHidden/>
              </w:rPr>
              <w:delText>31</w:delText>
            </w:r>
          </w:del>
          <w:r w:rsidR="00A955C4">
            <w:rPr>
              <w:noProof/>
              <w:webHidden/>
            </w:rPr>
            <w:fldChar w:fldCharType="end"/>
          </w:r>
          <w:r>
            <w:rPr>
              <w:noProof/>
            </w:rPr>
            <w:fldChar w:fldCharType="end"/>
          </w:r>
        </w:p>
        <w:p w14:paraId="200D170C" w14:textId="3615B145" w:rsidR="00A955C4" w:rsidRDefault="00000000" w:rsidP="00A955C4">
          <w:pPr>
            <w:pStyle w:val="Cuprins2"/>
            <w:tabs>
              <w:tab w:val="right" w:leader="dot" w:pos="9019"/>
            </w:tabs>
            <w:rPr>
              <w:rFonts w:eastAsiaTheme="minorEastAsia"/>
              <w:noProof/>
              <w:kern w:val="2"/>
              <w:lang w:eastAsia="ro-RO"/>
              <w14:ligatures w14:val="standardContextual"/>
            </w:rPr>
          </w:pPr>
          <w:r>
            <w:fldChar w:fldCharType="begin"/>
          </w:r>
          <w:r>
            <w:instrText>HYPERLINK \l "_Toc159530778"</w:instrText>
          </w:r>
          <w:r>
            <w:fldChar w:fldCharType="separate"/>
          </w:r>
          <w:r w:rsidR="00A955C4" w:rsidRPr="00141C10">
            <w:rPr>
              <w:rStyle w:val="Hyperlink"/>
              <w:rFonts w:eastAsiaTheme="majorEastAsia" w:cstheme="minorHAnsi"/>
              <w:b/>
              <w:bCs/>
              <w:noProof/>
            </w:rPr>
            <w:t>Secțiunea 4 — Personalul Operatorului si Politica de Resurse Umane</w:t>
          </w:r>
          <w:r w:rsidR="00A955C4">
            <w:rPr>
              <w:noProof/>
              <w:webHidden/>
            </w:rPr>
            <w:tab/>
          </w:r>
          <w:r w:rsidR="00A955C4">
            <w:rPr>
              <w:noProof/>
              <w:webHidden/>
            </w:rPr>
            <w:fldChar w:fldCharType="begin"/>
          </w:r>
          <w:r w:rsidR="00A955C4">
            <w:rPr>
              <w:noProof/>
              <w:webHidden/>
            </w:rPr>
            <w:instrText xml:space="preserve"> PAGEREF _Toc159530778 \h </w:instrText>
          </w:r>
          <w:r w:rsidR="00A955C4">
            <w:rPr>
              <w:noProof/>
              <w:webHidden/>
            </w:rPr>
          </w:r>
          <w:r w:rsidR="00A955C4">
            <w:rPr>
              <w:noProof/>
              <w:webHidden/>
            </w:rPr>
            <w:fldChar w:fldCharType="separate"/>
          </w:r>
          <w:ins w:id="152" w:author="Stare Civila LERESTI" w:date="2024-06-17T13:30:00Z" w16du:dateUtc="2024-06-17T10:30:00Z">
            <w:r w:rsidR="00214E6A">
              <w:rPr>
                <w:noProof/>
                <w:webHidden/>
              </w:rPr>
              <w:t>32</w:t>
            </w:r>
          </w:ins>
          <w:ins w:id="153" w:author="Radu Gabriel" w:date="2024-03-13T18:39:00Z" w16du:dateUtc="2024-03-13T16:39:00Z">
            <w:del w:id="154" w:author="Stare Civila LERESTI" w:date="2024-06-17T11:46:00Z" w16du:dateUtc="2024-06-17T08:46:00Z">
              <w:r w:rsidR="00096B0F" w:rsidDel="00F14CEA">
                <w:rPr>
                  <w:noProof/>
                  <w:webHidden/>
                </w:rPr>
                <w:delText>32</w:delText>
              </w:r>
            </w:del>
          </w:ins>
          <w:ins w:id="155" w:author="Anca Bors" w:date="2024-03-08T14:04:00Z" w16du:dateUtc="2024-03-08T12:04:00Z">
            <w:del w:id="156" w:author="Stare Civila LERESTI" w:date="2024-06-17T11:46:00Z" w16du:dateUtc="2024-06-17T08:46:00Z">
              <w:r w:rsidR="00972BEC" w:rsidDel="00F14CEA">
                <w:rPr>
                  <w:noProof/>
                  <w:webHidden/>
                </w:rPr>
                <w:delText>32</w:delText>
              </w:r>
            </w:del>
          </w:ins>
          <w:del w:id="157" w:author="Stare Civila LERESTI" w:date="2024-06-17T11:46:00Z" w16du:dateUtc="2024-06-17T08:46:00Z">
            <w:r w:rsidR="00A955C4" w:rsidDel="00F14CEA">
              <w:rPr>
                <w:noProof/>
                <w:webHidden/>
              </w:rPr>
              <w:delText>31</w:delText>
            </w:r>
          </w:del>
          <w:r w:rsidR="00A955C4">
            <w:rPr>
              <w:noProof/>
              <w:webHidden/>
            </w:rPr>
            <w:fldChar w:fldCharType="end"/>
          </w:r>
          <w:r>
            <w:rPr>
              <w:noProof/>
            </w:rPr>
            <w:fldChar w:fldCharType="end"/>
          </w:r>
        </w:p>
        <w:p w14:paraId="3139E0AE" w14:textId="6BDBB130" w:rsidR="00A955C4" w:rsidRDefault="00000000" w:rsidP="00141493">
          <w:pPr>
            <w:pStyle w:val="Cuprins3"/>
            <w:rPr>
              <w:rFonts w:eastAsiaTheme="minorEastAsia"/>
              <w:noProof/>
              <w:kern w:val="2"/>
              <w:lang w:eastAsia="ro-RO"/>
              <w14:ligatures w14:val="standardContextual"/>
            </w:rPr>
          </w:pPr>
          <w:hyperlink w:anchor="_Toc159530779" w:history="1">
            <w:r w:rsidR="00A955C4" w:rsidRPr="00141C10">
              <w:rPr>
                <w:rStyle w:val="Hyperlink"/>
                <w:rFonts w:cstheme="minorHAnsi"/>
                <w:b/>
                <w:bCs/>
                <w:noProof/>
              </w:rPr>
              <w:t>Articolul 32 — Personalul</w:t>
            </w:r>
            <w:r w:rsidR="00A955C4">
              <w:rPr>
                <w:noProof/>
                <w:webHidden/>
              </w:rPr>
              <w:tab/>
            </w:r>
            <w:r w:rsidR="00A955C4">
              <w:rPr>
                <w:noProof/>
                <w:webHidden/>
              </w:rPr>
              <w:fldChar w:fldCharType="begin"/>
            </w:r>
            <w:r w:rsidR="00A955C4">
              <w:rPr>
                <w:noProof/>
                <w:webHidden/>
              </w:rPr>
              <w:instrText xml:space="preserve"> PAGEREF _Toc159530779 \h </w:instrText>
            </w:r>
            <w:r w:rsidR="00A955C4">
              <w:rPr>
                <w:noProof/>
                <w:webHidden/>
              </w:rPr>
            </w:r>
            <w:r w:rsidR="00A955C4">
              <w:rPr>
                <w:noProof/>
                <w:webHidden/>
              </w:rPr>
              <w:fldChar w:fldCharType="separate"/>
            </w:r>
            <w:r w:rsidR="00214E6A">
              <w:rPr>
                <w:noProof/>
                <w:webHidden/>
              </w:rPr>
              <w:t>32</w:t>
            </w:r>
            <w:r w:rsidR="00A955C4">
              <w:rPr>
                <w:noProof/>
                <w:webHidden/>
              </w:rPr>
              <w:fldChar w:fldCharType="end"/>
            </w:r>
          </w:hyperlink>
        </w:p>
        <w:p w14:paraId="146D4B54" w14:textId="5BF5A47C" w:rsidR="00A955C4" w:rsidRDefault="00000000" w:rsidP="00141493">
          <w:pPr>
            <w:pStyle w:val="Cuprins3"/>
            <w:rPr>
              <w:rFonts w:eastAsiaTheme="minorEastAsia"/>
              <w:noProof/>
              <w:kern w:val="2"/>
              <w:lang w:eastAsia="ro-RO"/>
              <w14:ligatures w14:val="standardContextual"/>
            </w:rPr>
          </w:pPr>
          <w:r>
            <w:fldChar w:fldCharType="begin"/>
          </w:r>
          <w:r>
            <w:instrText>HYPERLINK \l "_Toc159530780"</w:instrText>
          </w:r>
          <w:r>
            <w:fldChar w:fldCharType="separate"/>
          </w:r>
          <w:r w:rsidR="00A955C4" w:rsidRPr="00141C10">
            <w:rPr>
              <w:rStyle w:val="Hyperlink"/>
              <w:rFonts w:cstheme="minorHAnsi"/>
              <w:b/>
              <w:bCs/>
              <w:noProof/>
            </w:rPr>
            <w:t>Articolul 33 — Personalul si pregătirea profesională</w:t>
          </w:r>
          <w:r w:rsidR="00A955C4">
            <w:rPr>
              <w:noProof/>
              <w:webHidden/>
            </w:rPr>
            <w:tab/>
          </w:r>
          <w:r w:rsidR="00A955C4">
            <w:rPr>
              <w:noProof/>
              <w:webHidden/>
            </w:rPr>
            <w:fldChar w:fldCharType="begin"/>
          </w:r>
          <w:r w:rsidR="00A955C4">
            <w:rPr>
              <w:noProof/>
              <w:webHidden/>
            </w:rPr>
            <w:instrText xml:space="preserve"> PAGEREF _Toc159530780 \h </w:instrText>
          </w:r>
          <w:r w:rsidR="00A955C4">
            <w:rPr>
              <w:noProof/>
              <w:webHidden/>
            </w:rPr>
          </w:r>
          <w:r w:rsidR="00A955C4">
            <w:rPr>
              <w:noProof/>
              <w:webHidden/>
            </w:rPr>
            <w:fldChar w:fldCharType="separate"/>
          </w:r>
          <w:ins w:id="158" w:author="Stare Civila LERESTI" w:date="2024-06-17T13:30:00Z" w16du:dateUtc="2024-06-17T10:30:00Z">
            <w:r w:rsidR="00214E6A">
              <w:rPr>
                <w:noProof/>
                <w:webHidden/>
              </w:rPr>
              <w:t>32</w:t>
            </w:r>
          </w:ins>
          <w:ins w:id="159" w:author="Radu Gabriel" w:date="2024-03-13T18:39:00Z" w16du:dateUtc="2024-03-13T16:39:00Z">
            <w:del w:id="160" w:author="Stare Civila LERESTI" w:date="2024-06-17T11:46:00Z" w16du:dateUtc="2024-06-17T08:46:00Z">
              <w:r w:rsidR="00096B0F" w:rsidDel="00F14CEA">
                <w:rPr>
                  <w:noProof/>
                  <w:webHidden/>
                </w:rPr>
                <w:delText>33</w:delText>
              </w:r>
            </w:del>
          </w:ins>
          <w:ins w:id="161" w:author="Anca Bors" w:date="2024-03-08T14:04:00Z" w16du:dateUtc="2024-03-08T12:04:00Z">
            <w:del w:id="162" w:author="Stare Civila LERESTI" w:date="2024-06-17T11:46:00Z" w16du:dateUtc="2024-06-17T08:46:00Z">
              <w:r w:rsidR="00972BEC" w:rsidDel="00F14CEA">
                <w:rPr>
                  <w:noProof/>
                  <w:webHidden/>
                </w:rPr>
                <w:delText>33</w:delText>
              </w:r>
            </w:del>
          </w:ins>
          <w:del w:id="163" w:author="Stare Civila LERESTI" w:date="2024-06-17T11:46:00Z" w16du:dateUtc="2024-06-17T08:46:00Z">
            <w:r w:rsidR="00A955C4" w:rsidDel="00F14CEA">
              <w:rPr>
                <w:noProof/>
                <w:webHidden/>
              </w:rPr>
              <w:delText>32</w:delText>
            </w:r>
          </w:del>
          <w:r w:rsidR="00A955C4">
            <w:rPr>
              <w:noProof/>
              <w:webHidden/>
            </w:rPr>
            <w:fldChar w:fldCharType="end"/>
          </w:r>
          <w:r>
            <w:rPr>
              <w:noProof/>
            </w:rPr>
            <w:fldChar w:fldCharType="end"/>
          </w:r>
        </w:p>
        <w:p w14:paraId="3FEFA05F" w14:textId="0D9CC513" w:rsidR="00A955C4" w:rsidRDefault="00000000" w:rsidP="00141493">
          <w:pPr>
            <w:pStyle w:val="Cuprins3"/>
            <w:rPr>
              <w:rFonts w:eastAsiaTheme="minorEastAsia"/>
              <w:noProof/>
              <w:kern w:val="2"/>
              <w:lang w:eastAsia="ro-RO"/>
              <w14:ligatures w14:val="standardContextual"/>
            </w:rPr>
          </w:pPr>
          <w:r>
            <w:fldChar w:fldCharType="begin"/>
          </w:r>
          <w:r>
            <w:instrText>HYPERLINK \l "_Toc159530781"</w:instrText>
          </w:r>
          <w:r>
            <w:fldChar w:fldCharType="separate"/>
          </w:r>
          <w:r w:rsidR="00A955C4" w:rsidRPr="00141C10">
            <w:rPr>
              <w:rStyle w:val="Hyperlink"/>
              <w:rFonts w:cstheme="minorHAnsi"/>
              <w:b/>
              <w:bCs/>
              <w:noProof/>
            </w:rPr>
            <w:t>Articolul 34 — Atribuțiile specifice ale agenților Operatorului</w:t>
          </w:r>
          <w:r w:rsidR="00A955C4">
            <w:rPr>
              <w:noProof/>
              <w:webHidden/>
            </w:rPr>
            <w:tab/>
          </w:r>
          <w:r w:rsidR="00A955C4">
            <w:rPr>
              <w:noProof/>
              <w:webHidden/>
            </w:rPr>
            <w:fldChar w:fldCharType="begin"/>
          </w:r>
          <w:r w:rsidR="00A955C4">
            <w:rPr>
              <w:noProof/>
              <w:webHidden/>
            </w:rPr>
            <w:instrText xml:space="preserve"> PAGEREF _Toc159530781 \h </w:instrText>
          </w:r>
          <w:r w:rsidR="00A955C4">
            <w:rPr>
              <w:noProof/>
              <w:webHidden/>
            </w:rPr>
          </w:r>
          <w:r w:rsidR="00A955C4">
            <w:rPr>
              <w:noProof/>
              <w:webHidden/>
            </w:rPr>
            <w:fldChar w:fldCharType="separate"/>
          </w:r>
          <w:ins w:id="164" w:author="Stare Civila LERESTI" w:date="2024-06-17T13:30:00Z" w16du:dateUtc="2024-06-17T10:30:00Z">
            <w:r w:rsidR="00214E6A">
              <w:rPr>
                <w:noProof/>
                <w:webHidden/>
              </w:rPr>
              <w:t>33</w:t>
            </w:r>
          </w:ins>
          <w:ins w:id="165" w:author="Radu Gabriel" w:date="2024-03-13T18:39:00Z" w16du:dateUtc="2024-03-13T16:39:00Z">
            <w:del w:id="166" w:author="Stare Civila LERESTI" w:date="2024-06-17T11:46:00Z" w16du:dateUtc="2024-06-17T08:46:00Z">
              <w:r w:rsidR="00096B0F" w:rsidDel="00F14CEA">
                <w:rPr>
                  <w:noProof/>
                  <w:webHidden/>
                </w:rPr>
                <w:delText>33</w:delText>
              </w:r>
            </w:del>
          </w:ins>
          <w:ins w:id="167" w:author="Anca Bors" w:date="2024-03-08T14:04:00Z" w16du:dateUtc="2024-03-08T12:04:00Z">
            <w:del w:id="168" w:author="Stare Civila LERESTI" w:date="2024-06-17T11:46:00Z" w16du:dateUtc="2024-06-17T08:46:00Z">
              <w:r w:rsidR="00972BEC" w:rsidDel="00F14CEA">
                <w:rPr>
                  <w:noProof/>
                  <w:webHidden/>
                </w:rPr>
                <w:delText>33</w:delText>
              </w:r>
            </w:del>
          </w:ins>
          <w:del w:id="169" w:author="Stare Civila LERESTI" w:date="2024-06-17T11:46:00Z" w16du:dateUtc="2024-06-17T08:46:00Z">
            <w:r w:rsidR="00A955C4" w:rsidDel="00F14CEA">
              <w:rPr>
                <w:noProof/>
                <w:webHidden/>
              </w:rPr>
              <w:delText>32</w:delText>
            </w:r>
          </w:del>
          <w:r w:rsidR="00A955C4">
            <w:rPr>
              <w:noProof/>
              <w:webHidden/>
            </w:rPr>
            <w:fldChar w:fldCharType="end"/>
          </w:r>
          <w:r>
            <w:rPr>
              <w:noProof/>
            </w:rPr>
            <w:fldChar w:fldCharType="end"/>
          </w:r>
        </w:p>
        <w:p w14:paraId="66E82198" w14:textId="2852D56D" w:rsidR="00A955C4" w:rsidRDefault="00000000" w:rsidP="00A955C4">
          <w:pPr>
            <w:pStyle w:val="Cuprins2"/>
            <w:tabs>
              <w:tab w:val="right" w:leader="dot" w:pos="9019"/>
            </w:tabs>
            <w:rPr>
              <w:rFonts w:eastAsiaTheme="minorEastAsia"/>
              <w:noProof/>
              <w:kern w:val="2"/>
              <w:lang w:eastAsia="ro-RO"/>
              <w14:ligatures w14:val="standardContextual"/>
            </w:rPr>
          </w:pPr>
          <w:r>
            <w:fldChar w:fldCharType="begin"/>
          </w:r>
          <w:r>
            <w:instrText>HYPERLINK \l "_Toc159530782"</w:instrText>
          </w:r>
          <w:r>
            <w:fldChar w:fldCharType="separate"/>
          </w:r>
          <w:r w:rsidR="00A955C4" w:rsidRPr="00141C10">
            <w:rPr>
              <w:rStyle w:val="Hyperlink"/>
              <w:rFonts w:eastAsiaTheme="majorEastAsia" w:cstheme="minorHAnsi"/>
              <w:b/>
              <w:bCs/>
              <w:noProof/>
            </w:rPr>
            <w:t>CAPITOLUL IV – PRELUAREA OBLIGAȚIILOR CONTRACTUALE</w:t>
          </w:r>
          <w:r w:rsidR="00A955C4">
            <w:rPr>
              <w:noProof/>
              <w:webHidden/>
            </w:rPr>
            <w:tab/>
          </w:r>
          <w:r w:rsidR="00A955C4">
            <w:rPr>
              <w:noProof/>
              <w:webHidden/>
            </w:rPr>
            <w:fldChar w:fldCharType="begin"/>
          </w:r>
          <w:r w:rsidR="00A955C4">
            <w:rPr>
              <w:noProof/>
              <w:webHidden/>
            </w:rPr>
            <w:instrText xml:space="preserve"> PAGEREF _Toc159530782 \h </w:instrText>
          </w:r>
          <w:r w:rsidR="00A955C4">
            <w:rPr>
              <w:noProof/>
              <w:webHidden/>
            </w:rPr>
          </w:r>
          <w:r w:rsidR="00A955C4">
            <w:rPr>
              <w:noProof/>
              <w:webHidden/>
            </w:rPr>
            <w:fldChar w:fldCharType="separate"/>
          </w:r>
          <w:ins w:id="170" w:author="Stare Civila LERESTI" w:date="2024-06-17T13:30:00Z" w16du:dateUtc="2024-06-17T10:30:00Z">
            <w:r w:rsidR="00214E6A">
              <w:rPr>
                <w:noProof/>
                <w:webHidden/>
              </w:rPr>
              <w:t>33</w:t>
            </w:r>
          </w:ins>
          <w:ins w:id="171" w:author="Radu Gabriel" w:date="2024-03-13T18:39:00Z" w16du:dateUtc="2024-03-13T16:39:00Z">
            <w:del w:id="172" w:author="Stare Civila LERESTI" w:date="2024-06-17T11:46:00Z" w16du:dateUtc="2024-06-17T08:46:00Z">
              <w:r w:rsidR="00096B0F" w:rsidDel="00F14CEA">
                <w:rPr>
                  <w:noProof/>
                  <w:webHidden/>
                </w:rPr>
                <w:delText>34</w:delText>
              </w:r>
            </w:del>
          </w:ins>
          <w:ins w:id="173" w:author="Anca Bors" w:date="2024-03-08T14:04:00Z" w16du:dateUtc="2024-03-08T12:04:00Z">
            <w:del w:id="174" w:author="Stare Civila LERESTI" w:date="2024-06-17T11:46:00Z" w16du:dateUtc="2024-06-17T08:46:00Z">
              <w:r w:rsidR="00972BEC" w:rsidDel="00F14CEA">
                <w:rPr>
                  <w:noProof/>
                  <w:webHidden/>
                </w:rPr>
                <w:delText>34</w:delText>
              </w:r>
            </w:del>
          </w:ins>
          <w:del w:id="175" w:author="Stare Civila LERESTI" w:date="2024-06-17T11:46:00Z" w16du:dateUtc="2024-06-17T08:46:00Z">
            <w:r w:rsidR="00A955C4" w:rsidDel="00F14CEA">
              <w:rPr>
                <w:noProof/>
                <w:webHidden/>
              </w:rPr>
              <w:delText>33</w:delText>
            </w:r>
          </w:del>
          <w:r w:rsidR="00A955C4">
            <w:rPr>
              <w:noProof/>
              <w:webHidden/>
            </w:rPr>
            <w:fldChar w:fldCharType="end"/>
          </w:r>
          <w:r>
            <w:rPr>
              <w:noProof/>
            </w:rPr>
            <w:fldChar w:fldCharType="end"/>
          </w:r>
        </w:p>
        <w:p w14:paraId="725DB030" w14:textId="04BCAD35" w:rsidR="00A955C4" w:rsidRDefault="00000000" w:rsidP="00141493">
          <w:pPr>
            <w:pStyle w:val="Cuprins3"/>
            <w:rPr>
              <w:rFonts w:eastAsiaTheme="minorEastAsia"/>
              <w:noProof/>
              <w:kern w:val="2"/>
              <w:lang w:eastAsia="ro-RO"/>
              <w14:ligatures w14:val="standardContextual"/>
            </w:rPr>
          </w:pPr>
          <w:r>
            <w:fldChar w:fldCharType="begin"/>
          </w:r>
          <w:r>
            <w:instrText>HYPERLINK \l "_Toc159530783"</w:instrText>
          </w:r>
          <w:r>
            <w:fldChar w:fldCharType="separate"/>
          </w:r>
          <w:r w:rsidR="00A955C4" w:rsidRPr="00141C10">
            <w:rPr>
              <w:rStyle w:val="Hyperlink"/>
              <w:rFonts w:cstheme="minorHAnsi"/>
              <w:b/>
              <w:bCs/>
              <w:noProof/>
            </w:rPr>
            <w:t>Articolul 35 — Continuarea contractelor</w:t>
          </w:r>
          <w:r w:rsidR="00A955C4">
            <w:rPr>
              <w:noProof/>
              <w:webHidden/>
            </w:rPr>
            <w:tab/>
          </w:r>
          <w:r w:rsidR="00A955C4">
            <w:rPr>
              <w:noProof/>
              <w:webHidden/>
            </w:rPr>
            <w:fldChar w:fldCharType="begin"/>
          </w:r>
          <w:r w:rsidR="00A955C4">
            <w:rPr>
              <w:noProof/>
              <w:webHidden/>
            </w:rPr>
            <w:instrText xml:space="preserve"> PAGEREF _Toc159530783 \h </w:instrText>
          </w:r>
          <w:r w:rsidR="00A955C4">
            <w:rPr>
              <w:noProof/>
              <w:webHidden/>
            </w:rPr>
          </w:r>
          <w:r w:rsidR="00A955C4">
            <w:rPr>
              <w:noProof/>
              <w:webHidden/>
            </w:rPr>
            <w:fldChar w:fldCharType="separate"/>
          </w:r>
          <w:ins w:id="176" w:author="Stare Civila LERESTI" w:date="2024-06-17T13:30:00Z" w16du:dateUtc="2024-06-17T10:30:00Z">
            <w:r w:rsidR="00214E6A">
              <w:rPr>
                <w:noProof/>
                <w:webHidden/>
              </w:rPr>
              <w:t>33</w:t>
            </w:r>
          </w:ins>
          <w:ins w:id="177" w:author="Radu Gabriel" w:date="2024-03-13T18:39:00Z" w16du:dateUtc="2024-03-13T16:39:00Z">
            <w:del w:id="178" w:author="Stare Civila LERESTI" w:date="2024-06-17T11:46:00Z" w16du:dateUtc="2024-06-17T08:46:00Z">
              <w:r w:rsidR="00096B0F" w:rsidDel="00F14CEA">
                <w:rPr>
                  <w:noProof/>
                  <w:webHidden/>
                </w:rPr>
                <w:delText>34</w:delText>
              </w:r>
            </w:del>
          </w:ins>
          <w:ins w:id="179" w:author="Anca Bors" w:date="2024-03-08T14:04:00Z" w16du:dateUtc="2024-03-08T12:04:00Z">
            <w:del w:id="180" w:author="Stare Civila LERESTI" w:date="2024-06-17T11:46:00Z" w16du:dateUtc="2024-06-17T08:46:00Z">
              <w:r w:rsidR="00972BEC" w:rsidDel="00F14CEA">
                <w:rPr>
                  <w:noProof/>
                  <w:webHidden/>
                </w:rPr>
                <w:delText>34</w:delText>
              </w:r>
            </w:del>
          </w:ins>
          <w:del w:id="181" w:author="Stare Civila LERESTI" w:date="2024-06-17T11:46:00Z" w16du:dateUtc="2024-06-17T08:46:00Z">
            <w:r w:rsidR="00A955C4" w:rsidDel="00F14CEA">
              <w:rPr>
                <w:noProof/>
                <w:webHidden/>
              </w:rPr>
              <w:delText>33</w:delText>
            </w:r>
          </w:del>
          <w:r w:rsidR="00A955C4">
            <w:rPr>
              <w:noProof/>
              <w:webHidden/>
            </w:rPr>
            <w:fldChar w:fldCharType="end"/>
          </w:r>
          <w:r>
            <w:rPr>
              <w:noProof/>
            </w:rPr>
            <w:fldChar w:fldCharType="end"/>
          </w:r>
        </w:p>
        <w:p w14:paraId="0F3D17D4" w14:textId="1AE2A954" w:rsidR="00A955C4" w:rsidRDefault="00000000" w:rsidP="00A955C4">
          <w:pPr>
            <w:pStyle w:val="Cuprins1"/>
            <w:rPr>
              <w:rFonts w:eastAsiaTheme="minorEastAsia"/>
              <w:noProof/>
              <w:kern w:val="2"/>
              <w:lang w:eastAsia="ro-RO"/>
              <w14:ligatures w14:val="standardContextual"/>
            </w:rPr>
          </w:pPr>
          <w:r>
            <w:fldChar w:fldCharType="begin"/>
          </w:r>
          <w:r>
            <w:instrText>HYPERLINK \l "_Toc159530784"</w:instrText>
          </w:r>
          <w:r>
            <w:fldChar w:fldCharType="separate"/>
          </w:r>
          <w:r w:rsidR="00A955C4" w:rsidRPr="00141C10">
            <w:rPr>
              <w:rStyle w:val="Hyperlink"/>
              <w:rFonts w:eastAsiaTheme="majorEastAsia" w:cstheme="minorHAnsi"/>
              <w:b/>
              <w:bCs/>
              <w:noProof/>
            </w:rPr>
            <w:t>TITLUL II - SISTEMUL FINANCIAR SI SISTEMUL CONTABIL</w:t>
          </w:r>
          <w:r w:rsidR="00A955C4">
            <w:rPr>
              <w:noProof/>
              <w:webHidden/>
            </w:rPr>
            <w:tab/>
          </w:r>
          <w:r w:rsidR="00A955C4">
            <w:rPr>
              <w:noProof/>
              <w:webHidden/>
            </w:rPr>
            <w:fldChar w:fldCharType="begin"/>
          </w:r>
          <w:r w:rsidR="00A955C4">
            <w:rPr>
              <w:noProof/>
              <w:webHidden/>
            </w:rPr>
            <w:instrText xml:space="preserve"> PAGEREF _Toc159530784 \h </w:instrText>
          </w:r>
          <w:r w:rsidR="00A955C4">
            <w:rPr>
              <w:noProof/>
              <w:webHidden/>
            </w:rPr>
          </w:r>
          <w:r w:rsidR="00A955C4">
            <w:rPr>
              <w:noProof/>
              <w:webHidden/>
            </w:rPr>
            <w:fldChar w:fldCharType="separate"/>
          </w:r>
          <w:ins w:id="182" w:author="Stare Civila LERESTI" w:date="2024-06-17T13:30:00Z" w16du:dateUtc="2024-06-17T10:30:00Z">
            <w:r w:rsidR="00214E6A">
              <w:rPr>
                <w:noProof/>
                <w:webHidden/>
              </w:rPr>
              <w:t>34</w:t>
            </w:r>
          </w:ins>
          <w:ins w:id="183" w:author="Radu Gabriel" w:date="2024-03-13T18:39:00Z" w16du:dateUtc="2024-03-13T16:39:00Z">
            <w:del w:id="184" w:author="Stare Civila LERESTI" w:date="2024-06-17T11:46:00Z" w16du:dateUtc="2024-06-17T08:46:00Z">
              <w:r w:rsidR="00096B0F" w:rsidDel="00F14CEA">
                <w:rPr>
                  <w:noProof/>
                  <w:webHidden/>
                </w:rPr>
                <w:delText>35</w:delText>
              </w:r>
            </w:del>
          </w:ins>
          <w:ins w:id="185" w:author="Anca Bors" w:date="2024-03-08T14:04:00Z" w16du:dateUtc="2024-03-08T12:04:00Z">
            <w:del w:id="186" w:author="Stare Civila LERESTI" w:date="2024-06-17T11:46:00Z" w16du:dateUtc="2024-06-17T08:46:00Z">
              <w:r w:rsidR="00972BEC" w:rsidDel="00F14CEA">
                <w:rPr>
                  <w:noProof/>
                  <w:webHidden/>
                </w:rPr>
                <w:delText>35</w:delText>
              </w:r>
            </w:del>
          </w:ins>
          <w:del w:id="187" w:author="Stare Civila LERESTI" w:date="2024-06-17T11:46:00Z" w16du:dateUtc="2024-06-17T08:46:00Z">
            <w:r w:rsidR="00A955C4" w:rsidDel="00F14CEA">
              <w:rPr>
                <w:noProof/>
                <w:webHidden/>
              </w:rPr>
              <w:delText>33</w:delText>
            </w:r>
          </w:del>
          <w:r w:rsidR="00A955C4">
            <w:rPr>
              <w:noProof/>
              <w:webHidden/>
            </w:rPr>
            <w:fldChar w:fldCharType="end"/>
          </w:r>
          <w:r>
            <w:rPr>
              <w:noProof/>
            </w:rPr>
            <w:fldChar w:fldCharType="end"/>
          </w:r>
        </w:p>
        <w:p w14:paraId="35C7D331" w14:textId="41B42CC0" w:rsidR="00A955C4" w:rsidRDefault="00000000" w:rsidP="00A955C4">
          <w:pPr>
            <w:pStyle w:val="Cuprins2"/>
            <w:tabs>
              <w:tab w:val="right" w:leader="dot" w:pos="9019"/>
            </w:tabs>
            <w:rPr>
              <w:rFonts w:eastAsiaTheme="minorEastAsia"/>
              <w:noProof/>
              <w:kern w:val="2"/>
              <w:lang w:eastAsia="ro-RO"/>
              <w14:ligatures w14:val="standardContextual"/>
            </w:rPr>
          </w:pPr>
          <w:r>
            <w:fldChar w:fldCharType="begin"/>
          </w:r>
          <w:r>
            <w:instrText>HYPERLINK \l "_Toc159530785"</w:instrText>
          </w:r>
          <w:r>
            <w:fldChar w:fldCharType="separate"/>
          </w:r>
          <w:r w:rsidR="00A955C4" w:rsidRPr="00141C10">
            <w:rPr>
              <w:rStyle w:val="Hyperlink"/>
              <w:rFonts w:eastAsiaTheme="majorEastAsia" w:cstheme="minorHAnsi"/>
              <w:b/>
              <w:bCs/>
              <w:noProof/>
            </w:rPr>
            <w:t>CAPITOLUL I - SISTEMUL FINANCIAR</w:t>
          </w:r>
          <w:r w:rsidR="00A955C4">
            <w:rPr>
              <w:noProof/>
              <w:webHidden/>
            </w:rPr>
            <w:tab/>
          </w:r>
          <w:r w:rsidR="00A955C4">
            <w:rPr>
              <w:noProof/>
              <w:webHidden/>
            </w:rPr>
            <w:fldChar w:fldCharType="begin"/>
          </w:r>
          <w:r w:rsidR="00A955C4">
            <w:rPr>
              <w:noProof/>
              <w:webHidden/>
            </w:rPr>
            <w:instrText xml:space="preserve"> PAGEREF _Toc159530785 \h </w:instrText>
          </w:r>
          <w:r w:rsidR="00A955C4">
            <w:rPr>
              <w:noProof/>
              <w:webHidden/>
            </w:rPr>
          </w:r>
          <w:r w:rsidR="00A955C4">
            <w:rPr>
              <w:noProof/>
              <w:webHidden/>
            </w:rPr>
            <w:fldChar w:fldCharType="separate"/>
          </w:r>
          <w:ins w:id="188" w:author="Stare Civila LERESTI" w:date="2024-06-17T13:30:00Z" w16du:dateUtc="2024-06-17T10:30:00Z">
            <w:r w:rsidR="00214E6A">
              <w:rPr>
                <w:noProof/>
                <w:webHidden/>
              </w:rPr>
              <w:t>34</w:t>
            </w:r>
          </w:ins>
          <w:ins w:id="189" w:author="Radu Gabriel" w:date="2024-03-13T18:39:00Z" w16du:dateUtc="2024-03-13T16:39:00Z">
            <w:del w:id="190" w:author="Stare Civila LERESTI" w:date="2024-06-17T11:46:00Z" w16du:dateUtc="2024-06-17T08:46:00Z">
              <w:r w:rsidR="00096B0F" w:rsidDel="00F14CEA">
                <w:rPr>
                  <w:noProof/>
                  <w:webHidden/>
                </w:rPr>
                <w:delText>35</w:delText>
              </w:r>
            </w:del>
          </w:ins>
          <w:ins w:id="191" w:author="Anca Bors" w:date="2024-03-08T14:04:00Z" w16du:dateUtc="2024-03-08T12:04:00Z">
            <w:del w:id="192" w:author="Stare Civila LERESTI" w:date="2024-06-17T11:46:00Z" w16du:dateUtc="2024-06-17T08:46:00Z">
              <w:r w:rsidR="00972BEC" w:rsidDel="00F14CEA">
                <w:rPr>
                  <w:noProof/>
                  <w:webHidden/>
                </w:rPr>
                <w:delText>35</w:delText>
              </w:r>
            </w:del>
          </w:ins>
          <w:del w:id="193" w:author="Stare Civila LERESTI" w:date="2024-06-17T11:46:00Z" w16du:dateUtc="2024-06-17T08:46:00Z">
            <w:r w:rsidR="00A955C4" w:rsidDel="00F14CEA">
              <w:rPr>
                <w:noProof/>
                <w:webHidden/>
              </w:rPr>
              <w:delText>33</w:delText>
            </w:r>
          </w:del>
          <w:r w:rsidR="00A955C4">
            <w:rPr>
              <w:noProof/>
              <w:webHidden/>
            </w:rPr>
            <w:fldChar w:fldCharType="end"/>
          </w:r>
          <w:r>
            <w:rPr>
              <w:noProof/>
            </w:rPr>
            <w:fldChar w:fldCharType="end"/>
          </w:r>
        </w:p>
        <w:p w14:paraId="4DFDDAF6" w14:textId="166FBA4A" w:rsidR="00A955C4" w:rsidRDefault="00000000" w:rsidP="00141493">
          <w:pPr>
            <w:pStyle w:val="Cuprins3"/>
            <w:rPr>
              <w:rFonts w:eastAsiaTheme="minorEastAsia"/>
              <w:noProof/>
              <w:kern w:val="2"/>
              <w:lang w:eastAsia="ro-RO"/>
              <w14:ligatures w14:val="standardContextual"/>
            </w:rPr>
          </w:pPr>
          <w:r>
            <w:fldChar w:fldCharType="begin"/>
          </w:r>
          <w:r>
            <w:instrText>HYPERLINK \l "_Toc159530786"</w:instrText>
          </w:r>
          <w:r>
            <w:fldChar w:fldCharType="separate"/>
          </w:r>
          <w:r w:rsidR="00A955C4" w:rsidRPr="00141C10">
            <w:rPr>
              <w:rStyle w:val="Hyperlink"/>
              <w:rFonts w:cstheme="minorHAnsi"/>
              <w:b/>
              <w:bCs/>
              <w:noProof/>
            </w:rPr>
            <w:t>Articolul 36 – Finanțarea Serviciilor</w:t>
          </w:r>
          <w:r w:rsidR="00A955C4">
            <w:rPr>
              <w:noProof/>
              <w:webHidden/>
            </w:rPr>
            <w:tab/>
          </w:r>
          <w:r w:rsidR="00A955C4">
            <w:rPr>
              <w:noProof/>
              <w:webHidden/>
            </w:rPr>
            <w:fldChar w:fldCharType="begin"/>
          </w:r>
          <w:r w:rsidR="00A955C4">
            <w:rPr>
              <w:noProof/>
              <w:webHidden/>
            </w:rPr>
            <w:instrText xml:space="preserve"> PAGEREF _Toc159530786 \h </w:instrText>
          </w:r>
          <w:r w:rsidR="00A955C4">
            <w:rPr>
              <w:noProof/>
              <w:webHidden/>
            </w:rPr>
          </w:r>
          <w:r w:rsidR="00A955C4">
            <w:rPr>
              <w:noProof/>
              <w:webHidden/>
            </w:rPr>
            <w:fldChar w:fldCharType="separate"/>
          </w:r>
          <w:ins w:id="194" w:author="Stare Civila LERESTI" w:date="2024-06-17T13:30:00Z" w16du:dateUtc="2024-06-17T10:30:00Z">
            <w:r w:rsidR="00214E6A">
              <w:rPr>
                <w:noProof/>
                <w:webHidden/>
              </w:rPr>
              <w:t>34</w:t>
            </w:r>
          </w:ins>
          <w:ins w:id="195" w:author="Radu Gabriel" w:date="2024-03-13T18:39:00Z" w16du:dateUtc="2024-03-13T16:39:00Z">
            <w:del w:id="196" w:author="Stare Civila LERESTI" w:date="2024-06-17T11:46:00Z" w16du:dateUtc="2024-06-17T08:46:00Z">
              <w:r w:rsidR="00096B0F" w:rsidDel="00F14CEA">
                <w:rPr>
                  <w:noProof/>
                  <w:webHidden/>
                </w:rPr>
                <w:delText>35</w:delText>
              </w:r>
            </w:del>
          </w:ins>
          <w:ins w:id="197" w:author="Anca Bors" w:date="2024-03-08T14:04:00Z" w16du:dateUtc="2024-03-08T12:04:00Z">
            <w:del w:id="198" w:author="Stare Civila LERESTI" w:date="2024-06-17T11:46:00Z" w16du:dateUtc="2024-06-17T08:46:00Z">
              <w:r w:rsidR="00972BEC" w:rsidDel="00F14CEA">
                <w:rPr>
                  <w:noProof/>
                  <w:webHidden/>
                </w:rPr>
                <w:delText>35</w:delText>
              </w:r>
            </w:del>
          </w:ins>
          <w:del w:id="199" w:author="Stare Civila LERESTI" w:date="2024-06-17T11:46:00Z" w16du:dateUtc="2024-06-17T08:46:00Z">
            <w:r w:rsidR="00A955C4" w:rsidDel="00F14CEA">
              <w:rPr>
                <w:noProof/>
                <w:webHidden/>
              </w:rPr>
              <w:delText>33</w:delText>
            </w:r>
          </w:del>
          <w:r w:rsidR="00A955C4">
            <w:rPr>
              <w:noProof/>
              <w:webHidden/>
            </w:rPr>
            <w:fldChar w:fldCharType="end"/>
          </w:r>
          <w:r>
            <w:rPr>
              <w:noProof/>
            </w:rPr>
            <w:fldChar w:fldCharType="end"/>
          </w:r>
        </w:p>
        <w:p w14:paraId="1EC5F93E" w14:textId="5A9DC8E7" w:rsidR="00A955C4" w:rsidRDefault="00000000" w:rsidP="00141493">
          <w:pPr>
            <w:pStyle w:val="Cuprins3"/>
            <w:rPr>
              <w:rFonts w:eastAsiaTheme="minorEastAsia"/>
              <w:noProof/>
              <w:kern w:val="2"/>
              <w:lang w:eastAsia="ro-RO"/>
              <w14:ligatures w14:val="standardContextual"/>
            </w:rPr>
          </w:pPr>
          <w:r>
            <w:fldChar w:fldCharType="begin"/>
          </w:r>
          <w:r>
            <w:instrText>HYPERLINK \l "_Toc159530787"</w:instrText>
          </w:r>
          <w:r>
            <w:fldChar w:fldCharType="separate"/>
          </w:r>
          <w:r w:rsidR="00A955C4" w:rsidRPr="00141C10">
            <w:rPr>
              <w:rStyle w:val="Hyperlink"/>
              <w:rFonts w:cstheme="minorHAnsi"/>
              <w:b/>
              <w:bCs/>
              <w:noProof/>
            </w:rPr>
            <w:t>Articolul 37 — Preturile, Tarifele si alte surse de venit</w:t>
          </w:r>
          <w:r w:rsidR="00A955C4">
            <w:rPr>
              <w:noProof/>
              <w:webHidden/>
            </w:rPr>
            <w:tab/>
          </w:r>
          <w:r w:rsidR="00A955C4">
            <w:rPr>
              <w:noProof/>
              <w:webHidden/>
            </w:rPr>
            <w:fldChar w:fldCharType="begin"/>
          </w:r>
          <w:r w:rsidR="00A955C4">
            <w:rPr>
              <w:noProof/>
              <w:webHidden/>
            </w:rPr>
            <w:instrText xml:space="preserve"> PAGEREF _Toc159530787 \h </w:instrText>
          </w:r>
          <w:r w:rsidR="00A955C4">
            <w:rPr>
              <w:noProof/>
              <w:webHidden/>
            </w:rPr>
          </w:r>
          <w:r w:rsidR="00A955C4">
            <w:rPr>
              <w:noProof/>
              <w:webHidden/>
            </w:rPr>
            <w:fldChar w:fldCharType="separate"/>
          </w:r>
          <w:ins w:id="200" w:author="Stare Civila LERESTI" w:date="2024-06-17T13:30:00Z" w16du:dateUtc="2024-06-17T10:30:00Z">
            <w:r w:rsidR="00214E6A">
              <w:rPr>
                <w:noProof/>
                <w:webHidden/>
              </w:rPr>
              <w:t>34</w:t>
            </w:r>
          </w:ins>
          <w:ins w:id="201" w:author="Radu Gabriel" w:date="2024-03-13T18:39:00Z" w16du:dateUtc="2024-03-13T16:39:00Z">
            <w:del w:id="202" w:author="Stare Civila LERESTI" w:date="2024-06-17T11:46:00Z" w16du:dateUtc="2024-06-17T08:46:00Z">
              <w:r w:rsidR="00096B0F" w:rsidDel="00F14CEA">
                <w:rPr>
                  <w:noProof/>
                  <w:webHidden/>
                </w:rPr>
                <w:delText>35</w:delText>
              </w:r>
            </w:del>
          </w:ins>
          <w:ins w:id="203" w:author="Anca Bors" w:date="2024-03-08T14:04:00Z" w16du:dateUtc="2024-03-08T12:04:00Z">
            <w:del w:id="204" w:author="Stare Civila LERESTI" w:date="2024-06-17T11:46:00Z" w16du:dateUtc="2024-06-17T08:46:00Z">
              <w:r w:rsidR="00972BEC" w:rsidDel="00F14CEA">
                <w:rPr>
                  <w:noProof/>
                  <w:webHidden/>
                </w:rPr>
                <w:delText>35</w:delText>
              </w:r>
            </w:del>
          </w:ins>
          <w:del w:id="205" w:author="Stare Civila LERESTI" w:date="2024-06-17T11:46:00Z" w16du:dateUtc="2024-06-17T08:46:00Z">
            <w:r w:rsidR="00A955C4" w:rsidDel="00F14CEA">
              <w:rPr>
                <w:noProof/>
                <w:webHidden/>
              </w:rPr>
              <w:delText>33</w:delText>
            </w:r>
          </w:del>
          <w:r w:rsidR="00A955C4">
            <w:rPr>
              <w:noProof/>
              <w:webHidden/>
            </w:rPr>
            <w:fldChar w:fldCharType="end"/>
          </w:r>
          <w:r>
            <w:rPr>
              <w:noProof/>
            </w:rPr>
            <w:fldChar w:fldCharType="end"/>
          </w:r>
        </w:p>
        <w:p w14:paraId="2BF78C40" w14:textId="6470868E" w:rsidR="00A955C4" w:rsidRDefault="00000000" w:rsidP="00141493">
          <w:pPr>
            <w:pStyle w:val="Cuprins3"/>
            <w:rPr>
              <w:rFonts w:eastAsiaTheme="minorEastAsia"/>
              <w:noProof/>
              <w:kern w:val="2"/>
              <w:lang w:eastAsia="ro-RO"/>
              <w14:ligatures w14:val="standardContextual"/>
            </w:rPr>
          </w:pPr>
          <w:r>
            <w:fldChar w:fldCharType="begin"/>
          </w:r>
          <w:r>
            <w:instrText>HYPERLINK \l "_Toc159530788"</w:instrText>
          </w:r>
          <w:r>
            <w:fldChar w:fldCharType="separate"/>
          </w:r>
          <w:r w:rsidR="00A955C4" w:rsidRPr="00141C10">
            <w:rPr>
              <w:rStyle w:val="Hyperlink"/>
              <w:rFonts w:cstheme="minorHAnsi"/>
              <w:b/>
              <w:bCs/>
              <w:noProof/>
            </w:rPr>
            <w:t>Articolul 38 - Compensația pentru Obligația de Serviciu Public</w:t>
          </w:r>
          <w:r w:rsidR="00A955C4">
            <w:rPr>
              <w:noProof/>
              <w:webHidden/>
            </w:rPr>
            <w:tab/>
          </w:r>
          <w:r w:rsidR="00A955C4">
            <w:rPr>
              <w:noProof/>
              <w:webHidden/>
            </w:rPr>
            <w:fldChar w:fldCharType="begin"/>
          </w:r>
          <w:r w:rsidR="00A955C4">
            <w:rPr>
              <w:noProof/>
              <w:webHidden/>
            </w:rPr>
            <w:instrText xml:space="preserve"> PAGEREF _Toc159530788 \h </w:instrText>
          </w:r>
          <w:r w:rsidR="00A955C4">
            <w:rPr>
              <w:noProof/>
              <w:webHidden/>
            </w:rPr>
          </w:r>
          <w:r w:rsidR="00A955C4">
            <w:rPr>
              <w:noProof/>
              <w:webHidden/>
            </w:rPr>
            <w:fldChar w:fldCharType="separate"/>
          </w:r>
          <w:ins w:id="206" w:author="Stare Civila LERESTI" w:date="2024-06-17T13:30:00Z" w16du:dateUtc="2024-06-17T10:30:00Z">
            <w:r w:rsidR="00214E6A">
              <w:rPr>
                <w:noProof/>
                <w:webHidden/>
              </w:rPr>
              <w:t>36</w:t>
            </w:r>
          </w:ins>
          <w:ins w:id="207" w:author="Radu Gabriel" w:date="2024-03-13T18:39:00Z" w16du:dateUtc="2024-03-13T16:39:00Z">
            <w:del w:id="208" w:author="Stare Civila LERESTI" w:date="2024-06-17T11:46:00Z" w16du:dateUtc="2024-06-17T08:46:00Z">
              <w:r w:rsidR="00096B0F" w:rsidDel="00F14CEA">
                <w:rPr>
                  <w:noProof/>
                  <w:webHidden/>
                </w:rPr>
                <w:delText>37</w:delText>
              </w:r>
            </w:del>
          </w:ins>
          <w:ins w:id="209" w:author="Anca Bors" w:date="2024-03-08T14:04:00Z" w16du:dateUtc="2024-03-08T12:04:00Z">
            <w:del w:id="210" w:author="Stare Civila LERESTI" w:date="2024-06-17T11:46:00Z" w16du:dateUtc="2024-06-17T08:46:00Z">
              <w:r w:rsidR="00972BEC" w:rsidDel="00F14CEA">
                <w:rPr>
                  <w:noProof/>
                  <w:webHidden/>
                </w:rPr>
                <w:delText>37</w:delText>
              </w:r>
            </w:del>
          </w:ins>
          <w:del w:id="211" w:author="Stare Civila LERESTI" w:date="2024-06-17T11:46:00Z" w16du:dateUtc="2024-06-17T08:46:00Z">
            <w:r w:rsidR="00A955C4" w:rsidDel="00F14CEA">
              <w:rPr>
                <w:noProof/>
                <w:webHidden/>
              </w:rPr>
              <w:delText>36</w:delText>
            </w:r>
          </w:del>
          <w:r w:rsidR="00A955C4">
            <w:rPr>
              <w:noProof/>
              <w:webHidden/>
            </w:rPr>
            <w:fldChar w:fldCharType="end"/>
          </w:r>
          <w:r>
            <w:rPr>
              <w:noProof/>
            </w:rPr>
            <w:fldChar w:fldCharType="end"/>
          </w:r>
        </w:p>
        <w:p w14:paraId="52CC4D17" w14:textId="75FD1D3A" w:rsidR="00A955C4" w:rsidRDefault="00000000" w:rsidP="00141493">
          <w:pPr>
            <w:pStyle w:val="Cuprins3"/>
            <w:rPr>
              <w:rFonts w:eastAsiaTheme="minorEastAsia"/>
              <w:noProof/>
              <w:kern w:val="2"/>
              <w:lang w:eastAsia="ro-RO"/>
              <w14:ligatures w14:val="standardContextual"/>
            </w:rPr>
          </w:pPr>
          <w:r>
            <w:fldChar w:fldCharType="begin"/>
          </w:r>
          <w:r>
            <w:instrText>HYPERLINK \l "_Toc159530789"</w:instrText>
          </w:r>
          <w:r>
            <w:fldChar w:fldCharType="separate"/>
          </w:r>
          <w:r w:rsidR="00A955C4" w:rsidRPr="00141C10">
            <w:rPr>
              <w:rStyle w:val="Hyperlink"/>
              <w:rFonts w:cstheme="minorHAnsi"/>
              <w:b/>
              <w:bCs/>
              <w:noProof/>
            </w:rPr>
            <w:t>Articolul 39 – Implementarea, planificarea și finanțarea investițiilor</w:t>
          </w:r>
          <w:r w:rsidR="00A955C4">
            <w:rPr>
              <w:noProof/>
              <w:webHidden/>
            </w:rPr>
            <w:tab/>
          </w:r>
          <w:r w:rsidR="00A955C4">
            <w:rPr>
              <w:noProof/>
              <w:webHidden/>
            </w:rPr>
            <w:fldChar w:fldCharType="begin"/>
          </w:r>
          <w:r w:rsidR="00A955C4">
            <w:rPr>
              <w:noProof/>
              <w:webHidden/>
            </w:rPr>
            <w:instrText xml:space="preserve"> PAGEREF _Toc159530789 \h </w:instrText>
          </w:r>
          <w:r w:rsidR="00A955C4">
            <w:rPr>
              <w:noProof/>
              <w:webHidden/>
            </w:rPr>
          </w:r>
          <w:r w:rsidR="00A955C4">
            <w:rPr>
              <w:noProof/>
              <w:webHidden/>
            </w:rPr>
            <w:fldChar w:fldCharType="separate"/>
          </w:r>
          <w:ins w:id="212" w:author="Stare Civila LERESTI" w:date="2024-06-17T13:30:00Z" w16du:dateUtc="2024-06-17T10:30:00Z">
            <w:r w:rsidR="00214E6A">
              <w:rPr>
                <w:noProof/>
                <w:webHidden/>
              </w:rPr>
              <w:t>37</w:t>
            </w:r>
          </w:ins>
          <w:ins w:id="213" w:author="Radu Gabriel" w:date="2024-03-13T18:39:00Z" w16du:dateUtc="2024-03-13T16:39:00Z">
            <w:del w:id="214" w:author="Stare Civila LERESTI" w:date="2024-06-17T11:46:00Z" w16du:dateUtc="2024-06-17T08:46:00Z">
              <w:r w:rsidR="00096B0F" w:rsidDel="00F14CEA">
                <w:rPr>
                  <w:noProof/>
                  <w:webHidden/>
                </w:rPr>
                <w:delText>38</w:delText>
              </w:r>
            </w:del>
          </w:ins>
          <w:ins w:id="215" w:author="Anca Bors" w:date="2024-03-08T14:04:00Z" w16du:dateUtc="2024-03-08T12:04:00Z">
            <w:del w:id="216" w:author="Stare Civila LERESTI" w:date="2024-06-17T11:46:00Z" w16du:dateUtc="2024-06-17T08:46:00Z">
              <w:r w:rsidR="00972BEC" w:rsidDel="00F14CEA">
                <w:rPr>
                  <w:noProof/>
                  <w:webHidden/>
                </w:rPr>
                <w:delText>38</w:delText>
              </w:r>
            </w:del>
          </w:ins>
          <w:del w:id="217" w:author="Stare Civila LERESTI" w:date="2024-06-17T11:46:00Z" w16du:dateUtc="2024-06-17T08:46:00Z">
            <w:r w:rsidR="00A955C4" w:rsidDel="00F14CEA">
              <w:rPr>
                <w:noProof/>
                <w:webHidden/>
              </w:rPr>
              <w:delText>36</w:delText>
            </w:r>
          </w:del>
          <w:r w:rsidR="00A955C4">
            <w:rPr>
              <w:noProof/>
              <w:webHidden/>
            </w:rPr>
            <w:fldChar w:fldCharType="end"/>
          </w:r>
          <w:r>
            <w:rPr>
              <w:noProof/>
            </w:rPr>
            <w:fldChar w:fldCharType="end"/>
          </w:r>
        </w:p>
        <w:p w14:paraId="02B63D08" w14:textId="4B475082" w:rsidR="00A955C4" w:rsidRDefault="00000000" w:rsidP="00141493">
          <w:pPr>
            <w:pStyle w:val="Cuprins3"/>
            <w:rPr>
              <w:rFonts w:eastAsiaTheme="minorEastAsia"/>
              <w:noProof/>
              <w:kern w:val="2"/>
              <w:lang w:eastAsia="ro-RO"/>
              <w14:ligatures w14:val="standardContextual"/>
            </w:rPr>
          </w:pPr>
          <w:r>
            <w:fldChar w:fldCharType="begin"/>
          </w:r>
          <w:r>
            <w:instrText>HYPERLINK \l "_Toc159530790"</w:instrText>
          </w:r>
          <w:r>
            <w:fldChar w:fldCharType="separate"/>
          </w:r>
          <w:r w:rsidR="00A955C4" w:rsidRPr="00141C10">
            <w:rPr>
              <w:rStyle w:val="Hyperlink"/>
              <w:rFonts w:cstheme="minorHAnsi"/>
              <w:b/>
              <w:bCs/>
              <w:noProof/>
            </w:rPr>
            <w:t>Articolul 40 — Obligațiile Fiscale ale Operatorului</w:t>
          </w:r>
          <w:r w:rsidR="00A955C4">
            <w:rPr>
              <w:noProof/>
              <w:webHidden/>
            </w:rPr>
            <w:tab/>
          </w:r>
          <w:r w:rsidR="00A955C4">
            <w:rPr>
              <w:noProof/>
              <w:webHidden/>
            </w:rPr>
            <w:fldChar w:fldCharType="begin"/>
          </w:r>
          <w:r w:rsidR="00A955C4">
            <w:rPr>
              <w:noProof/>
              <w:webHidden/>
            </w:rPr>
            <w:instrText xml:space="preserve"> PAGEREF _Toc159530790 \h </w:instrText>
          </w:r>
          <w:r w:rsidR="00A955C4">
            <w:rPr>
              <w:noProof/>
              <w:webHidden/>
            </w:rPr>
          </w:r>
          <w:r w:rsidR="00A955C4">
            <w:rPr>
              <w:noProof/>
              <w:webHidden/>
            </w:rPr>
            <w:fldChar w:fldCharType="separate"/>
          </w:r>
          <w:ins w:id="218" w:author="Stare Civila LERESTI" w:date="2024-06-17T13:30:00Z" w16du:dateUtc="2024-06-17T10:30:00Z">
            <w:r w:rsidR="00214E6A">
              <w:rPr>
                <w:noProof/>
                <w:webHidden/>
              </w:rPr>
              <w:t>38</w:t>
            </w:r>
          </w:ins>
          <w:ins w:id="219" w:author="Radu Gabriel" w:date="2024-03-13T18:39:00Z" w16du:dateUtc="2024-03-13T16:39:00Z">
            <w:del w:id="220" w:author="Stare Civila LERESTI" w:date="2024-06-17T11:46:00Z" w16du:dateUtc="2024-06-17T08:46:00Z">
              <w:r w:rsidR="00096B0F" w:rsidDel="00F14CEA">
                <w:rPr>
                  <w:noProof/>
                  <w:webHidden/>
                </w:rPr>
                <w:delText>40</w:delText>
              </w:r>
            </w:del>
          </w:ins>
          <w:ins w:id="221" w:author="Anca Bors" w:date="2024-03-08T14:04:00Z" w16du:dateUtc="2024-03-08T12:04:00Z">
            <w:del w:id="222" w:author="Stare Civila LERESTI" w:date="2024-06-17T11:46:00Z" w16du:dateUtc="2024-06-17T08:46:00Z">
              <w:r w:rsidR="00972BEC" w:rsidDel="00F14CEA">
                <w:rPr>
                  <w:noProof/>
                  <w:webHidden/>
                </w:rPr>
                <w:delText>40</w:delText>
              </w:r>
            </w:del>
          </w:ins>
          <w:del w:id="223" w:author="Stare Civila LERESTI" w:date="2024-06-17T11:46:00Z" w16du:dateUtc="2024-06-17T08:46:00Z">
            <w:r w:rsidR="00A955C4" w:rsidDel="00F14CEA">
              <w:rPr>
                <w:noProof/>
                <w:webHidden/>
              </w:rPr>
              <w:delText>38</w:delText>
            </w:r>
          </w:del>
          <w:r w:rsidR="00A955C4">
            <w:rPr>
              <w:noProof/>
              <w:webHidden/>
            </w:rPr>
            <w:fldChar w:fldCharType="end"/>
          </w:r>
          <w:r>
            <w:rPr>
              <w:noProof/>
            </w:rPr>
            <w:fldChar w:fldCharType="end"/>
          </w:r>
        </w:p>
        <w:p w14:paraId="24500EEF" w14:textId="3645CEA5" w:rsidR="00A955C4" w:rsidRDefault="00000000" w:rsidP="00141493">
          <w:pPr>
            <w:pStyle w:val="Cuprins3"/>
            <w:rPr>
              <w:rFonts w:eastAsiaTheme="minorEastAsia"/>
              <w:noProof/>
              <w:kern w:val="2"/>
              <w:lang w:eastAsia="ro-RO"/>
              <w14:ligatures w14:val="standardContextual"/>
            </w:rPr>
          </w:pPr>
          <w:r>
            <w:fldChar w:fldCharType="begin"/>
          </w:r>
          <w:r>
            <w:instrText>HYPERLINK \l "_Toc159530791"</w:instrText>
          </w:r>
          <w:r>
            <w:fldChar w:fldCharType="separate"/>
          </w:r>
          <w:r w:rsidR="00A955C4" w:rsidRPr="00141C10">
            <w:rPr>
              <w:rStyle w:val="Hyperlink"/>
              <w:rFonts w:cstheme="minorHAnsi"/>
              <w:b/>
              <w:bCs/>
              <w:noProof/>
            </w:rPr>
            <w:t>Articolul 41 — Cheltuieli pentru ocuparea domeniului public</w:t>
          </w:r>
          <w:r w:rsidR="00A955C4">
            <w:rPr>
              <w:noProof/>
              <w:webHidden/>
            </w:rPr>
            <w:tab/>
          </w:r>
          <w:r w:rsidR="00A955C4">
            <w:rPr>
              <w:noProof/>
              <w:webHidden/>
            </w:rPr>
            <w:fldChar w:fldCharType="begin"/>
          </w:r>
          <w:r w:rsidR="00A955C4">
            <w:rPr>
              <w:noProof/>
              <w:webHidden/>
            </w:rPr>
            <w:instrText xml:space="preserve"> PAGEREF _Toc159530791 \h </w:instrText>
          </w:r>
          <w:r w:rsidR="00A955C4">
            <w:rPr>
              <w:noProof/>
              <w:webHidden/>
            </w:rPr>
          </w:r>
          <w:r w:rsidR="00A955C4">
            <w:rPr>
              <w:noProof/>
              <w:webHidden/>
            </w:rPr>
            <w:fldChar w:fldCharType="separate"/>
          </w:r>
          <w:ins w:id="224" w:author="Stare Civila LERESTI" w:date="2024-06-17T13:30:00Z" w16du:dateUtc="2024-06-17T10:30:00Z">
            <w:r w:rsidR="00214E6A">
              <w:rPr>
                <w:noProof/>
                <w:webHidden/>
              </w:rPr>
              <w:t>39</w:t>
            </w:r>
          </w:ins>
          <w:ins w:id="225" w:author="Radu Gabriel" w:date="2024-03-13T18:39:00Z" w16du:dateUtc="2024-03-13T16:39:00Z">
            <w:del w:id="226" w:author="Stare Civila LERESTI" w:date="2024-06-17T11:46:00Z" w16du:dateUtc="2024-06-17T08:46:00Z">
              <w:r w:rsidR="00096B0F" w:rsidDel="00F14CEA">
                <w:rPr>
                  <w:noProof/>
                  <w:webHidden/>
                </w:rPr>
                <w:delText>40</w:delText>
              </w:r>
            </w:del>
          </w:ins>
          <w:ins w:id="227" w:author="Anca Bors" w:date="2024-03-08T14:04:00Z" w16du:dateUtc="2024-03-08T12:04:00Z">
            <w:del w:id="228" w:author="Stare Civila LERESTI" w:date="2024-06-17T11:46:00Z" w16du:dateUtc="2024-06-17T08:46:00Z">
              <w:r w:rsidR="00972BEC" w:rsidDel="00F14CEA">
                <w:rPr>
                  <w:noProof/>
                  <w:webHidden/>
                </w:rPr>
                <w:delText>40</w:delText>
              </w:r>
            </w:del>
          </w:ins>
          <w:del w:id="229" w:author="Stare Civila LERESTI" w:date="2024-06-17T11:46:00Z" w16du:dateUtc="2024-06-17T08:46:00Z">
            <w:r w:rsidR="00A955C4" w:rsidDel="00F14CEA">
              <w:rPr>
                <w:noProof/>
                <w:webHidden/>
              </w:rPr>
              <w:delText>38</w:delText>
            </w:r>
          </w:del>
          <w:r w:rsidR="00A955C4">
            <w:rPr>
              <w:noProof/>
              <w:webHidden/>
            </w:rPr>
            <w:fldChar w:fldCharType="end"/>
          </w:r>
          <w:r>
            <w:rPr>
              <w:noProof/>
            </w:rPr>
            <w:fldChar w:fldCharType="end"/>
          </w:r>
        </w:p>
        <w:p w14:paraId="2E59B50E" w14:textId="64E97F6B" w:rsidR="00A955C4" w:rsidRDefault="00000000" w:rsidP="00141493">
          <w:pPr>
            <w:pStyle w:val="Cuprins3"/>
            <w:rPr>
              <w:rFonts w:eastAsiaTheme="minorEastAsia"/>
              <w:noProof/>
              <w:kern w:val="2"/>
              <w:lang w:eastAsia="ro-RO"/>
              <w14:ligatures w14:val="standardContextual"/>
            </w:rPr>
          </w:pPr>
          <w:r>
            <w:fldChar w:fldCharType="begin"/>
          </w:r>
          <w:r>
            <w:instrText>HYPERLINK \l "_Toc159530792"</w:instrText>
          </w:r>
          <w:r>
            <w:fldChar w:fldCharType="separate"/>
          </w:r>
          <w:r w:rsidR="00A955C4" w:rsidRPr="00141C10">
            <w:rPr>
              <w:rStyle w:val="Hyperlink"/>
              <w:rFonts w:cstheme="minorHAnsi"/>
              <w:b/>
              <w:bCs/>
              <w:noProof/>
            </w:rPr>
            <w:t>Articolul 42 — Redevența si alte costuri si taxe</w:t>
          </w:r>
          <w:r w:rsidR="00A955C4">
            <w:rPr>
              <w:noProof/>
              <w:webHidden/>
            </w:rPr>
            <w:tab/>
          </w:r>
          <w:r w:rsidR="00A955C4">
            <w:rPr>
              <w:noProof/>
              <w:webHidden/>
            </w:rPr>
            <w:fldChar w:fldCharType="begin"/>
          </w:r>
          <w:r w:rsidR="00A955C4">
            <w:rPr>
              <w:noProof/>
              <w:webHidden/>
            </w:rPr>
            <w:instrText xml:space="preserve"> PAGEREF _Toc159530792 \h </w:instrText>
          </w:r>
          <w:r w:rsidR="00A955C4">
            <w:rPr>
              <w:noProof/>
              <w:webHidden/>
            </w:rPr>
          </w:r>
          <w:r w:rsidR="00A955C4">
            <w:rPr>
              <w:noProof/>
              <w:webHidden/>
            </w:rPr>
            <w:fldChar w:fldCharType="separate"/>
          </w:r>
          <w:ins w:id="230" w:author="Stare Civila LERESTI" w:date="2024-06-17T13:30:00Z" w16du:dateUtc="2024-06-17T10:30:00Z">
            <w:r w:rsidR="00214E6A">
              <w:rPr>
                <w:noProof/>
                <w:webHidden/>
              </w:rPr>
              <w:t>39</w:t>
            </w:r>
          </w:ins>
          <w:ins w:id="231" w:author="Radu Gabriel" w:date="2024-03-13T18:39:00Z" w16du:dateUtc="2024-03-13T16:39:00Z">
            <w:del w:id="232" w:author="Stare Civila LERESTI" w:date="2024-06-17T11:46:00Z" w16du:dateUtc="2024-06-17T08:46:00Z">
              <w:r w:rsidR="00096B0F" w:rsidDel="00F14CEA">
                <w:rPr>
                  <w:noProof/>
                  <w:webHidden/>
                </w:rPr>
                <w:delText>40</w:delText>
              </w:r>
            </w:del>
          </w:ins>
          <w:ins w:id="233" w:author="Anca Bors" w:date="2024-03-08T14:04:00Z" w16du:dateUtc="2024-03-08T12:04:00Z">
            <w:del w:id="234" w:author="Stare Civila LERESTI" w:date="2024-06-17T11:46:00Z" w16du:dateUtc="2024-06-17T08:46:00Z">
              <w:r w:rsidR="00972BEC" w:rsidDel="00F14CEA">
                <w:rPr>
                  <w:noProof/>
                  <w:webHidden/>
                </w:rPr>
                <w:delText>40</w:delText>
              </w:r>
            </w:del>
          </w:ins>
          <w:del w:id="235" w:author="Stare Civila LERESTI" w:date="2024-06-17T11:46:00Z" w16du:dateUtc="2024-06-17T08:46:00Z">
            <w:r w:rsidR="00A955C4" w:rsidDel="00F14CEA">
              <w:rPr>
                <w:noProof/>
                <w:webHidden/>
              </w:rPr>
              <w:delText>39</w:delText>
            </w:r>
          </w:del>
          <w:r w:rsidR="00A955C4">
            <w:rPr>
              <w:noProof/>
              <w:webHidden/>
            </w:rPr>
            <w:fldChar w:fldCharType="end"/>
          </w:r>
          <w:r>
            <w:rPr>
              <w:noProof/>
            </w:rPr>
            <w:fldChar w:fldCharType="end"/>
          </w:r>
        </w:p>
        <w:p w14:paraId="4283967A" w14:textId="21BF1573" w:rsidR="00A955C4" w:rsidRDefault="00000000" w:rsidP="00141493">
          <w:pPr>
            <w:pStyle w:val="Cuprins3"/>
            <w:rPr>
              <w:rFonts w:eastAsiaTheme="minorEastAsia"/>
              <w:noProof/>
              <w:kern w:val="2"/>
              <w:lang w:eastAsia="ro-RO"/>
              <w14:ligatures w14:val="standardContextual"/>
            </w:rPr>
          </w:pPr>
          <w:r>
            <w:fldChar w:fldCharType="begin"/>
          </w:r>
          <w:r>
            <w:instrText>HYPERLINK \l "_Toc159530793"</w:instrText>
          </w:r>
          <w:r>
            <w:fldChar w:fldCharType="separate"/>
          </w:r>
          <w:r w:rsidR="00A955C4" w:rsidRPr="00141C10">
            <w:rPr>
              <w:rStyle w:val="Hyperlink"/>
              <w:rFonts w:cstheme="minorHAnsi"/>
              <w:b/>
              <w:bCs/>
              <w:noProof/>
            </w:rPr>
            <w:t>Articolul 43 — Garanțiile oferite de Operator</w:t>
          </w:r>
          <w:r w:rsidR="00A955C4">
            <w:rPr>
              <w:noProof/>
              <w:webHidden/>
            </w:rPr>
            <w:tab/>
          </w:r>
          <w:r w:rsidR="00A955C4">
            <w:rPr>
              <w:noProof/>
              <w:webHidden/>
            </w:rPr>
            <w:fldChar w:fldCharType="begin"/>
          </w:r>
          <w:r w:rsidR="00A955C4">
            <w:rPr>
              <w:noProof/>
              <w:webHidden/>
            </w:rPr>
            <w:instrText xml:space="preserve"> PAGEREF _Toc159530793 \h </w:instrText>
          </w:r>
          <w:r w:rsidR="00A955C4">
            <w:rPr>
              <w:noProof/>
              <w:webHidden/>
            </w:rPr>
          </w:r>
          <w:r w:rsidR="00A955C4">
            <w:rPr>
              <w:noProof/>
              <w:webHidden/>
            </w:rPr>
            <w:fldChar w:fldCharType="separate"/>
          </w:r>
          <w:ins w:id="236" w:author="Stare Civila LERESTI" w:date="2024-06-17T13:30:00Z" w16du:dateUtc="2024-06-17T10:30:00Z">
            <w:r w:rsidR="00214E6A">
              <w:rPr>
                <w:noProof/>
                <w:webHidden/>
              </w:rPr>
              <w:t>40</w:t>
            </w:r>
          </w:ins>
          <w:ins w:id="237" w:author="Radu Gabriel" w:date="2024-03-13T18:39:00Z" w16du:dateUtc="2024-03-13T16:39:00Z">
            <w:del w:id="238" w:author="Stare Civila LERESTI" w:date="2024-06-17T11:46:00Z" w16du:dateUtc="2024-06-17T08:46:00Z">
              <w:r w:rsidR="00096B0F" w:rsidDel="00F14CEA">
                <w:rPr>
                  <w:noProof/>
                  <w:webHidden/>
                </w:rPr>
                <w:delText>41</w:delText>
              </w:r>
            </w:del>
          </w:ins>
          <w:ins w:id="239" w:author="Anca Bors" w:date="2024-03-08T14:04:00Z" w16du:dateUtc="2024-03-08T12:04:00Z">
            <w:del w:id="240" w:author="Stare Civila LERESTI" w:date="2024-06-17T11:46:00Z" w16du:dateUtc="2024-06-17T08:46:00Z">
              <w:r w:rsidR="00972BEC" w:rsidDel="00F14CEA">
                <w:rPr>
                  <w:noProof/>
                  <w:webHidden/>
                </w:rPr>
                <w:delText>41</w:delText>
              </w:r>
            </w:del>
          </w:ins>
          <w:del w:id="241" w:author="Stare Civila LERESTI" w:date="2024-06-17T11:46:00Z" w16du:dateUtc="2024-06-17T08:46:00Z">
            <w:r w:rsidR="00A955C4" w:rsidDel="00F14CEA">
              <w:rPr>
                <w:noProof/>
                <w:webHidden/>
              </w:rPr>
              <w:delText>39</w:delText>
            </w:r>
          </w:del>
          <w:r w:rsidR="00A955C4">
            <w:rPr>
              <w:noProof/>
              <w:webHidden/>
            </w:rPr>
            <w:fldChar w:fldCharType="end"/>
          </w:r>
          <w:r>
            <w:rPr>
              <w:noProof/>
            </w:rPr>
            <w:fldChar w:fldCharType="end"/>
          </w:r>
        </w:p>
        <w:p w14:paraId="4D30AF98" w14:textId="24F2C887" w:rsidR="00A955C4" w:rsidRDefault="00000000" w:rsidP="00141493">
          <w:pPr>
            <w:pStyle w:val="Cuprins3"/>
            <w:rPr>
              <w:rFonts w:eastAsiaTheme="minorEastAsia"/>
              <w:noProof/>
              <w:kern w:val="2"/>
              <w:lang w:eastAsia="ro-RO"/>
              <w14:ligatures w14:val="standardContextual"/>
            </w:rPr>
          </w:pPr>
          <w:r>
            <w:fldChar w:fldCharType="begin"/>
          </w:r>
          <w:r>
            <w:instrText>HYPERLINK \l "_Toc159530794"</w:instrText>
          </w:r>
          <w:r>
            <w:fldChar w:fldCharType="separate"/>
          </w:r>
          <w:r w:rsidR="00A955C4" w:rsidRPr="00141C10">
            <w:rPr>
              <w:rStyle w:val="Hyperlink"/>
              <w:rFonts w:cstheme="minorHAnsi"/>
              <w:b/>
              <w:bCs/>
              <w:noProof/>
            </w:rPr>
            <w:t>Articolul 44 — Sistemul de Garanții</w:t>
          </w:r>
          <w:r w:rsidR="00A955C4">
            <w:rPr>
              <w:noProof/>
              <w:webHidden/>
            </w:rPr>
            <w:tab/>
          </w:r>
          <w:r w:rsidR="00A955C4">
            <w:rPr>
              <w:noProof/>
              <w:webHidden/>
            </w:rPr>
            <w:fldChar w:fldCharType="begin"/>
          </w:r>
          <w:r w:rsidR="00A955C4">
            <w:rPr>
              <w:noProof/>
              <w:webHidden/>
            </w:rPr>
            <w:instrText xml:space="preserve"> PAGEREF _Toc159530794 \h </w:instrText>
          </w:r>
          <w:r w:rsidR="00A955C4">
            <w:rPr>
              <w:noProof/>
              <w:webHidden/>
            </w:rPr>
          </w:r>
          <w:r w:rsidR="00A955C4">
            <w:rPr>
              <w:noProof/>
              <w:webHidden/>
            </w:rPr>
            <w:fldChar w:fldCharType="separate"/>
          </w:r>
          <w:ins w:id="242" w:author="Stare Civila LERESTI" w:date="2024-06-17T13:30:00Z" w16du:dateUtc="2024-06-17T10:30:00Z">
            <w:r w:rsidR="00214E6A">
              <w:rPr>
                <w:noProof/>
                <w:webHidden/>
              </w:rPr>
              <w:t>41</w:t>
            </w:r>
          </w:ins>
          <w:ins w:id="243" w:author="Radu Gabriel" w:date="2024-03-13T18:39:00Z" w16du:dateUtc="2024-03-13T16:39:00Z">
            <w:del w:id="244" w:author="Stare Civila LERESTI" w:date="2024-06-17T11:46:00Z" w16du:dateUtc="2024-06-17T08:46:00Z">
              <w:r w:rsidR="00096B0F" w:rsidDel="00F14CEA">
                <w:rPr>
                  <w:noProof/>
                  <w:webHidden/>
                </w:rPr>
                <w:delText>42</w:delText>
              </w:r>
            </w:del>
          </w:ins>
          <w:ins w:id="245" w:author="Anca Bors" w:date="2024-03-08T14:04:00Z" w16du:dateUtc="2024-03-08T12:04:00Z">
            <w:del w:id="246" w:author="Stare Civila LERESTI" w:date="2024-06-17T11:46:00Z" w16du:dateUtc="2024-06-17T08:46:00Z">
              <w:r w:rsidR="00972BEC" w:rsidDel="00F14CEA">
                <w:rPr>
                  <w:noProof/>
                  <w:webHidden/>
                </w:rPr>
                <w:delText>42</w:delText>
              </w:r>
            </w:del>
          </w:ins>
          <w:del w:id="247" w:author="Stare Civila LERESTI" w:date="2024-06-17T11:46:00Z" w16du:dateUtc="2024-06-17T08:46:00Z">
            <w:r w:rsidR="00A955C4" w:rsidDel="00F14CEA">
              <w:rPr>
                <w:noProof/>
                <w:webHidden/>
              </w:rPr>
              <w:delText>40</w:delText>
            </w:r>
          </w:del>
          <w:r w:rsidR="00A955C4">
            <w:rPr>
              <w:noProof/>
              <w:webHidden/>
            </w:rPr>
            <w:fldChar w:fldCharType="end"/>
          </w:r>
          <w:r>
            <w:rPr>
              <w:noProof/>
            </w:rPr>
            <w:fldChar w:fldCharType="end"/>
          </w:r>
        </w:p>
        <w:p w14:paraId="5FCD3BEC" w14:textId="522AF88E" w:rsidR="00A955C4" w:rsidRDefault="00000000" w:rsidP="00A955C4">
          <w:pPr>
            <w:pStyle w:val="Cuprins2"/>
            <w:tabs>
              <w:tab w:val="right" w:leader="dot" w:pos="9019"/>
            </w:tabs>
            <w:rPr>
              <w:rFonts w:eastAsiaTheme="minorEastAsia"/>
              <w:noProof/>
              <w:kern w:val="2"/>
              <w:lang w:eastAsia="ro-RO"/>
              <w14:ligatures w14:val="standardContextual"/>
            </w:rPr>
          </w:pPr>
          <w:r>
            <w:fldChar w:fldCharType="begin"/>
          </w:r>
          <w:r>
            <w:instrText>HYPERLINK \l "_Toc159530795"</w:instrText>
          </w:r>
          <w:r>
            <w:fldChar w:fldCharType="separate"/>
          </w:r>
          <w:r w:rsidR="00A955C4" w:rsidRPr="00141C10">
            <w:rPr>
              <w:rStyle w:val="Hyperlink"/>
              <w:rFonts w:eastAsiaTheme="majorEastAsia" w:cstheme="minorHAnsi"/>
              <w:b/>
              <w:bCs/>
              <w:noProof/>
            </w:rPr>
            <w:t>CAPITOLUL II- SISTEMUL CONTABIL</w:t>
          </w:r>
          <w:r w:rsidR="00A955C4">
            <w:rPr>
              <w:noProof/>
              <w:webHidden/>
            </w:rPr>
            <w:tab/>
          </w:r>
          <w:r w:rsidR="00A955C4">
            <w:rPr>
              <w:noProof/>
              <w:webHidden/>
            </w:rPr>
            <w:fldChar w:fldCharType="begin"/>
          </w:r>
          <w:r w:rsidR="00A955C4">
            <w:rPr>
              <w:noProof/>
              <w:webHidden/>
            </w:rPr>
            <w:instrText xml:space="preserve"> PAGEREF _Toc159530795 \h </w:instrText>
          </w:r>
          <w:r w:rsidR="00A955C4">
            <w:rPr>
              <w:noProof/>
              <w:webHidden/>
            </w:rPr>
          </w:r>
          <w:r w:rsidR="00A955C4">
            <w:rPr>
              <w:noProof/>
              <w:webHidden/>
            </w:rPr>
            <w:fldChar w:fldCharType="separate"/>
          </w:r>
          <w:ins w:id="248" w:author="Stare Civila LERESTI" w:date="2024-06-17T13:30:00Z" w16du:dateUtc="2024-06-17T10:30:00Z">
            <w:r w:rsidR="00214E6A">
              <w:rPr>
                <w:noProof/>
                <w:webHidden/>
              </w:rPr>
              <w:t>41</w:t>
            </w:r>
          </w:ins>
          <w:ins w:id="249" w:author="Radu Gabriel" w:date="2024-03-13T18:39:00Z" w16du:dateUtc="2024-03-13T16:39:00Z">
            <w:del w:id="250" w:author="Stare Civila LERESTI" w:date="2024-06-17T11:46:00Z" w16du:dateUtc="2024-06-17T08:46:00Z">
              <w:r w:rsidR="00096B0F" w:rsidDel="00F14CEA">
                <w:rPr>
                  <w:noProof/>
                  <w:webHidden/>
                </w:rPr>
                <w:delText>42</w:delText>
              </w:r>
            </w:del>
          </w:ins>
          <w:ins w:id="251" w:author="Anca Bors" w:date="2024-03-08T14:04:00Z" w16du:dateUtc="2024-03-08T12:04:00Z">
            <w:del w:id="252" w:author="Stare Civila LERESTI" w:date="2024-06-17T11:46:00Z" w16du:dateUtc="2024-06-17T08:46:00Z">
              <w:r w:rsidR="00972BEC" w:rsidDel="00F14CEA">
                <w:rPr>
                  <w:noProof/>
                  <w:webHidden/>
                </w:rPr>
                <w:delText>42</w:delText>
              </w:r>
            </w:del>
          </w:ins>
          <w:del w:id="253" w:author="Stare Civila LERESTI" w:date="2024-06-17T11:46:00Z" w16du:dateUtc="2024-06-17T08:46:00Z">
            <w:r w:rsidR="00A955C4" w:rsidDel="00F14CEA">
              <w:rPr>
                <w:noProof/>
                <w:webHidden/>
              </w:rPr>
              <w:delText>40</w:delText>
            </w:r>
          </w:del>
          <w:r w:rsidR="00A955C4">
            <w:rPr>
              <w:noProof/>
              <w:webHidden/>
            </w:rPr>
            <w:fldChar w:fldCharType="end"/>
          </w:r>
          <w:r>
            <w:rPr>
              <w:noProof/>
            </w:rPr>
            <w:fldChar w:fldCharType="end"/>
          </w:r>
        </w:p>
        <w:p w14:paraId="5F80C78A" w14:textId="4EFB3CB7" w:rsidR="00A955C4" w:rsidRDefault="00000000" w:rsidP="00141493">
          <w:pPr>
            <w:pStyle w:val="Cuprins3"/>
            <w:rPr>
              <w:rFonts w:eastAsiaTheme="minorEastAsia"/>
              <w:noProof/>
              <w:kern w:val="2"/>
              <w:lang w:eastAsia="ro-RO"/>
              <w14:ligatures w14:val="standardContextual"/>
            </w:rPr>
          </w:pPr>
          <w:r>
            <w:fldChar w:fldCharType="begin"/>
          </w:r>
          <w:r>
            <w:instrText>HYPERLINK \l "_Toc159530796"</w:instrText>
          </w:r>
          <w:r>
            <w:fldChar w:fldCharType="separate"/>
          </w:r>
          <w:r w:rsidR="00A955C4" w:rsidRPr="00141C10">
            <w:rPr>
              <w:rStyle w:val="Hyperlink"/>
              <w:rFonts w:cstheme="minorHAnsi"/>
              <w:b/>
              <w:bCs/>
              <w:noProof/>
            </w:rPr>
            <w:t>Articolul 45 — Principiul separației între activități</w:t>
          </w:r>
          <w:r w:rsidR="00A955C4">
            <w:rPr>
              <w:noProof/>
              <w:webHidden/>
            </w:rPr>
            <w:tab/>
          </w:r>
          <w:r w:rsidR="00A955C4">
            <w:rPr>
              <w:noProof/>
              <w:webHidden/>
            </w:rPr>
            <w:fldChar w:fldCharType="begin"/>
          </w:r>
          <w:r w:rsidR="00A955C4">
            <w:rPr>
              <w:noProof/>
              <w:webHidden/>
            </w:rPr>
            <w:instrText xml:space="preserve"> PAGEREF _Toc159530796 \h </w:instrText>
          </w:r>
          <w:r w:rsidR="00A955C4">
            <w:rPr>
              <w:noProof/>
              <w:webHidden/>
            </w:rPr>
          </w:r>
          <w:r w:rsidR="00A955C4">
            <w:rPr>
              <w:noProof/>
              <w:webHidden/>
            </w:rPr>
            <w:fldChar w:fldCharType="separate"/>
          </w:r>
          <w:ins w:id="254" w:author="Stare Civila LERESTI" w:date="2024-06-17T13:30:00Z" w16du:dateUtc="2024-06-17T10:30:00Z">
            <w:r w:rsidR="00214E6A">
              <w:rPr>
                <w:noProof/>
                <w:webHidden/>
              </w:rPr>
              <w:t>41</w:t>
            </w:r>
          </w:ins>
          <w:ins w:id="255" w:author="Radu Gabriel" w:date="2024-03-13T18:39:00Z" w16du:dateUtc="2024-03-13T16:39:00Z">
            <w:del w:id="256" w:author="Stare Civila LERESTI" w:date="2024-06-17T11:46:00Z" w16du:dateUtc="2024-06-17T08:46:00Z">
              <w:r w:rsidR="00096B0F" w:rsidDel="00F14CEA">
                <w:rPr>
                  <w:noProof/>
                  <w:webHidden/>
                </w:rPr>
                <w:delText>42</w:delText>
              </w:r>
            </w:del>
          </w:ins>
          <w:ins w:id="257" w:author="Anca Bors" w:date="2024-03-08T14:04:00Z" w16du:dateUtc="2024-03-08T12:04:00Z">
            <w:del w:id="258" w:author="Stare Civila LERESTI" w:date="2024-06-17T11:46:00Z" w16du:dateUtc="2024-06-17T08:46:00Z">
              <w:r w:rsidR="00972BEC" w:rsidDel="00F14CEA">
                <w:rPr>
                  <w:noProof/>
                  <w:webHidden/>
                </w:rPr>
                <w:delText>42</w:delText>
              </w:r>
            </w:del>
          </w:ins>
          <w:del w:id="259" w:author="Stare Civila LERESTI" w:date="2024-06-17T11:46:00Z" w16du:dateUtc="2024-06-17T08:46:00Z">
            <w:r w:rsidR="00A955C4" w:rsidDel="00F14CEA">
              <w:rPr>
                <w:noProof/>
                <w:webHidden/>
              </w:rPr>
              <w:delText>40</w:delText>
            </w:r>
          </w:del>
          <w:r w:rsidR="00A955C4">
            <w:rPr>
              <w:noProof/>
              <w:webHidden/>
            </w:rPr>
            <w:fldChar w:fldCharType="end"/>
          </w:r>
          <w:r>
            <w:rPr>
              <w:noProof/>
            </w:rPr>
            <w:fldChar w:fldCharType="end"/>
          </w:r>
        </w:p>
        <w:p w14:paraId="6A73EE2B" w14:textId="3464F435" w:rsidR="00A955C4" w:rsidRDefault="00000000" w:rsidP="00141493">
          <w:pPr>
            <w:pStyle w:val="Cuprins3"/>
            <w:rPr>
              <w:rFonts w:eastAsiaTheme="minorEastAsia"/>
              <w:noProof/>
              <w:kern w:val="2"/>
              <w:lang w:eastAsia="ro-RO"/>
              <w14:ligatures w14:val="standardContextual"/>
            </w:rPr>
          </w:pPr>
          <w:r>
            <w:fldChar w:fldCharType="begin"/>
          </w:r>
          <w:r>
            <w:instrText>HYPERLINK \l "_Toc159530797"</w:instrText>
          </w:r>
          <w:r>
            <w:fldChar w:fldCharType="separate"/>
          </w:r>
          <w:r w:rsidR="00A955C4" w:rsidRPr="00141C10">
            <w:rPr>
              <w:rStyle w:val="Hyperlink"/>
              <w:rFonts w:cstheme="minorHAnsi"/>
              <w:b/>
              <w:bCs/>
              <w:noProof/>
            </w:rPr>
            <w:t>Articolul 46 — Amortizarea mijloacelor fixe</w:t>
          </w:r>
          <w:r w:rsidR="00A955C4">
            <w:rPr>
              <w:noProof/>
              <w:webHidden/>
            </w:rPr>
            <w:tab/>
          </w:r>
          <w:r w:rsidR="00A955C4">
            <w:rPr>
              <w:noProof/>
              <w:webHidden/>
            </w:rPr>
            <w:fldChar w:fldCharType="begin"/>
          </w:r>
          <w:r w:rsidR="00A955C4">
            <w:rPr>
              <w:noProof/>
              <w:webHidden/>
            </w:rPr>
            <w:instrText xml:space="preserve"> PAGEREF _Toc159530797 \h </w:instrText>
          </w:r>
          <w:r w:rsidR="00A955C4">
            <w:rPr>
              <w:noProof/>
              <w:webHidden/>
            </w:rPr>
          </w:r>
          <w:r w:rsidR="00A955C4">
            <w:rPr>
              <w:noProof/>
              <w:webHidden/>
            </w:rPr>
            <w:fldChar w:fldCharType="separate"/>
          </w:r>
          <w:ins w:id="260" w:author="Stare Civila LERESTI" w:date="2024-06-17T13:30:00Z" w16du:dateUtc="2024-06-17T10:30:00Z">
            <w:r w:rsidR="00214E6A">
              <w:rPr>
                <w:noProof/>
                <w:webHidden/>
              </w:rPr>
              <w:t>41</w:t>
            </w:r>
          </w:ins>
          <w:ins w:id="261" w:author="Radu Gabriel" w:date="2024-03-13T18:39:00Z" w16du:dateUtc="2024-03-13T16:39:00Z">
            <w:del w:id="262" w:author="Stare Civila LERESTI" w:date="2024-06-17T11:46:00Z" w16du:dateUtc="2024-06-17T08:46:00Z">
              <w:r w:rsidR="00096B0F" w:rsidDel="00F14CEA">
                <w:rPr>
                  <w:noProof/>
                  <w:webHidden/>
                </w:rPr>
                <w:delText>43</w:delText>
              </w:r>
            </w:del>
          </w:ins>
          <w:ins w:id="263" w:author="Anca Bors" w:date="2024-03-08T14:04:00Z" w16du:dateUtc="2024-03-08T12:04:00Z">
            <w:del w:id="264" w:author="Stare Civila LERESTI" w:date="2024-06-17T11:46:00Z" w16du:dateUtc="2024-06-17T08:46:00Z">
              <w:r w:rsidR="00972BEC" w:rsidDel="00F14CEA">
                <w:rPr>
                  <w:noProof/>
                  <w:webHidden/>
                </w:rPr>
                <w:delText>43</w:delText>
              </w:r>
            </w:del>
          </w:ins>
          <w:del w:id="265" w:author="Stare Civila LERESTI" w:date="2024-06-17T11:46:00Z" w16du:dateUtc="2024-06-17T08:46:00Z">
            <w:r w:rsidR="00A955C4" w:rsidDel="00F14CEA">
              <w:rPr>
                <w:noProof/>
                <w:webHidden/>
              </w:rPr>
              <w:delText>41</w:delText>
            </w:r>
          </w:del>
          <w:r w:rsidR="00A955C4">
            <w:rPr>
              <w:noProof/>
              <w:webHidden/>
            </w:rPr>
            <w:fldChar w:fldCharType="end"/>
          </w:r>
          <w:r>
            <w:rPr>
              <w:noProof/>
            </w:rPr>
            <w:fldChar w:fldCharType="end"/>
          </w:r>
        </w:p>
        <w:p w14:paraId="7C84DD2E" w14:textId="3AC0F016" w:rsidR="00A955C4" w:rsidRDefault="00000000" w:rsidP="00141493">
          <w:pPr>
            <w:pStyle w:val="Cuprins3"/>
            <w:rPr>
              <w:rFonts w:eastAsiaTheme="minorEastAsia"/>
              <w:noProof/>
              <w:kern w:val="2"/>
              <w:lang w:eastAsia="ro-RO"/>
              <w14:ligatures w14:val="standardContextual"/>
            </w:rPr>
          </w:pPr>
          <w:r>
            <w:fldChar w:fldCharType="begin"/>
          </w:r>
          <w:r>
            <w:instrText>HYPERLINK \l "_Toc159530798"</w:instrText>
          </w:r>
          <w:r>
            <w:fldChar w:fldCharType="separate"/>
          </w:r>
          <w:r w:rsidR="00A955C4" w:rsidRPr="00141C10">
            <w:rPr>
              <w:rStyle w:val="Hyperlink"/>
              <w:rFonts w:cstheme="minorHAnsi"/>
              <w:b/>
              <w:bCs/>
              <w:noProof/>
            </w:rPr>
            <w:t>Articolul 47 — Proceduri contabile specifice pentru Bunurile de Retur, Bunurile de Preluare si Bunurile proprii</w:t>
          </w:r>
          <w:r w:rsidR="00A955C4">
            <w:rPr>
              <w:noProof/>
              <w:webHidden/>
            </w:rPr>
            <w:tab/>
          </w:r>
          <w:r w:rsidR="00A955C4">
            <w:rPr>
              <w:noProof/>
              <w:webHidden/>
            </w:rPr>
            <w:fldChar w:fldCharType="begin"/>
          </w:r>
          <w:r w:rsidR="00A955C4">
            <w:rPr>
              <w:noProof/>
              <w:webHidden/>
            </w:rPr>
            <w:instrText xml:space="preserve"> PAGEREF _Toc159530798 \h </w:instrText>
          </w:r>
          <w:r w:rsidR="00A955C4">
            <w:rPr>
              <w:noProof/>
              <w:webHidden/>
            </w:rPr>
          </w:r>
          <w:r w:rsidR="00A955C4">
            <w:rPr>
              <w:noProof/>
              <w:webHidden/>
            </w:rPr>
            <w:fldChar w:fldCharType="separate"/>
          </w:r>
          <w:ins w:id="266" w:author="Stare Civila LERESTI" w:date="2024-06-17T13:30:00Z" w16du:dateUtc="2024-06-17T10:30:00Z">
            <w:r w:rsidR="00214E6A">
              <w:rPr>
                <w:noProof/>
                <w:webHidden/>
              </w:rPr>
              <w:t>42</w:t>
            </w:r>
          </w:ins>
          <w:ins w:id="267" w:author="Radu Gabriel" w:date="2024-03-13T18:39:00Z" w16du:dateUtc="2024-03-13T16:39:00Z">
            <w:del w:id="268" w:author="Stare Civila LERESTI" w:date="2024-06-17T11:46:00Z" w16du:dateUtc="2024-06-17T08:46:00Z">
              <w:r w:rsidR="00096B0F" w:rsidDel="00F14CEA">
                <w:rPr>
                  <w:noProof/>
                  <w:webHidden/>
                </w:rPr>
                <w:delText>43</w:delText>
              </w:r>
            </w:del>
          </w:ins>
          <w:ins w:id="269" w:author="Anca Bors" w:date="2024-03-08T14:04:00Z" w16du:dateUtc="2024-03-08T12:04:00Z">
            <w:del w:id="270" w:author="Stare Civila LERESTI" w:date="2024-06-17T11:46:00Z" w16du:dateUtc="2024-06-17T08:46:00Z">
              <w:r w:rsidR="00972BEC" w:rsidDel="00F14CEA">
                <w:rPr>
                  <w:noProof/>
                  <w:webHidden/>
                </w:rPr>
                <w:delText>43</w:delText>
              </w:r>
            </w:del>
          </w:ins>
          <w:del w:id="271" w:author="Stare Civila LERESTI" w:date="2024-06-17T11:46:00Z" w16du:dateUtc="2024-06-17T08:46:00Z">
            <w:r w:rsidR="00A955C4" w:rsidDel="00F14CEA">
              <w:rPr>
                <w:noProof/>
                <w:webHidden/>
              </w:rPr>
              <w:delText>41</w:delText>
            </w:r>
          </w:del>
          <w:r w:rsidR="00A955C4">
            <w:rPr>
              <w:noProof/>
              <w:webHidden/>
            </w:rPr>
            <w:fldChar w:fldCharType="end"/>
          </w:r>
          <w:r>
            <w:rPr>
              <w:noProof/>
            </w:rPr>
            <w:fldChar w:fldCharType="end"/>
          </w:r>
        </w:p>
        <w:p w14:paraId="10262DB1" w14:textId="78C45795" w:rsidR="00A955C4" w:rsidRDefault="00000000" w:rsidP="00141493">
          <w:pPr>
            <w:pStyle w:val="Cuprins3"/>
            <w:rPr>
              <w:rFonts w:eastAsiaTheme="minorEastAsia"/>
              <w:noProof/>
              <w:kern w:val="2"/>
              <w:lang w:eastAsia="ro-RO"/>
              <w14:ligatures w14:val="standardContextual"/>
            </w:rPr>
          </w:pPr>
          <w:r>
            <w:fldChar w:fldCharType="begin"/>
          </w:r>
          <w:r>
            <w:instrText>HYPERLINK \l "_Toc159530799"</w:instrText>
          </w:r>
          <w:r>
            <w:fldChar w:fldCharType="separate"/>
          </w:r>
          <w:r w:rsidR="00A955C4" w:rsidRPr="00141C10">
            <w:rPr>
              <w:rStyle w:val="Hyperlink"/>
              <w:rFonts w:cstheme="minorHAnsi"/>
              <w:b/>
              <w:bCs/>
              <w:noProof/>
            </w:rPr>
            <w:t>Articolul 48 — Procedura de înregistrare contabilă a bunurilor Operatorului</w:t>
          </w:r>
          <w:r w:rsidR="00A955C4">
            <w:rPr>
              <w:noProof/>
              <w:webHidden/>
            </w:rPr>
            <w:tab/>
          </w:r>
          <w:r w:rsidR="00A955C4">
            <w:rPr>
              <w:noProof/>
              <w:webHidden/>
            </w:rPr>
            <w:fldChar w:fldCharType="begin"/>
          </w:r>
          <w:r w:rsidR="00A955C4">
            <w:rPr>
              <w:noProof/>
              <w:webHidden/>
            </w:rPr>
            <w:instrText xml:space="preserve"> PAGEREF _Toc159530799 \h </w:instrText>
          </w:r>
          <w:r w:rsidR="00A955C4">
            <w:rPr>
              <w:noProof/>
              <w:webHidden/>
            </w:rPr>
          </w:r>
          <w:r w:rsidR="00A955C4">
            <w:rPr>
              <w:noProof/>
              <w:webHidden/>
            </w:rPr>
            <w:fldChar w:fldCharType="separate"/>
          </w:r>
          <w:ins w:id="272" w:author="Stare Civila LERESTI" w:date="2024-06-17T13:30:00Z" w16du:dateUtc="2024-06-17T10:30:00Z">
            <w:r w:rsidR="00214E6A">
              <w:rPr>
                <w:noProof/>
                <w:webHidden/>
              </w:rPr>
              <w:t>42</w:t>
            </w:r>
          </w:ins>
          <w:ins w:id="273" w:author="Radu Gabriel" w:date="2024-03-13T18:39:00Z" w16du:dateUtc="2024-03-13T16:39:00Z">
            <w:del w:id="274" w:author="Stare Civila LERESTI" w:date="2024-06-17T11:46:00Z" w16du:dateUtc="2024-06-17T08:46:00Z">
              <w:r w:rsidR="00096B0F" w:rsidDel="00F14CEA">
                <w:rPr>
                  <w:noProof/>
                  <w:webHidden/>
                </w:rPr>
                <w:delText>43</w:delText>
              </w:r>
            </w:del>
          </w:ins>
          <w:ins w:id="275" w:author="Anca Bors" w:date="2024-03-08T14:04:00Z" w16du:dateUtc="2024-03-08T12:04:00Z">
            <w:del w:id="276" w:author="Stare Civila LERESTI" w:date="2024-06-17T11:46:00Z" w16du:dateUtc="2024-06-17T08:46:00Z">
              <w:r w:rsidR="00972BEC" w:rsidDel="00F14CEA">
                <w:rPr>
                  <w:noProof/>
                  <w:webHidden/>
                </w:rPr>
                <w:delText>43</w:delText>
              </w:r>
            </w:del>
          </w:ins>
          <w:del w:id="277" w:author="Stare Civila LERESTI" w:date="2024-06-17T11:46:00Z" w16du:dateUtc="2024-06-17T08:46:00Z">
            <w:r w:rsidR="00A955C4" w:rsidDel="00F14CEA">
              <w:rPr>
                <w:noProof/>
                <w:webHidden/>
              </w:rPr>
              <w:delText>41</w:delText>
            </w:r>
          </w:del>
          <w:r w:rsidR="00A955C4">
            <w:rPr>
              <w:noProof/>
              <w:webHidden/>
            </w:rPr>
            <w:fldChar w:fldCharType="end"/>
          </w:r>
          <w:r>
            <w:rPr>
              <w:noProof/>
            </w:rPr>
            <w:fldChar w:fldCharType="end"/>
          </w:r>
        </w:p>
        <w:p w14:paraId="23B39C12" w14:textId="6296FAF9" w:rsidR="00A955C4" w:rsidRDefault="00000000" w:rsidP="00A955C4">
          <w:pPr>
            <w:pStyle w:val="Cuprins1"/>
            <w:rPr>
              <w:rFonts w:eastAsiaTheme="minorEastAsia"/>
              <w:noProof/>
              <w:kern w:val="2"/>
              <w:lang w:eastAsia="ro-RO"/>
              <w14:ligatures w14:val="standardContextual"/>
            </w:rPr>
          </w:pPr>
          <w:r>
            <w:fldChar w:fldCharType="begin"/>
          </w:r>
          <w:r>
            <w:instrText>HYPERLINK \l "_Toc159530800"</w:instrText>
          </w:r>
          <w:r>
            <w:fldChar w:fldCharType="separate"/>
          </w:r>
          <w:r w:rsidR="00A955C4" w:rsidRPr="00141C10">
            <w:rPr>
              <w:rStyle w:val="Hyperlink"/>
              <w:rFonts w:eastAsiaTheme="majorEastAsia" w:cstheme="minorHAnsi"/>
              <w:b/>
              <w:bCs/>
              <w:noProof/>
            </w:rPr>
            <w:t>TITLUL III - CONTROLUL SERVICIILOR</w:t>
          </w:r>
          <w:r w:rsidR="00A955C4">
            <w:rPr>
              <w:noProof/>
              <w:webHidden/>
            </w:rPr>
            <w:tab/>
          </w:r>
          <w:r w:rsidR="00A955C4">
            <w:rPr>
              <w:noProof/>
              <w:webHidden/>
            </w:rPr>
            <w:fldChar w:fldCharType="begin"/>
          </w:r>
          <w:r w:rsidR="00A955C4">
            <w:rPr>
              <w:noProof/>
              <w:webHidden/>
            </w:rPr>
            <w:instrText xml:space="preserve"> PAGEREF _Toc159530800 \h </w:instrText>
          </w:r>
          <w:r w:rsidR="00A955C4">
            <w:rPr>
              <w:noProof/>
              <w:webHidden/>
            </w:rPr>
          </w:r>
          <w:r w:rsidR="00A955C4">
            <w:rPr>
              <w:noProof/>
              <w:webHidden/>
            </w:rPr>
            <w:fldChar w:fldCharType="separate"/>
          </w:r>
          <w:ins w:id="278" w:author="Stare Civila LERESTI" w:date="2024-06-17T13:30:00Z" w16du:dateUtc="2024-06-17T10:30:00Z">
            <w:r w:rsidR="00214E6A">
              <w:rPr>
                <w:noProof/>
                <w:webHidden/>
              </w:rPr>
              <w:t>42</w:t>
            </w:r>
          </w:ins>
          <w:ins w:id="279" w:author="Radu Gabriel" w:date="2024-03-13T18:39:00Z" w16du:dateUtc="2024-03-13T16:39:00Z">
            <w:del w:id="280" w:author="Stare Civila LERESTI" w:date="2024-06-17T11:46:00Z" w16du:dateUtc="2024-06-17T08:46:00Z">
              <w:r w:rsidR="00096B0F" w:rsidDel="00F14CEA">
                <w:rPr>
                  <w:noProof/>
                  <w:webHidden/>
                </w:rPr>
                <w:delText>44</w:delText>
              </w:r>
            </w:del>
          </w:ins>
          <w:ins w:id="281" w:author="Anca Bors" w:date="2024-03-08T14:04:00Z" w16du:dateUtc="2024-03-08T12:04:00Z">
            <w:del w:id="282" w:author="Stare Civila LERESTI" w:date="2024-06-17T11:46:00Z" w16du:dateUtc="2024-06-17T08:46:00Z">
              <w:r w:rsidR="00972BEC" w:rsidDel="00F14CEA">
                <w:rPr>
                  <w:noProof/>
                  <w:webHidden/>
                </w:rPr>
                <w:delText>44</w:delText>
              </w:r>
            </w:del>
          </w:ins>
          <w:del w:id="283" w:author="Stare Civila LERESTI" w:date="2024-06-17T11:46:00Z" w16du:dateUtc="2024-06-17T08:46:00Z">
            <w:r w:rsidR="00A955C4" w:rsidDel="00F14CEA">
              <w:rPr>
                <w:noProof/>
                <w:webHidden/>
              </w:rPr>
              <w:delText>41</w:delText>
            </w:r>
          </w:del>
          <w:r w:rsidR="00A955C4">
            <w:rPr>
              <w:noProof/>
              <w:webHidden/>
            </w:rPr>
            <w:fldChar w:fldCharType="end"/>
          </w:r>
          <w:r>
            <w:rPr>
              <w:noProof/>
            </w:rPr>
            <w:fldChar w:fldCharType="end"/>
          </w:r>
        </w:p>
        <w:p w14:paraId="3C771DEE" w14:textId="54F45268" w:rsidR="00A955C4" w:rsidRDefault="00000000" w:rsidP="00141493">
          <w:pPr>
            <w:pStyle w:val="Cuprins3"/>
            <w:rPr>
              <w:rFonts w:eastAsiaTheme="minorEastAsia"/>
              <w:noProof/>
              <w:kern w:val="2"/>
              <w:lang w:eastAsia="ro-RO"/>
              <w14:ligatures w14:val="standardContextual"/>
            </w:rPr>
          </w:pPr>
          <w:r>
            <w:fldChar w:fldCharType="begin"/>
          </w:r>
          <w:r>
            <w:instrText>HYPERLINK \l "_Toc159530801"</w:instrText>
          </w:r>
          <w:r>
            <w:fldChar w:fldCharType="separate"/>
          </w:r>
          <w:r w:rsidR="00A955C4" w:rsidRPr="00141C10">
            <w:rPr>
              <w:rStyle w:val="Hyperlink"/>
              <w:rFonts w:cstheme="minorHAnsi"/>
              <w:b/>
              <w:bCs/>
              <w:noProof/>
            </w:rPr>
            <w:t>Articolul 49 — Întinderea controlului exercitat de Autoritatea Delegantă</w:t>
          </w:r>
          <w:r w:rsidR="00A955C4">
            <w:rPr>
              <w:noProof/>
              <w:webHidden/>
            </w:rPr>
            <w:tab/>
          </w:r>
          <w:r w:rsidR="00A955C4">
            <w:rPr>
              <w:noProof/>
              <w:webHidden/>
            </w:rPr>
            <w:fldChar w:fldCharType="begin"/>
          </w:r>
          <w:r w:rsidR="00A955C4">
            <w:rPr>
              <w:noProof/>
              <w:webHidden/>
            </w:rPr>
            <w:instrText xml:space="preserve"> PAGEREF _Toc159530801 \h </w:instrText>
          </w:r>
          <w:r w:rsidR="00A955C4">
            <w:rPr>
              <w:noProof/>
              <w:webHidden/>
            </w:rPr>
          </w:r>
          <w:r w:rsidR="00A955C4">
            <w:rPr>
              <w:noProof/>
              <w:webHidden/>
            </w:rPr>
            <w:fldChar w:fldCharType="separate"/>
          </w:r>
          <w:ins w:id="284" w:author="Stare Civila LERESTI" w:date="2024-06-17T13:30:00Z" w16du:dateUtc="2024-06-17T10:30:00Z">
            <w:r w:rsidR="00214E6A">
              <w:rPr>
                <w:noProof/>
                <w:webHidden/>
              </w:rPr>
              <w:t>42</w:t>
            </w:r>
          </w:ins>
          <w:ins w:id="285" w:author="Radu Gabriel" w:date="2024-03-13T18:39:00Z" w16du:dateUtc="2024-03-13T16:39:00Z">
            <w:del w:id="286" w:author="Stare Civila LERESTI" w:date="2024-06-17T11:46:00Z" w16du:dateUtc="2024-06-17T08:46:00Z">
              <w:r w:rsidR="00096B0F" w:rsidDel="00F14CEA">
                <w:rPr>
                  <w:noProof/>
                  <w:webHidden/>
                </w:rPr>
                <w:delText>44</w:delText>
              </w:r>
            </w:del>
          </w:ins>
          <w:ins w:id="287" w:author="Anca Bors" w:date="2024-03-08T14:04:00Z" w16du:dateUtc="2024-03-08T12:04:00Z">
            <w:del w:id="288" w:author="Stare Civila LERESTI" w:date="2024-06-17T11:46:00Z" w16du:dateUtc="2024-06-17T08:46:00Z">
              <w:r w:rsidR="00972BEC" w:rsidDel="00F14CEA">
                <w:rPr>
                  <w:noProof/>
                  <w:webHidden/>
                </w:rPr>
                <w:delText>44</w:delText>
              </w:r>
            </w:del>
          </w:ins>
          <w:del w:id="289" w:author="Stare Civila LERESTI" w:date="2024-06-17T11:46:00Z" w16du:dateUtc="2024-06-17T08:46:00Z">
            <w:r w:rsidR="00A955C4" w:rsidDel="00F14CEA">
              <w:rPr>
                <w:noProof/>
                <w:webHidden/>
              </w:rPr>
              <w:delText>42</w:delText>
            </w:r>
          </w:del>
          <w:r w:rsidR="00A955C4">
            <w:rPr>
              <w:noProof/>
              <w:webHidden/>
            </w:rPr>
            <w:fldChar w:fldCharType="end"/>
          </w:r>
          <w:r>
            <w:rPr>
              <w:noProof/>
            </w:rPr>
            <w:fldChar w:fldCharType="end"/>
          </w:r>
        </w:p>
        <w:p w14:paraId="40C40090" w14:textId="72F79066" w:rsidR="00A955C4" w:rsidRDefault="00000000" w:rsidP="00141493">
          <w:pPr>
            <w:pStyle w:val="Cuprins3"/>
            <w:rPr>
              <w:rFonts w:eastAsiaTheme="minorEastAsia"/>
              <w:noProof/>
              <w:kern w:val="2"/>
              <w:lang w:eastAsia="ro-RO"/>
              <w14:ligatures w14:val="standardContextual"/>
            </w:rPr>
          </w:pPr>
          <w:r>
            <w:fldChar w:fldCharType="begin"/>
          </w:r>
          <w:r>
            <w:instrText>HYPERLINK \l "_Toc159530802"</w:instrText>
          </w:r>
          <w:r>
            <w:fldChar w:fldCharType="separate"/>
          </w:r>
          <w:r w:rsidR="00A955C4" w:rsidRPr="00141C10">
            <w:rPr>
              <w:rStyle w:val="Hyperlink"/>
              <w:rFonts w:cstheme="minorHAnsi"/>
              <w:b/>
              <w:bCs/>
              <w:noProof/>
            </w:rPr>
            <w:t>Articolul 50 — Monitorizarea gestiunii si furnizării Serviciilor</w:t>
          </w:r>
          <w:r w:rsidR="00A955C4">
            <w:rPr>
              <w:noProof/>
              <w:webHidden/>
            </w:rPr>
            <w:tab/>
          </w:r>
          <w:r w:rsidR="00A955C4">
            <w:rPr>
              <w:noProof/>
              <w:webHidden/>
            </w:rPr>
            <w:fldChar w:fldCharType="begin"/>
          </w:r>
          <w:r w:rsidR="00A955C4">
            <w:rPr>
              <w:noProof/>
              <w:webHidden/>
            </w:rPr>
            <w:instrText xml:space="preserve"> PAGEREF _Toc159530802 \h </w:instrText>
          </w:r>
          <w:r w:rsidR="00A955C4">
            <w:rPr>
              <w:noProof/>
              <w:webHidden/>
            </w:rPr>
          </w:r>
          <w:r w:rsidR="00A955C4">
            <w:rPr>
              <w:noProof/>
              <w:webHidden/>
            </w:rPr>
            <w:fldChar w:fldCharType="separate"/>
          </w:r>
          <w:ins w:id="290" w:author="Stare Civila LERESTI" w:date="2024-06-17T13:30:00Z" w16du:dateUtc="2024-06-17T10:30:00Z">
            <w:r w:rsidR="00214E6A">
              <w:rPr>
                <w:noProof/>
                <w:webHidden/>
              </w:rPr>
              <w:t>43</w:t>
            </w:r>
          </w:ins>
          <w:ins w:id="291" w:author="Radu Gabriel" w:date="2024-03-13T18:39:00Z" w16du:dateUtc="2024-03-13T16:39:00Z">
            <w:del w:id="292" w:author="Stare Civila LERESTI" w:date="2024-06-17T11:46:00Z" w16du:dateUtc="2024-06-17T08:46:00Z">
              <w:r w:rsidR="00096B0F" w:rsidDel="00F14CEA">
                <w:rPr>
                  <w:noProof/>
                  <w:webHidden/>
                </w:rPr>
                <w:delText>44</w:delText>
              </w:r>
            </w:del>
          </w:ins>
          <w:ins w:id="293" w:author="Anca Bors" w:date="2024-03-08T14:04:00Z" w16du:dateUtc="2024-03-08T12:04:00Z">
            <w:del w:id="294" w:author="Stare Civila LERESTI" w:date="2024-06-17T11:46:00Z" w16du:dateUtc="2024-06-17T08:46:00Z">
              <w:r w:rsidR="00972BEC" w:rsidDel="00F14CEA">
                <w:rPr>
                  <w:noProof/>
                  <w:webHidden/>
                </w:rPr>
                <w:delText>44</w:delText>
              </w:r>
            </w:del>
          </w:ins>
          <w:del w:id="295" w:author="Stare Civila LERESTI" w:date="2024-06-17T11:46:00Z" w16du:dateUtc="2024-06-17T08:46:00Z">
            <w:r w:rsidR="00A955C4" w:rsidDel="00F14CEA">
              <w:rPr>
                <w:noProof/>
                <w:webHidden/>
              </w:rPr>
              <w:delText>42</w:delText>
            </w:r>
          </w:del>
          <w:r w:rsidR="00A955C4">
            <w:rPr>
              <w:noProof/>
              <w:webHidden/>
            </w:rPr>
            <w:fldChar w:fldCharType="end"/>
          </w:r>
          <w:r>
            <w:rPr>
              <w:noProof/>
            </w:rPr>
            <w:fldChar w:fldCharType="end"/>
          </w:r>
        </w:p>
        <w:p w14:paraId="3A566AA1" w14:textId="215365C2" w:rsidR="00A955C4" w:rsidRDefault="00000000" w:rsidP="00141493">
          <w:pPr>
            <w:pStyle w:val="Cuprins3"/>
            <w:rPr>
              <w:rFonts w:eastAsiaTheme="minorEastAsia"/>
              <w:noProof/>
              <w:kern w:val="2"/>
              <w:lang w:eastAsia="ro-RO"/>
              <w14:ligatures w14:val="standardContextual"/>
            </w:rPr>
          </w:pPr>
          <w:r>
            <w:fldChar w:fldCharType="begin"/>
          </w:r>
          <w:r>
            <w:instrText>HYPERLINK \l "_Toc159530803"</w:instrText>
          </w:r>
          <w:r>
            <w:fldChar w:fldCharType="separate"/>
          </w:r>
          <w:r w:rsidR="00A955C4" w:rsidRPr="00141C10">
            <w:rPr>
              <w:rStyle w:val="Hyperlink"/>
              <w:rFonts w:cstheme="minorHAnsi"/>
              <w:b/>
              <w:bCs/>
              <w:noProof/>
            </w:rPr>
            <w:t>Articolul 51 — Rapoartele Anuale</w:t>
          </w:r>
          <w:r w:rsidR="00A955C4">
            <w:rPr>
              <w:noProof/>
              <w:webHidden/>
            </w:rPr>
            <w:tab/>
          </w:r>
          <w:r w:rsidR="00A955C4">
            <w:rPr>
              <w:noProof/>
              <w:webHidden/>
            </w:rPr>
            <w:fldChar w:fldCharType="begin"/>
          </w:r>
          <w:r w:rsidR="00A955C4">
            <w:rPr>
              <w:noProof/>
              <w:webHidden/>
            </w:rPr>
            <w:instrText xml:space="preserve"> PAGEREF _Toc159530803 \h </w:instrText>
          </w:r>
          <w:r w:rsidR="00A955C4">
            <w:rPr>
              <w:noProof/>
              <w:webHidden/>
            </w:rPr>
          </w:r>
          <w:r w:rsidR="00A955C4">
            <w:rPr>
              <w:noProof/>
              <w:webHidden/>
            </w:rPr>
            <w:fldChar w:fldCharType="separate"/>
          </w:r>
          <w:ins w:id="296" w:author="Stare Civila LERESTI" w:date="2024-06-17T13:30:00Z" w16du:dateUtc="2024-06-17T10:30:00Z">
            <w:r w:rsidR="00214E6A">
              <w:rPr>
                <w:noProof/>
                <w:webHidden/>
              </w:rPr>
              <w:t>44</w:t>
            </w:r>
          </w:ins>
          <w:ins w:id="297" w:author="Radu Gabriel" w:date="2024-03-13T18:39:00Z" w16du:dateUtc="2024-03-13T16:39:00Z">
            <w:del w:id="298" w:author="Stare Civila LERESTI" w:date="2024-06-17T11:46:00Z" w16du:dateUtc="2024-06-17T08:46:00Z">
              <w:r w:rsidR="00096B0F" w:rsidDel="00F14CEA">
                <w:rPr>
                  <w:noProof/>
                  <w:webHidden/>
                </w:rPr>
                <w:delText>45</w:delText>
              </w:r>
            </w:del>
          </w:ins>
          <w:ins w:id="299" w:author="Anca Bors" w:date="2024-03-08T14:04:00Z" w16du:dateUtc="2024-03-08T12:04:00Z">
            <w:del w:id="300" w:author="Stare Civila LERESTI" w:date="2024-06-17T11:46:00Z" w16du:dateUtc="2024-06-17T08:46:00Z">
              <w:r w:rsidR="00972BEC" w:rsidDel="00F14CEA">
                <w:rPr>
                  <w:noProof/>
                  <w:webHidden/>
                </w:rPr>
                <w:delText>45</w:delText>
              </w:r>
            </w:del>
          </w:ins>
          <w:del w:id="301" w:author="Stare Civila LERESTI" w:date="2024-06-17T11:46:00Z" w16du:dateUtc="2024-06-17T08:46:00Z">
            <w:r w:rsidR="00A955C4" w:rsidDel="00F14CEA">
              <w:rPr>
                <w:noProof/>
                <w:webHidden/>
              </w:rPr>
              <w:delText>43</w:delText>
            </w:r>
          </w:del>
          <w:r w:rsidR="00A955C4">
            <w:rPr>
              <w:noProof/>
              <w:webHidden/>
            </w:rPr>
            <w:fldChar w:fldCharType="end"/>
          </w:r>
          <w:r>
            <w:rPr>
              <w:noProof/>
            </w:rPr>
            <w:fldChar w:fldCharType="end"/>
          </w:r>
        </w:p>
        <w:p w14:paraId="204585EC" w14:textId="4495D594" w:rsidR="00A955C4" w:rsidRDefault="00000000" w:rsidP="00141493">
          <w:pPr>
            <w:pStyle w:val="Cuprins3"/>
            <w:rPr>
              <w:rFonts w:eastAsiaTheme="minorEastAsia"/>
              <w:noProof/>
              <w:kern w:val="2"/>
              <w:lang w:eastAsia="ro-RO"/>
              <w14:ligatures w14:val="standardContextual"/>
            </w:rPr>
          </w:pPr>
          <w:r>
            <w:fldChar w:fldCharType="begin"/>
          </w:r>
          <w:r>
            <w:instrText>HYPERLINK \l "_Toc159530804"</w:instrText>
          </w:r>
          <w:r>
            <w:fldChar w:fldCharType="separate"/>
          </w:r>
          <w:r w:rsidR="00A955C4" w:rsidRPr="00141C10">
            <w:rPr>
              <w:rStyle w:val="Hyperlink"/>
              <w:rFonts w:cstheme="minorHAnsi"/>
              <w:b/>
              <w:bCs/>
              <w:noProof/>
            </w:rPr>
            <w:t>Articolul 52 — Revizuirea la cinci ani</w:t>
          </w:r>
          <w:r w:rsidR="00A955C4">
            <w:rPr>
              <w:noProof/>
              <w:webHidden/>
            </w:rPr>
            <w:tab/>
          </w:r>
          <w:r w:rsidR="00A955C4">
            <w:rPr>
              <w:noProof/>
              <w:webHidden/>
            </w:rPr>
            <w:fldChar w:fldCharType="begin"/>
          </w:r>
          <w:r w:rsidR="00A955C4">
            <w:rPr>
              <w:noProof/>
              <w:webHidden/>
            </w:rPr>
            <w:instrText xml:space="preserve"> PAGEREF _Toc159530804 \h </w:instrText>
          </w:r>
          <w:r w:rsidR="00A955C4">
            <w:rPr>
              <w:noProof/>
              <w:webHidden/>
            </w:rPr>
          </w:r>
          <w:r w:rsidR="00A955C4">
            <w:rPr>
              <w:noProof/>
              <w:webHidden/>
            </w:rPr>
            <w:fldChar w:fldCharType="separate"/>
          </w:r>
          <w:ins w:id="302" w:author="Stare Civila LERESTI" w:date="2024-06-17T13:30:00Z" w16du:dateUtc="2024-06-17T10:30:00Z">
            <w:r w:rsidR="00214E6A">
              <w:rPr>
                <w:noProof/>
                <w:webHidden/>
              </w:rPr>
              <w:t>45</w:t>
            </w:r>
          </w:ins>
          <w:ins w:id="303" w:author="Radu Gabriel" w:date="2024-03-13T18:39:00Z" w16du:dateUtc="2024-03-13T16:39:00Z">
            <w:del w:id="304" w:author="Stare Civila LERESTI" w:date="2024-06-17T11:46:00Z" w16du:dateUtc="2024-06-17T08:46:00Z">
              <w:r w:rsidR="00096B0F" w:rsidDel="00F14CEA">
                <w:rPr>
                  <w:noProof/>
                  <w:webHidden/>
                </w:rPr>
                <w:delText>46</w:delText>
              </w:r>
            </w:del>
          </w:ins>
          <w:ins w:id="305" w:author="Anca Bors" w:date="2024-03-08T14:04:00Z" w16du:dateUtc="2024-03-08T12:04:00Z">
            <w:del w:id="306" w:author="Stare Civila LERESTI" w:date="2024-06-17T11:46:00Z" w16du:dateUtc="2024-06-17T08:46:00Z">
              <w:r w:rsidR="00972BEC" w:rsidDel="00F14CEA">
                <w:rPr>
                  <w:noProof/>
                  <w:webHidden/>
                </w:rPr>
                <w:delText>46</w:delText>
              </w:r>
            </w:del>
          </w:ins>
          <w:del w:id="307" w:author="Stare Civila LERESTI" w:date="2024-06-17T11:46:00Z" w16du:dateUtc="2024-06-17T08:46:00Z">
            <w:r w:rsidR="00A955C4" w:rsidDel="00F14CEA">
              <w:rPr>
                <w:noProof/>
                <w:webHidden/>
              </w:rPr>
              <w:delText>44</w:delText>
            </w:r>
          </w:del>
          <w:r w:rsidR="00A955C4">
            <w:rPr>
              <w:noProof/>
              <w:webHidden/>
            </w:rPr>
            <w:fldChar w:fldCharType="end"/>
          </w:r>
          <w:r>
            <w:rPr>
              <w:noProof/>
            </w:rPr>
            <w:fldChar w:fldCharType="end"/>
          </w:r>
        </w:p>
        <w:p w14:paraId="262F63A3" w14:textId="0D372F33" w:rsidR="00A955C4" w:rsidRDefault="00000000" w:rsidP="00141493">
          <w:pPr>
            <w:pStyle w:val="Cuprins3"/>
            <w:rPr>
              <w:rFonts w:eastAsiaTheme="minorEastAsia"/>
              <w:noProof/>
              <w:kern w:val="2"/>
              <w:lang w:eastAsia="ro-RO"/>
              <w14:ligatures w14:val="standardContextual"/>
            </w:rPr>
          </w:pPr>
          <w:r>
            <w:fldChar w:fldCharType="begin"/>
          </w:r>
          <w:r>
            <w:instrText>HYPERLINK \l "_Toc159530805"</w:instrText>
          </w:r>
          <w:r>
            <w:fldChar w:fldCharType="separate"/>
          </w:r>
          <w:r w:rsidR="00A955C4" w:rsidRPr="00141C10">
            <w:rPr>
              <w:rStyle w:val="Hyperlink"/>
              <w:rFonts w:cstheme="minorHAnsi"/>
              <w:b/>
              <w:bCs/>
              <w:noProof/>
            </w:rPr>
            <w:t>Articolul 53 – Răspunderea contractuală</w:t>
          </w:r>
          <w:r w:rsidR="00A955C4">
            <w:rPr>
              <w:noProof/>
              <w:webHidden/>
            </w:rPr>
            <w:tab/>
          </w:r>
          <w:r w:rsidR="00A955C4">
            <w:rPr>
              <w:noProof/>
              <w:webHidden/>
            </w:rPr>
            <w:fldChar w:fldCharType="begin"/>
          </w:r>
          <w:r w:rsidR="00A955C4">
            <w:rPr>
              <w:noProof/>
              <w:webHidden/>
            </w:rPr>
            <w:instrText xml:space="preserve"> PAGEREF _Toc159530805 \h </w:instrText>
          </w:r>
          <w:r w:rsidR="00A955C4">
            <w:rPr>
              <w:noProof/>
              <w:webHidden/>
            </w:rPr>
          </w:r>
          <w:r w:rsidR="00A955C4">
            <w:rPr>
              <w:noProof/>
              <w:webHidden/>
            </w:rPr>
            <w:fldChar w:fldCharType="separate"/>
          </w:r>
          <w:ins w:id="308" w:author="Stare Civila LERESTI" w:date="2024-06-17T13:30:00Z" w16du:dateUtc="2024-06-17T10:30:00Z">
            <w:r w:rsidR="00214E6A">
              <w:rPr>
                <w:noProof/>
                <w:webHidden/>
              </w:rPr>
              <w:t>46</w:t>
            </w:r>
          </w:ins>
          <w:ins w:id="309" w:author="Radu Gabriel" w:date="2024-03-13T18:39:00Z" w16du:dateUtc="2024-03-13T16:39:00Z">
            <w:del w:id="310" w:author="Stare Civila LERESTI" w:date="2024-06-17T11:46:00Z" w16du:dateUtc="2024-06-17T08:46:00Z">
              <w:r w:rsidR="00096B0F" w:rsidDel="00F14CEA">
                <w:rPr>
                  <w:noProof/>
                  <w:webHidden/>
                </w:rPr>
                <w:delText>47</w:delText>
              </w:r>
            </w:del>
          </w:ins>
          <w:ins w:id="311" w:author="Anca Bors" w:date="2024-03-08T14:04:00Z" w16du:dateUtc="2024-03-08T12:04:00Z">
            <w:del w:id="312" w:author="Stare Civila LERESTI" w:date="2024-06-17T11:46:00Z" w16du:dateUtc="2024-06-17T08:46:00Z">
              <w:r w:rsidR="00972BEC" w:rsidDel="00F14CEA">
                <w:rPr>
                  <w:noProof/>
                  <w:webHidden/>
                </w:rPr>
                <w:delText>47</w:delText>
              </w:r>
            </w:del>
          </w:ins>
          <w:del w:id="313" w:author="Stare Civila LERESTI" w:date="2024-06-17T11:46:00Z" w16du:dateUtc="2024-06-17T08:46:00Z">
            <w:r w:rsidR="00A955C4" w:rsidDel="00F14CEA">
              <w:rPr>
                <w:noProof/>
                <w:webHidden/>
              </w:rPr>
              <w:delText>45</w:delText>
            </w:r>
          </w:del>
          <w:r w:rsidR="00A955C4">
            <w:rPr>
              <w:noProof/>
              <w:webHidden/>
            </w:rPr>
            <w:fldChar w:fldCharType="end"/>
          </w:r>
          <w:r>
            <w:rPr>
              <w:noProof/>
            </w:rPr>
            <w:fldChar w:fldCharType="end"/>
          </w:r>
        </w:p>
        <w:p w14:paraId="030E20D6" w14:textId="259BF622" w:rsidR="00A955C4" w:rsidRDefault="00000000" w:rsidP="00141493">
          <w:pPr>
            <w:pStyle w:val="Cuprins3"/>
            <w:rPr>
              <w:rFonts w:eastAsiaTheme="minorEastAsia"/>
              <w:noProof/>
              <w:kern w:val="2"/>
              <w:lang w:eastAsia="ro-RO"/>
              <w14:ligatures w14:val="standardContextual"/>
            </w:rPr>
          </w:pPr>
          <w:r>
            <w:fldChar w:fldCharType="begin"/>
          </w:r>
          <w:r>
            <w:instrText>HYPERLINK \l "_Toc159530806"</w:instrText>
          </w:r>
          <w:r>
            <w:fldChar w:fldCharType="separate"/>
          </w:r>
          <w:r w:rsidR="00A955C4" w:rsidRPr="00141C10">
            <w:rPr>
              <w:rStyle w:val="Hyperlink"/>
              <w:rFonts w:cstheme="minorHAnsi"/>
              <w:b/>
              <w:bCs/>
              <w:noProof/>
            </w:rPr>
            <w:t>Articolul 54— Răspunderea contractuală a Operatorului Penalități, Exonerare</w:t>
          </w:r>
          <w:r w:rsidR="00A955C4">
            <w:rPr>
              <w:noProof/>
              <w:webHidden/>
            </w:rPr>
            <w:tab/>
          </w:r>
          <w:r w:rsidR="00A955C4">
            <w:rPr>
              <w:noProof/>
              <w:webHidden/>
            </w:rPr>
            <w:fldChar w:fldCharType="begin"/>
          </w:r>
          <w:r w:rsidR="00A955C4">
            <w:rPr>
              <w:noProof/>
              <w:webHidden/>
            </w:rPr>
            <w:instrText xml:space="preserve"> PAGEREF _Toc159530806 \h </w:instrText>
          </w:r>
          <w:r w:rsidR="00A955C4">
            <w:rPr>
              <w:noProof/>
              <w:webHidden/>
            </w:rPr>
          </w:r>
          <w:r w:rsidR="00A955C4">
            <w:rPr>
              <w:noProof/>
              <w:webHidden/>
            </w:rPr>
            <w:fldChar w:fldCharType="separate"/>
          </w:r>
          <w:ins w:id="314" w:author="Stare Civila LERESTI" w:date="2024-06-17T13:30:00Z" w16du:dateUtc="2024-06-17T10:30:00Z">
            <w:r w:rsidR="00214E6A">
              <w:rPr>
                <w:noProof/>
                <w:webHidden/>
              </w:rPr>
              <w:t>46</w:t>
            </w:r>
          </w:ins>
          <w:ins w:id="315" w:author="Radu Gabriel" w:date="2024-03-13T18:39:00Z" w16du:dateUtc="2024-03-13T16:39:00Z">
            <w:del w:id="316" w:author="Stare Civila LERESTI" w:date="2024-06-17T11:46:00Z" w16du:dateUtc="2024-06-17T08:46:00Z">
              <w:r w:rsidR="00096B0F" w:rsidDel="00F14CEA">
                <w:rPr>
                  <w:noProof/>
                  <w:webHidden/>
                </w:rPr>
                <w:delText>47</w:delText>
              </w:r>
            </w:del>
          </w:ins>
          <w:ins w:id="317" w:author="Anca Bors" w:date="2024-03-08T14:04:00Z" w16du:dateUtc="2024-03-08T12:04:00Z">
            <w:del w:id="318" w:author="Stare Civila LERESTI" w:date="2024-06-17T11:46:00Z" w16du:dateUtc="2024-06-17T08:46:00Z">
              <w:r w:rsidR="00972BEC" w:rsidDel="00F14CEA">
                <w:rPr>
                  <w:noProof/>
                  <w:webHidden/>
                </w:rPr>
                <w:delText>47</w:delText>
              </w:r>
            </w:del>
          </w:ins>
          <w:del w:id="319" w:author="Stare Civila LERESTI" w:date="2024-06-17T11:46:00Z" w16du:dateUtc="2024-06-17T08:46:00Z">
            <w:r w:rsidR="00A955C4" w:rsidDel="00F14CEA">
              <w:rPr>
                <w:noProof/>
                <w:webHidden/>
              </w:rPr>
              <w:delText>45</w:delText>
            </w:r>
          </w:del>
          <w:r w:rsidR="00A955C4">
            <w:rPr>
              <w:noProof/>
              <w:webHidden/>
            </w:rPr>
            <w:fldChar w:fldCharType="end"/>
          </w:r>
          <w:r>
            <w:rPr>
              <w:noProof/>
            </w:rPr>
            <w:fldChar w:fldCharType="end"/>
          </w:r>
        </w:p>
        <w:p w14:paraId="500E6332" w14:textId="4C334C0A" w:rsidR="00A955C4" w:rsidRDefault="00000000" w:rsidP="00141493">
          <w:pPr>
            <w:pStyle w:val="Cuprins3"/>
            <w:rPr>
              <w:rFonts w:eastAsiaTheme="minorEastAsia"/>
              <w:noProof/>
              <w:kern w:val="2"/>
              <w:lang w:eastAsia="ro-RO"/>
              <w14:ligatures w14:val="standardContextual"/>
            </w:rPr>
          </w:pPr>
          <w:r>
            <w:fldChar w:fldCharType="begin"/>
          </w:r>
          <w:r>
            <w:instrText>HYPERLINK \l "_Toc159530807"</w:instrText>
          </w:r>
          <w:r>
            <w:fldChar w:fldCharType="separate"/>
          </w:r>
          <w:r w:rsidR="00A955C4" w:rsidRPr="00141C10">
            <w:rPr>
              <w:rStyle w:val="Hyperlink"/>
              <w:rFonts w:cstheme="minorHAnsi"/>
              <w:b/>
              <w:bCs/>
              <w:noProof/>
            </w:rPr>
            <w:t>Articolul 55 – Răspunderea contractuală a Autorității delegante</w:t>
          </w:r>
          <w:r w:rsidR="00A955C4">
            <w:rPr>
              <w:noProof/>
              <w:webHidden/>
            </w:rPr>
            <w:tab/>
          </w:r>
          <w:r w:rsidR="00A955C4">
            <w:rPr>
              <w:noProof/>
              <w:webHidden/>
            </w:rPr>
            <w:fldChar w:fldCharType="begin"/>
          </w:r>
          <w:r w:rsidR="00A955C4">
            <w:rPr>
              <w:noProof/>
              <w:webHidden/>
            </w:rPr>
            <w:instrText xml:space="preserve"> PAGEREF _Toc159530807 \h </w:instrText>
          </w:r>
          <w:r w:rsidR="00A955C4">
            <w:rPr>
              <w:noProof/>
              <w:webHidden/>
            </w:rPr>
          </w:r>
          <w:r w:rsidR="00A955C4">
            <w:rPr>
              <w:noProof/>
              <w:webHidden/>
            </w:rPr>
            <w:fldChar w:fldCharType="separate"/>
          </w:r>
          <w:ins w:id="320" w:author="Stare Civila LERESTI" w:date="2024-06-17T13:30:00Z" w16du:dateUtc="2024-06-17T10:30:00Z">
            <w:r w:rsidR="00214E6A">
              <w:rPr>
                <w:noProof/>
                <w:webHidden/>
              </w:rPr>
              <w:t>48</w:t>
            </w:r>
          </w:ins>
          <w:ins w:id="321" w:author="Radu Gabriel" w:date="2024-03-13T18:39:00Z" w16du:dateUtc="2024-03-13T16:39:00Z">
            <w:del w:id="322" w:author="Stare Civila LERESTI" w:date="2024-06-17T11:46:00Z" w16du:dateUtc="2024-06-17T08:46:00Z">
              <w:r w:rsidR="00096B0F" w:rsidDel="00F14CEA">
                <w:rPr>
                  <w:noProof/>
                  <w:webHidden/>
                </w:rPr>
                <w:delText>49</w:delText>
              </w:r>
            </w:del>
          </w:ins>
          <w:ins w:id="323" w:author="Anca Bors" w:date="2024-03-08T14:04:00Z" w16du:dateUtc="2024-03-08T12:04:00Z">
            <w:del w:id="324" w:author="Stare Civila LERESTI" w:date="2024-06-17T11:46:00Z" w16du:dateUtc="2024-06-17T08:46:00Z">
              <w:r w:rsidR="00972BEC" w:rsidDel="00F14CEA">
                <w:rPr>
                  <w:noProof/>
                  <w:webHidden/>
                </w:rPr>
                <w:delText>49</w:delText>
              </w:r>
            </w:del>
          </w:ins>
          <w:del w:id="325" w:author="Stare Civila LERESTI" w:date="2024-06-17T11:46:00Z" w16du:dateUtc="2024-06-17T08:46:00Z">
            <w:r w:rsidR="00A955C4" w:rsidDel="00F14CEA">
              <w:rPr>
                <w:noProof/>
                <w:webHidden/>
              </w:rPr>
              <w:delText>47</w:delText>
            </w:r>
          </w:del>
          <w:r w:rsidR="00A955C4">
            <w:rPr>
              <w:noProof/>
              <w:webHidden/>
            </w:rPr>
            <w:fldChar w:fldCharType="end"/>
          </w:r>
          <w:r>
            <w:rPr>
              <w:noProof/>
            </w:rPr>
            <w:fldChar w:fldCharType="end"/>
          </w:r>
        </w:p>
        <w:p w14:paraId="53004A82" w14:textId="77E27525" w:rsidR="00A955C4" w:rsidRDefault="00000000" w:rsidP="00A955C4">
          <w:pPr>
            <w:pStyle w:val="Cuprins1"/>
            <w:rPr>
              <w:rFonts w:eastAsiaTheme="minorEastAsia"/>
              <w:noProof/>
              <w:kern w:val="2"/>
              <w:lang w:eastAsia="ro-RO"/>
              <w14:ligatures w14:val="standardContextual"/>
            </w:rPr>
          </w:pPr>
          <w:r>
            <w:fldChar w:fldCharType="begin"/>
          </w:r>
          <w:r>
            <w:instrText>HYPERLINK \l "_Toc159530808"</w:instrText>
          </w:r>
          <w:r>
            <w:fldChar w:fldCharType="separate"/>
          </w:r>
          <w:r w:rsidR="00A955C4" w:rsidRPr="00141C10">
            <w:rPr>
              <w:rStyle w:val="Hyperlink"/>
              <w:rFonts w:cstheme="minorHAnsi"/>
              <w:b/>
              <w:bCs/>
              <w:noProof/>
            </w:rPr>
            <w:t>TITLUL IV – CERINTE DE MANAGEMENT</w:t>
          </w:r>
          <w:r w:rsidR="00A955C4">
            <w:rPr>
              <w:noProof/>
              <w:webHidden/>
            </w:rPr>
            <w:tab/>
          </w:r>
          <w:r w:rsidR="00A955C4">
            <w:rPr>
              <w:noProof/>
              <w:webHidden/>
            </w:rPr>
            <w:fldChar w:fldCharType="begin"/>
          </w:r>
          <w:r w:rsidR="00A955C4">
            <w:rPr>
              <w:noProof/>
              <w:webHidden/>
            </w:rPr>
            <w:instrText xml:space="preserve"> PAGEREF _Toc159530808 \h </w:instrText>
          </w:r>
          <w:r w:rsidR="00A955C4">
            <w:rPr>
              <w:noProof/>
              <w:webHidden/>
            </w:rPr>
          </w:r>
          <w:r w:rsidR="00A955C4">
            <w:rPr>
              <w:noProof/>
              <w:webHidden/>
            </w:rPr>
            <w:fldChar w:fldCharType="separate"/>
          </w:r>
          <w:ins w:id="326" w:author="Stare Civila LERESTI" w:date="2024-06-17T13:30:00Z" w16du:dateUtc="2024-06-17T10:30:00Z">
            <w:r w:rsidR="00214E6A">
              <w:rPr>
                <w:noProof/>
                <w:webHidden/>
              </w:rPr>
              <w:t>49</w:t>
            </w:r>
          </w:ins>
          <w:ins w:id="327" w:author="Radu Gabriel" w:date="2024-03-13T18:39:00Z" w16du:dateUtc="2024-03-13T16:39:00Z">
            <w:del w:id="328" w:author="Stare Civila LERESTI" w:date="2024-06-17T11:46:00Z" w16du:dateUtc="2024-06-17T08:46:00Z">
              <w:r w:rsidR="00096B0F" w:rsidDel="00F14CEA">
                <w:rPr>
                  <w:noProof/>
                  <w:webHidden/>
                </w:rPr>
                <w:delText>50</w:delText>
              </w:r>
            </w:del>
          </w:ins>
          <w:ins w:id="329" w:author="Anca Bors" w:date="2024-03-08T14:04:00Z" w16du:dateUtc="2024-03-08T12:04:00Z">
            <w:del w:id="330" w:author="Stare Civila LERESTI" w:date="2024-06-17T11:46:00Z" w16du:dateUtc="2024-06-17T08:46:00Z">
              <w:r w:rsidR="00972BEC" w:rsidDel="00F14CEA">
                <w:rPr>
                  <w:noProof/>
                  <w:webHidden/>
                </w:rPr>
                <w:delText>50</w:delText>
              </w:r>
            </w:del>
          </w:ins>
          <w:del w:id="331" w:author="Stare Civila LERESTI" w:date="2024-06-17T11:46:00Z" w16du:dateUtc="2024-06-17T08:46:00Z">
            <w:r w:rsidR="00A955C4" w:rsidDel="00F14CEA">
              <w:rPr>
                <w:noProof/>
                <w:webHidden/>
              </w:rPr>
              <w:delText>47</w:delText>
            </w:r>
          </w:del>
          <w:r w:rsidR="00A955C4">
            <w:rPr>
              <w:noProof/>
              <w:webHidden/>
            </w:rPr>
            <w:fldChar w:fldCharType="end"/>
          </w:r>
          <w:r>
            <w:rPr>
              <w:noProof/>
            </w:rPr>
            <w:fldChar w:fldCharType="end"/>
          </w:r>
        </w:p>
        <w:p w14:paraId="4D3749CC" w14:textId="4A5A4E3A" w:rsidR="00A955C4" w:rsidRDefault="00000000" w:rsidP="00141493">
          <w:pPr>
            <w:pStyle w:val="Cuprins3"/>
            <w:rPr>
              <w:rFonts w:eastAsiaTheme="minorEastAsia"/>
              <w:noProof/>
              <w:kern w:val="2"/>
              <w:lang w:eastAsia="ro-RO"/>
              <w14:ligatures w14:val="standardContextual"/>
            </w:rPr>
          </w:pPr>
          <w:r>
            <w:fldChar w:fldCharType="begin"/>
          </w:r>
          <w:r>
            <w:instrText>HYPERLINK \l "_Toc159530809"</w:instrText>
          </w:r>
          <w:r>
            <w:fldChar w:fldCharType="separate"/>
          </w:r>
          <w:r w:rsidR="00A955C4" w:rsidRPr="00141C10">
            <w:rPr>
              <w:rStyle w:val="Hyperlink"/>
              <w:rFonts w:cstheme="minorHAnsi"/>
              <w:b/>
              <w:bCs/>
              <w:noProof/>
            </w:rPr>
            <w:t>Articolul 56 – Control intern/managerial</w:t>
          </w:r>
          <w:r w:rsidR="00A955C4">
            <w:rPr>
              <w:noProof/>
              <w:webHidden/>
            </w:rPr>
            <w:tab/>
          </w:r>
          <w:r w:rsidR="00A955C4">
            <w:rPr>
              <w:noProof/>
              <w:webHidden/>
            </w:rPr>
            <w:fldChar w:fldCharType="begin"/>
          </w:r>
          <w:r w:rsidR="00A955C4">
            <w:rPr>
              <w:noProof/>
              <w:webHidden/>
            </w:rPr>
            <w:instrText xml:space="preserve"> PAGEREF _Toc159530809 \h </w:instrText>
          </w:r>
          <w:r w:rsidR="00A955C4">
            <w:rPr>
              <w:noProof/>
              <w:webHidden/>
            </w:rPr>
          </w:r>
          <w:r w:rsidR="00A955C4">
            <w:rPr>
              <w:noProof/>
              <w:webHidden/>
            </w:rPr>
            <w:fldChar w:fldCharType="separate"/>
          </w:r>
          <w:ins w:id="332" w:author="Stare Civila LERESTI" w:date="2024-06-17T13:30:00Z" w16du:dateUtc="2024-06-17T10:30:00Z">
            <w:r w:rsidR="00214E6A">
              <w:rPr>
                <w:noProof/>
                <w:webHidden/>
              </w:rPr>
              <w:t>49</w:t>
            </w:r>
          </w:ins>
          <w:ins w:id="333" w:author="Radu Gabriel" w:date="2024-03-13T18:39:00Z" w16du:dateUtc="2024-03-13T16:39:00Z">
            <w:del w:id="334" w:author="Stare Civila LERESTI" w:date="2024-06-17T11:46:00Z" w16du:dateUtc="2024-06-17T08:46:00Z">
              <w:r w:rsidR="00096B0F" w:rsidDel="00F14CEA">
                <w:rPr>
                  <w:noProof/>
                  <w:webHidden/>
                </w:rPr>
                <w:delText>50</w:delText>
              </w:r>
            </w:del>
          </w:ins>
          <w:ins w:id="335" w:author="Anca Bors" w:date="2024-03-08T14:04:00Z" w16du:dateUtc="2024-03-08T12:04:00Z">
            <w:del w:id="336" w:author="Stare Civila LERESTI" w:date="2024-06-17T11:46:00Z" w16du:dateUtc="2024-06-17T08:46:00Z">
              <w:r w:rsidR="00972BEC" w:rsidDel="00F14CEA">
                <w:rPr>
                  <w:noProof/>
                  <w:webHidden/>
                </w:rPr>
                <w:delText>50</w:delText>
              </w:r>
            </w:del>
          </w:ins>
          <w:del w:id="337" w:author="Stare Civila LERESTI" w:date="2024-06-17T11:46:00Z" w16du:dateUtc="2024-06-17T08:46:00Z">
            <w:r w:rsidR="00A955C4" w:rsidDel="00F14CEA">
              <w:rPr>
                <w:noProof/>
                <w:webHidden/>
              </w:rPr>
              <w:delText>47</w:delText>
            </w:r>
          </w:del>
          <w:r w:rsidR="00A955C4">
            <w:rPr>
              <w:noProof/>
              <w:webHidden/>
            </w:rPr>
            <w:fldChar w:fldCharType="end"/>
          </w:r>
          <w:r>
            <w:rPr>
              <w:noProof/>
            </w:rPr>
            <w:fldChar w:fldCharType="end"/>
          </w:r>
        </w:p>
        <w:p w14:paraId="5D16F884" w14:textId="6407704A" w:rsidR="00A955C4" w:rsidRDefault="00000000" w:rsidP="00141493">
          <w:pPr>
            <w:pStyle w:val="Cuprins3"/>
            <w:rPr>
              <w:rFonts w:eastAsiaTheme="minorEastAsia"/>
              <w:noProof/>
              <w:kern w:val="2"/>
              <w:lang w:eastAsia="ro-RO"/>
              <w14:ligatures w14:val="standardContextual"/>
            </w:rPr>
          </w:pPr>
          <w:r>
            <w:lastRenderedPageBreak/>
            <w:fldChar w:fldCharType="begin"/>
          </w:r>
          <w:r>
            <w:instrText>HYPERLINK \l "_Toc159530810"</w:instrText>
          </w:r>
          <w:r>
            <w:fldChar w:fldCharType="separate"/>
          </w:r>
          <w:r w:rsidR="00A955C4" w:rsidRPr="00141C10">
            <w:rPr>
              <w:rStyle w:val="Hyperlink"/>
              <w:rFonts w:cstheme="minorHAnsi"/>
              <w:b/>
              <w:bCs/>
              <w:noProof/>
            </w:rPr>
            <w:t>Articolul 57 – Guvernanta corporativa</w:t>
          </w:r>
          <w:r w:rsidR="00A955C4">
            <w:rPr>
              <w:noProof/>
              <w:webHidden/>
            </w:rPr>
            <w:tab/>
          </w:r>
          <w:r w:rsidR="00A955C4">
            <w:rPr>
              <w:noProof/>
              <w:webHidden/>
            </w:rPr>
            <w:fldChar w:fldCharType="begin"/>
          </w:r>
          <w:r w:rsidR="00A955C4">
            <w:rPr>
              <w:noProof/>
              <w:webHidden/>
            </w:rPr>
            <w:instrText xml:space="preserve"> PAGEREF _Toc159530810 \h </w:instrText>
          </w:r>
          <w:r w:rsidR="00A955C4">
            <w:rPr>
              <w:noProof/>
              <w:webHidden/>
            </w:rPr>
          </w:r>
          <w:r w:rsidR="00A955C4">
            <w:rPr>
              <w:noProof/>
              <w:webHidden/>
            </w:rPr>
            <w:fldChar w:fldCharType="separate"/>
          </w:r>
          <w:ins w:id="338" w:author="Stare Civila LERESTI" w:date="2024-06-17T13:30:00Z" w16du:dateUtc="2024-06-17T10:30:00Z">
            <w:r w:rsidR="00214E6A">
              <w:rPr>
                <w:noProof/>
                <w:webHidden/>
              </w:rPr>
              <w:t>49</w:t>
            </w:r>
          </w:ins>
          <w:ins w:id="339" w:author="Radu Gabriel" w:date="2024-03-13T18:39:00Z" w16du:dateUtc="2024-03-13T16:39:00Z">
            <w:del w:id="340" w:author="Stare Civila LERESTI" w:date="2024-06-17T11:46:00Z" w16du:dateUtc="2024-06-17T08:46:00Z">
              <w:r w:rsidR="00096B0F" w:rsidDel="00F14CEA">
                <w:rPr>
                  <w:noProof/>
                  <w:webHidden/>
                </w:rPr>
                <w:delText>50</w:delText>
              </w:r>
            </w:del>
          </w:ins>
          <w:ins w:id="341" w:author="Anca Bors" w:date="2024-03-08T14:04:00Z" w16du:dateUtc="2024-03-08T12:04:00Z">
            <w:del w:id="342" w:author="Stare Civila LERESTI" w:date="2024-06-17T11:46:00Z" w16du:dateUtc="2024-06-17T08:46:00Z">
              <w:r w:rsidR="00972BEC" w:rsidDel="00F14CEA">
                <w:rPr>
                  <w:noProof/>
                  <w:webHidden/>
                </w:rPr>
                <w:delText>50</w:delText>
              </w:r>
            </w:del>
          </w:ins>
          <w:del w:id="343" w:author="Stare Civila LERESTI" w:date="2024-06-17T11:46:00Z" w16du:dateUtc="2024-06-17T08:46:00Z">
            <w:r w:rsidR="00A955C4" w:rsidDel="00F14CEA">
              <w:rPr>
                <w:noProof/>
                <w:webHidden/>
              </w:rPr>
              <w:delText>47</w:delText>
            </w:r>
          </w:del>
          <w:r w:rsidR="00A955C4">
            <w:rPr>
              <w:noProof/>
              <w:webHidden/>
            </w:rPr>
            <w:fldChar w:fldCharType="end"/>
          </w:r>
          <w:r>
            <w:rPr>
              <w:noProof/>
            </w:rPr>
            <w:fldChar w:fldCharType="end"/>
          </w:r>
        </w:p>
        <w:p w14:paraId="5548BEE3" w14:textId="17FECB03" w:rsidR="00A955C4" w:rsidRDefault="00000000" w:rsidP="00141493">
          <w:pPr>
            <w:pStyle w:val="Cuprins3"/>
            <w:rPr>
              <w:rFonts w:eastAsiaTheme="minorEastAsia"/>
              <w:noProof/>
              <w:kern w:val="2"/>
              <w:lang w:eastAsia="ro-RO"/>
              <w14:ligatures w14:val="standardContextual"/>
            </w:rPr>
          </w:pPr>
          <w:r>
            <w:fldChar w:fldCharType="begin"/>
          </w:r>
          <w:r>
            <w:instrText>HYPERLINK \l "_Toc159530811"</w:instrText>
          </w:r>
          <w:r>
            <w:fldChar w:fldCharType="separate"/>
          </w:r>
          <w:r w:rsidR="00A955C4" w:rsidRPr="00141C10">
            <w:rPr>
              <w:rStyle w:val="Hyperlink"/>
              <w:rFonts w:cstheme="minorHAnsi"/>
              <w:b/>
              <w:bCs/>
              <w:noProof/>
            </w:rPr>
            <w:t>Articolul 58 – Masuri de informare</w:t>
          </w:r>
          <w:r w:rsidR="00A955C4">
            <w:rPr>
              <w:noProof/>
              <w:webHidden/>
            </w:rPr>
            <w:tab/>
          </w:r>
          <w:r w:rsidR="00A955C4">
            <w:rPr>
              <w:noProof/>
              <w:webHidden/>
            </w:rPr>
            <w:fldChar w:fldCharType="begin"/>
          </w:r>
          <w:r w:rsidR="00A955C4">
            <w:rPr>
              <w:noProof/>
              <w:webHidden/>
            </w:rPr>
            <w:instrText xml:space="preserve"> PAGEREF _Toc159530811 \h </w:instrText>
          </w:r>
          <w:r w:rsidR="00A955C4">
            <w:rPr>
              <w:noProof/>
              <w:webHidden/>
            </w:rPr>
          </w:r>
          <w:r w:rsidR="00A955C4">
            <w:rPr>
              <w:noProof/>
              <w:webHidden/>
            </w:rPr>
            <w:fldChar w:fldCharType="separate"/>
          </w:r>
          <w:ins w:id="344" w:author="Stare Civila LERESTI" w:date="2024-06-17T13:30:00Z" w16du:dateUtc="2024-06-17T10:30:00Z">
            <w:r w:rsidR="00214E6A">
              <w:rPr>
                <w:noProof/>
                <w:webHidden/>
              </w:rPr>
              <w:t>49</w:t>
            </w:r>
          </w:ins>
          <w:ins w:id="345" w:author="Radu Gabriel" w:date="2024-03-13T18:39:00Z" w16du:dateUtc="2024-03-13T16:39:00Z">
            <w:del w:id="346" w:author="Stare Civila LERESTI" w:date="2024-06-17T11:46:00Z" w16du:dateUtc="2024-06-17T08:46:00Z">
              <w:r w:rsidR="00096B0F" w:rsidDel="00F14CEA">
                <w:rPr>
                  <w:noProof/>
                  <w:webHidden/>
                </w:rPr>
                <w:delText>50</w:delText>
              </w:r>
            </w:del>
          </w:ins>
          <w:ins w:id="347" w:author="Anca Bors" w:date="2024-03-08T14:04:00Z" w16du:dateUtc="2024-03-08T12:04:00Z">
            <w:del w:id="348" w:author="Stare Civila LERESTI" w:date="2024-06-17T11:46:00Z" w16du:dateUtc="2024-06-17T08:46:00Z">
              <w:r w:rsidR="00972BEC" w:rsidDel="00F14CEA">
                <w:rPr>
                  <w:noProof/>
                  <w:webHidden/>
                </w:rPr>
                <w:delText>50</w:delText>
              </w:r>
            </w:del>
          </w:ins>
          <w:del w:id="349" w:author="Stare Civila LERESTI" w:date="2024-06-17T11:46:00Z" w16du:dateUtc="2024-06-17T08:46:00Z">
            <w:r w:rsidR="00A955C4" w:rsidDel="00F14CEA">
              <w:rPr>
                <w:noProof/>
                <w:webHidden/>
              </w:rPr>
              <w:delText>47</w:delText>
            </w:r>
          </w:del>
          <w:r w:rsidR="00A955C4">
            <w:rPr>
              <w:noProof/>
              <w:webHidden/>
            </w:rPr>
            <w:fldChar w:fldCharType="end"/>
          </w:r>
          <w:r>
            <w:rPr>
              <w:noProof/>
            </w:rPr>
            <w:fldChar w:fldCharType="end"/>
          </w:r>
        </w:p>
        <w:p w14:paraId="62CFE99F" w14:textId="4B069703" w:rsidR="00A955C4" w:rsidRDefault="00000000" w:rsidP="00141493">
          <w:pPr>
            <w:pStyle w:val="Cuprins3"/>
            <w:rPr>
              <w:rFonts w:eastAsiaTheme="minorEastAsia"/>
              <w:noProof/>
              <w:kern w:val="2"/>
              <w:lang w:eastAsia="ro-RO"/>
              <w14:ligatures w14:val="standardContextual"/>
            </w:rPr>
          </w:pPr>
          <w:r>
            <w:fldChar w:fldCharType="begin"/>
          </w:r>
          <w:r>
            <w:instrText>HYPERLINK \l "_Toc159530812"</w:instrText>
          </w:r>
          <w:r>
            <w:fldChar w:fldCharType="separate"/>
          </w:r>
          <w:r w:rsidR="00A955C4" w:rsidRPr="00141C10">
            <w:rPr>
              <w:rStyle w:val="Hyperlink"/>
              <w:rFonts w:cstheme="minorHAnsi"/>
              <w:b/>
              <w:bCs/>
              <w:noProof/>
            </w:rPr>
            <w:t>Articolul 59 – Protecția datelor, confidențialitate</w:t>
          </w:r>
          <w:r w:rsidR="00A955C4">
            <w:rPr>
              <w:noProof/>
              <w:webHidden/>
            </w:rPr>
            <w:tab/>
          </w:r>
          <w:r w:rsidR="00A955C4">
            <w:rPr>
              <w:noProof/>
              <w:webHidden/>
            </w:rPr>
            <w:fldChar w:fldCharType="begin"/>
          </w:r>
          <w:r w:rsidR="00A955C4">
            <w:rPr>
              <w:noProof/>
              <w:webHidden/>
            </w:rPr>
            <w:instrText xml:space="preserve"> PAGEREF _Toc159530812 \h </w:instrText>
          </w:r>
          <w:r w:rsidR="00A955C4">
            <w:rPr>
              <w:noProof/>
              <w:webHidden/>
            </w:rPr>
          </w:r>
          <w:r w:rsidR="00A955C4">
            <w:rPr>
              <w:noProof/>
              <w:webHidden/>
            </w:rPr>
            <w:fldChar w:fldCharType="separate"/>
          </w:r>
          <w:ins w:id="350" w:author="Stare Civila LERESTI" w:date="2024-06-17T13:30:00Z" w16du:dateUtc="2024-06-17T10:30:00Z">
            <w:r w:rsidR="00214E6A">
              <w:rPr>
                <w:noProof/>
                <w:webHidden/>
              </w:rPr>
              <w:t>49</w:t>
            </w:r>
          </w:ins>
          <w:ins w:id="351" w:author="Radu Gabriel" w:date="2024-03-13T18:39:00Z" w16du:dateUtc="2024-03-13T16:39:00Z">
            <w:del w:id="352" w:author="Stare Civila LERESTI" w:date="2024-06-17T11:46:00Z" w16du:dateUtc="2024-06-17T08:46:00Z">
              <w:r w:rsidR="00096B0F" w:rsidDel="00F14CEA">
                <w:rPr>
                  <w:noProof/>
                  <w:webHidden/>
                </w:rPr>
                <w:delText>50</w:delText>
              </w:r>
            </w:del>
          </w:ins>
          <w:ins w:id="353" w:author="Anca Bors" w:date="2024-03-08T14:04:00Z" w16du:dateUtc="2024-03-08T12:04:00Z">
            <w:del w:id="354" w:author="Stare Civila LERESTI" w:date="2024-06-17T11:46:00Z" w16du:dateUtc="2024-06-17T08:46:00Z">
              <w:r w:rsidR="00972BEC" w:rsidDel="00F14CEA">
                <w:rPr>
                  <w:noProof/>
                  <w:webHidden/>
                </w:rPr>
                <w:delText>50</w:delText>
              </w:r>
            </w:del>
          </w:ins>
          <w:del w:id="355" w:author="Stare Civila LERESTI" w:date="2024-06-17T11:46:00Z" w16du:dateUtc="2024-06-17T08:46:00Z">
            <w:r w:rsidR="00A955C4" w:rsidDel="00F14CEA">
              <w:rPr>
                <w:noProof/>
                <w:webHidden/>
              </w:rPr>
              <w:delText>48</w:delText>
            </w:r>
          </w:del>
          <w:r w:rsidR="00A955C4">
            <w:rPr>
              <w:noProof/>
              <w:webHidden/>
            </w:rPr>
            <w:fldChar w:fldCharType="end"/>
          </w:r>
          <w:r>
            <w:rPr>
              <w:noProof/>
            </w:rPr>
            <w:fldChar w:fldCharType="end"/>
          </w:r>
        </w:p>
        <w:p w14:paraId="5D426CD3" w14:textId="555F595E" w:rsidR="00A955C4" w:rsidRDefault="00000000" w:rsidP="00141493">
          <w:pPr>
            <w:pStyle w:val="Cuprins3"/>
            <w:rPr>
              <w:rFonts w:eastAsiaTheme="minorEastAsia"/>
              <w:noProof/>
              <w:kern w:val="2"/>
              <w:lang w:eastAsia="ro-RO"/>
              <w14:ligatures w14:val="standardContextual"/>
            </w:rPr>
          </w:pPr>
          <w:r>
            <w:fldChar w:fldCharType="begin"/>
          </w:r>
          <w:r>
            <w:instrText>HYPERLINK \l "_Toc159530813"</w:instrText>
          </w:r>
          <w:r>
            <w:fldChar w:fldCharType="separate"/>
          </w:r>
          <w:r w:rsidR="00A955C4" w:rsidRPr="00141C10">
            <w:rPr>
              <w:rStyle w:val="Hyperlink"/>
              <w:rFonts w:cstheme="minorHAnsi"/>
              <w:b/>
              <w:bCs/>
              <w:noProof/>
            </w:rPr>
            <w:t>Articolul 60 – Înregistrări legate de furnizarea serviciului</w:t>
          </w:r>
          <w:r w:rsidR="00A955C4">
            <w:rPr>
              <w:noProof/>
              <w:webHidden/>
            </w:rPr>
            <w:tab/>
          </w:r>
          <w:r w:rsidR="00A955C4">
            <w:rPr>
              <w:noProof/>
              <w:webHidden/>
            </w:rPr>
            <w:fldChar w:fldCharType="begin"/>
          </w:r>
          <w:r w:rsidR="00A955C4">
            <w:rPr>
              <w:noProof/>
              <w:webHidden/>
            </w:rPr>
            <w:instrText xml:space="preserve"> PAGEREF _Toc159530813 \h </w:instrText>
          </w:r>
          <w:r w:rsidR="00A955C4">
            <w:rPr>
              <w:noProof/>
              <w:webHidden/>
            </w:rPr>
          </w:r>
          <w:r w:rsidR="00A955C4">
            <w:rPr>
              <w:noProof/>
              <w:webHidden/>
            </w:rPr>
            <w:fldChar w:fldCharType="separate"/>
          </w:r>
          <w:ins w:id="356" w:author="Stare Civila LERESTI" w:date="2024-06-17T13:30:00Z" w16du:dateUtc="2024-06-17T10:30:00Z">
            <w:r w:rsidR="00214E6A">
              <w:rPr>
                <w:noProof/>
                <w:webHidden/>
              </w:rPr>
              <w:t>49</w:t>
            </w:r>
          </w:ins>
          <w:ins w:id="357" w:author="Radu Gabriel" w:date="2024-03-13T18:39:00Z" w16du:dateUtc="2024-03-13T16:39:00Z">
            <w:del w:id="358" w:author="Stare Civila LERESTI" w:date="2024-06-17T11:46:00Z" w16du:dateUtc="2024-06-17T08:46:00Z">
              <w:r w:rsidR="00096B0F" w:rsidDel="00F14CEA">
                <w:rPr>
                  <w:noProof/>
                  <w:webHidden/>
                </w:rPr>
                <w:delText>50</w:delText>
              </w:r>
            </w:del>
          </w:ins>
          <w:ins w:id="359" w:author="Anca Bors" w:date="2024-03-08T14:04:00Z" w16du:dateUtc="2024-03-08T12:04:00Z">
            <w:del w:id="360" w:author="Stare Civila LERESTI" w:date="2024-06-17T11:46:00Z" w16du:dateUtc="2024-06-17T08:46:00Z">
              <w:r w:rsidR="00972BEC" w:rsidDel="00F14CEA">
                <w:rPr>
                  <w:noProof/>
                  <w:webHidden/>
                </w:rPr>
                <w:delText>50</w:delText>
              </w:r>
            </w:del>
          </w:ins>
          <w:del w:id="361" w:author="Stare Civila LERESTI" w:date="2024-06-17T11:46:00Z" w16du:dateUtc="2024-06-17T08:46:00Z">
            <w:r w:rsidR="00A955C4" w:rsidDel="00F14CEA">
              <w:rPr>
                <w:noProof/>
                <w:webHidden/>
              </w:rPr>
              <w:delText>48</w:delText>
            </w:r>
          </w:del>
          <w:r w:rsidR="00A955C4">
            <w:rPr>
              <w:noProof/>
              <w:webHidden/>
            </w:rPr>
            <w:fldChar w:fldCharType="end"/>
          </w:r>
          <w:r>
            <w:rPr>
              <w:noProof/>
            </w:rPr>
            <w:fldChar w:fldCharType="end"/>
          </w:r>
        </w:p>
        <w:p w14:paraId="5855C25A" w14:textId="47CDC6A9" w:rsidR="00A955C4" w:rsidRDefault="00000000" w:rsidP="00A955C4">
          <w:pPr>
            <w:pStyle w:val="Cuprins1"/>
            <w:rPr>
              <w:rFonts w:eastAsiaTheme="minorEastAsia"/>
              <w:noProof/>
              <w:kern w:val="2"/>
              <w:lang w:eastAsia="ro-RO"/>
              <w14:ligatures w14:val="standardContextual"/>
            </w:rPr>
          </w:pPr>
          <w:r>
            <w:fldChar w:fldCharType="begin"/>
          </w:r>
          <w:r>
            <w:instrText>HYPERLINK \l "_Toc159530814"</w:instrText>
          </w:r>
          <w:r>
            <w:fldChar w:fldCharType="separate"/>
          </w:r>
          <w:r w:rsidR="00A955C4" w:rsidRPr="00141C10">
            <w:rPr>
              <w:rStyle w:val="Hyperlink"/>
              <w:rFonts w:eastAsiaTheme="majorEastAsia" w:cstheme="minorHAnsi"/>
              <w:b/>
              <w:bCs/>
              <w:noProof/>
            </w:rPr>
            <w:t>TITLUL V – DISPOZITII FINALE</w:t>
          </w:r>
          <w:r w:rsidR="00A955C4">
            <w:rPr>
              <w:noProof/>
              <w:webHidden/>
            </w:rPr>
            <w:tab/>
          </w:r>
          <w:r w:rsidR="00A955C4">
            <w:rPr>
              <w:noProof/>
              <w:webHidden/>
            </w:rPr>
            <w:fldChar w:fldCharType="begin"/>
          </w:r>
          <w:r w:rsidR="00A955C4">
            <w:rPr>
              <w:noProof/>
              <w:webHidden/>
            </w:rPr>
            <w:instrText xml:space="preserve"> PAGEREF _Toc159530814 \h </w:instrText>
          </w:r>
          <w:r w:rsidR="00A955C4">
            <w:rPr>
              <w:noProof/>
              <w:webHidden/>
            </w:rPr>
          </w:r>
          <w:r w:rsidR="00A955C4">
            <w:rPr>
              <w:noProof/>
              <w:webHidden/>
            </w:rPr>
            <w:fldChar w:fldCharType="separate"/>
          </w:r>
          <w:ins w:id="362" w:author="Stare Civila LERESTI" w:date="2024-06-17T13:30:00Z" w16du:dateUtc="2024-06-17T10:30:00Z">
            <w:r w:rsidR="00214E6A">
              <w:rPr>
                <w:noProof/>
                <w:webHidden/>
              </w:rPr>
              <w:t>51</w:t>
            </w:r>
          </w:ins>
          <w:ins w:id="363" w:author="Radu Gabriel" w:date="2024-03-13T18:39:00Z" w16du:dateUtc="2024-03-13T16:39:00Z">
            <w:del w:id="364" w:author="Stare Civila LERESTI" w:date="2024-06-17T11:46:00Z" w16du:dateUtc="2024-06-17T08:46:00Z">
              <w:r w:rsidR="00096B0F" w:rsidDel="00F14CEA">
                <w:rPr>
                  <w:noProof/>
                  <w:webHidden/>
                </w:rPr>
                <w:delText>52</w:delText>
              </w:r>
            </w:del>
          </w:ins>
          <w:ins w:id="365" w:author="Anca Bors" w:date="2024-03-08T14:04:00Z" w16du:dateUtc="2024-03-08T12:04:00Z">
            <w:del w:id="366" w:author="Stare Civila LERESTI" w:date="2024-06-17T11:46:00Z" w16du:dateUtc="2024-06-17T08:46:00Z">
              <w:r w:rsidR="00972BEC" w:rsidDel="00F14CEA">
                <w:rPr>
                  <w:noProof/>
                  <w:webHidden/>
                </w:rPr>
                <w:delText>52</w:delText>
              </w:r>
            </w:del>
          </w:ins>
          <w:del w:id="367" w:author="Stare Civila LERESTI" w:date="2024-06-17T11:46:00Z" w16du:dateUtc="2024-06-17T08:46:00Z">
            <w:r w:rsidR="00A955C4" w:rsidDel="00F14CEA">
              <w:rPr>
                <w:noProof/>
                <w:webHidden/>
              </w:rPr>
              <w:delText>48</w:delText>
            </w:r>
          </w:del>
          <w:r w:rsidR="00A955C4">
            <w:rPr>
              <w:noProof/>
              <w:webHidden/>
            </w:rPr>
            <w:fldChar w:fldCharType="end"/>
          </w:r>
          <w:r>
            <w:rPr>
              <w:noProof/>
            </w:rPr>
            <w:fldChar w:fldCharType="end"/>
          </w:r>
        </w:p>
        <w:p w14:paraId="6D0DDF84" w14:textId="25F0DA89" w:rsidR="00A955C4" w:rsidRDefault="00000000" w:rsidP="00A955C4">
          <w:pPr>
            <w:pStyle w:val="Cuprins2"/>
            <w:tabs>
              <w:tab w:val="right" w:leader="dot" w:pos="9019"/>
            </w:tabs>
            <w:rPr>
              <w:rFonts w:eastAsiaTheme="minorEastAsia"/>
              <w:noProof/>
              <w:kern w:val="2"/>
              <w:lang w:eastAsia="ro-RO"/>
              <w14:ligatures w14:val="standardContextual"/>
            </w:rPr>
          </w:pPr>
          <w:r>
            <w:fldChar w:fldCharType="begin"/>
          </w:r>
          <w:r>
            <w:instrText>HYPERLINK \l "_Toc159530815"</w:instrText>
          </w:r>
          <w:r>
            <w:fldChar w:fldCharType="separate"/>
          </w:r>
          <w:r w:rsidR="00A955C4" w:rsidRPr="00141C10">
            <w:rPr>
              <w:rStyle w:val="Hyperlink"/>
              <w:rFonts w:eastAsiaTheme="majorEastAsia" w:cstheme="minorHAnsi"/>
              <w:b/>
              <w:bCs/>
              <w:noProof/>
            </w:rPr>
            <w:t>CAPITOLUL I - DURATA PREZENTULUI CONTRACT DE DELEGARE</w:t>
          </w:r>
          <w:r w:rsidR="00A955C4">
            <w:rPr>
              <w:noProof/>
              <w:webHidden/>
            </w:rPr>
            <w:tab/>
          </w:r>
          <w:r w:rsidR="00A955C4">
            <w:rPr>
              <w:noProof/>
              <w:webHidden/>
            </w:rPr>
            <w:fldChar w:fldCharType="begin"/>
          </w:r>
          <w:r w:rsidR="00A955C4">
            <w:rPr>
              <w:noProof/>
              <w:webHidden/>
            </w:rPr>
            <w:instrText xml:space="preserve"> PAGEREF _Toc159530815 \h </w:instrText>
          </w:r>
          <w:r w:rsidR="00A955C4">
            <w:rPr>
              <w:noProof/>
              <w:webHidden/>
            </w:rPr>
          </w:r>
          <w:r w:rsidR="00A955C4">
            <w:rPr>
              <w:noProof/>
              <w:webHidden/>
            </w:rPr>
            <w:fldChar w:fldCharType="separate"/>
          </w:r>
          <w:ins w:id="368" w:author="Stare Civila LERESTI" w:date="2024-06-17T13:30:00Z" w16du:dateUtc="2024-06-17T10:30:00Z">
            <w:r w:rsidR="00214E6A">
              <w:rPr>
                <w:noProof/>
                <w:webHidden/>
              </w:rPr>
              <w:t>51</w:t>
            </w:r>
          </w:ins>
          <w:ins w:id="369" w:author="Radu Gabriel" w:date="2024-03-13T18:39:00Z" w16du:dateUtc="2024-03-13T16:39:00Z">
            <w:del w:id="370" w:author="Stare Civila LERESTI" w:date="2024-06-17T11:46:00Z" w16du:dateUtc="2024-06-17T08:46:00Z">
              <w:r w:rsidR="00096B0F" w:rsidDel="00F14CEA">
                <w:rPr>
                  <w:noProof/>
                  <w:webHidden/>
                </w:rPr>
                <w:delText>52</w:delText>
              </w:r>
            </w:del>
          </w:ins>
          <w:ins w:id="371" w:author="Anca Bors" w:date="2024-03-08T14:04:00Z" w16du:dateUtc="2024-03-08T12:04:00Z">
            <w:del w:id="372" w:author="Stare Civila LERESTI" w:date="2024-06-17T11:46:00Z" w16du:dateUtc="2024-06-17T08:46:00Z">
              <w:r w:rsidR="00972BEC" w:rsidDel="00F14CEA">
                <w:rPr>
                  <w:noProof/>
                  <w:webHidden/>
                </w:rPr>
                <w:delText>52</w:delText>
              </w:r>
            </w:del>
          </w:ins>
          <w:del w:id="373" w:author="Stare Civila LERESTI" w:date="2024-06-17T11:46:00Z" w16du:dateUtc="2024-06-17T08:46:00Z">
            <w:r w:rsidR="00A955C4" w:rsidDel="00F14CEA">
              <w:rPr>
                <w:noProof/>
                <w:webHidden/>
              </w:rPr>
              <w:delText>48</w:delText>
            </w:r>
          </w:del>
          <w:r w:rsidR="00A955C4">
            <w:rPr>
              <w:noProof/>
              <w:webHidden/>
            </w:rPr>
            <w:fldChar w:fldCharType="end"/>
          </w:r>
          <w:r>
            <w:rPr>
              <w:noProof/>
            </w:rPr>
            <w:fldChar w:fldCharType="end"/>
          </w:r>
        </w:p>
        <w:p w14:paraId="4844CF93" w14:textId="27AFA7C6" w:rsidR="00A955C4" w:rsidRDefault="00000000" w:rsidP="00141493">
          <w:pPr>
            <w:pStyle w:val="Cuprins3"/>
            <w:rPr>
              <w:rFonts w:eastAsiaTheme="minorEastAsia"/>
              <w:noProof/>
              <w:kern w:val="2"/>
              <w:lang w:eastAsia="ro-RO"/>
              <w14:ligatures w14:val="standardContextual"/>
            </w:rPr>
          </w:pPr>
          <w:r>
            <w:fldChar w:fldCharType="begin"/>
          </w:r>
          <w:r>
            <w:instrText>HYPERLINK \l "_Toc159530816"</w:instrText>
          </w:r>
          <w:r>
            <w:fldChar w:fldCharType="separate"/>
          </w:r>
          <w:r w:rsidR="00A955C4" w:rsidRPr="00141C10">
            <w:rPr>
              <w:rStyle w:val="Hyperlink"/>
              <w:rFonts w:cstheme="minorHAnsi"/>
              <w:b/>
              <w:bCs/>
              <w:noProof/>
            </w:rPr>
            <w:t>Articolul 61 — Data Intrării în Vigoare si Condiții</w:t>
          </w:r>
          <w:r w:rsidR="00A955C4">
            <w:rPr>
              <w:noProof/>
              <w:webHidden/>
            </w:rPr>
            <w:tab/>
          </w:r>
          <w:r w:rsidR="00A955C4">
            <w:rPr>
              <w:noProof/>
              <w:webHidden/>
            </w:rPr>
            <w:fldChar w:fldCharType="begin"/>
          </w:r>
          <w:r w:rsidR="00A955C4">
            <w:rPr>
              <w:noProof/>
              <w:webHidden/>
            </w:rPr>
            <w:instrText xml:space="preserve"> PAGEREF _Toc159530816 \h </w:instrText>
          </w:r>
          <w:r w:rsidR="00A955C4">
            <w:rPr>
              <w:noProof/>
              <w:webHidden/>
            </w:rPr>
          </w:r>
          <w:r w:rsidR="00A955C4">
            <w:rPr>
              <w:noProof/>
              <w:webHidden/>
            </w:rPr>
            <w:fldChar w:fldCharType="separate"/>
          </w:r>
          <w:ins w:id="374" w:author="Stare Civila LERESTI" w:date="2024-06-17T13:30:00Z" w16du:dateUtc="2024-06-17T10:30:00Z">
            <w:r w:rsidR="00214E6A">
              <w:rPr>
                <w:noProof/>
                <w:webHidden/>
              </w:rPr>
              <w:t>51</w:t>
            </w:r>
          </w:ins>
          <w:ins w:id="375" w:author="Radu Gabriel" w:date="2024-03-13T18:39:00Z" w16du:dateUtc="2024-03-13T16:39:00Z">
            <w:del w:id="376" w:author="Stare Civila LERESTI" w:date="2024-06-17T11:46:00Z" w16du:dateUtc="2024-06-17T08:46:00Z">
              <w:r w:rsidR="00096B0F" w:rsidDel="00F14CEA">
                <w:rPr>
                  <w:noProof/>
                  <w:webHidden/>
                </w:rPr>
                <w:delText>52</w:delText>
              </w:r>
            </w:del>
          </w:ins>
          <w:ins w:id="377" w:author="Anca Bors" w:date="2024-03-08T14:04:00Z" w16du:dateUtc="2024-03-08T12:04:00Z">
            <w:del w:id="378" w:author="Stare Civila LERESTI" w:date="2024-06-17T11:46:00Z" w16du:dateUtc="2024-06-17T08:46:00Z">
              <w:r w:rsidR="00972BEC" w:rsidDel="00F14CEA">
                <w:rPr>
                  <w:noProof/>
                  <w:webHidden/>
                </w:rPr>
                <w:delText>52</w:delText>
              </w:r>
            </w:del>
          </w:ins>
          <w:del w:id="379" w:author="Stare Civila LERESTI" w:date="2024-06-17T11:46:00Z" w16du:dateUtc="2024-06-17T08:46:00Z">
            <w:r w:rsidR="00A955C4" w:rsidDel="00F14CEA">
              <w:rPr>
                <w:noProof/>
                <w:webHidden/>
              </w:rPr>
              <w:delText>48</w:delText>
            </w:r>
          </w:del>
          <w:r w:rsidR="00A955C4">
            <w:rPr>
              <w:noProof/>
              <w:webHidden/>
            </w:rPr>
            <w:fldChar w:fldCharType="end"/>
          </w:r>
          <w:r>
            <w:rPr>
              <w:noProof/>
            </w:rPr>
            <w:fldChar w:fldCharType="end"/>
          </w:r>
        </w:p>
        <w:p w14:paraId="12DC27BA" w14:textId="36FD84DB" w:rsidR="00A955C4" w:rsidRDefault="00000000" w:rsidP="00141493">
          <w:pPr>
            <w:pStyle w:val="Cuprins3"/>
            <w:rPr>
              <w:rFonts w:eastAsiaTheme="minorEastAsia"/>
              <w:noProof/>
              <w:kern w:val="2"/>
              <w:lang w:eastAsia="ro-RO"/>
              <w14:ligatures w14:val="standardContextual"/>
            </w:rPr>
          </w:pPr>
          <w:r>
            <w:fldChar w:fldCharType="begin"/>
          </w:r>
          <w:r>
            <w:instrText>HYPERLINK \l "_Toc159530817"</w:instrText>
          </w:r>
          <w:r>
            <w:fldChar w:fldCharType="separate"/>
          </w:r>
          <w:r w:rsidR="00A955C4" w:rsidRPr="00141C10">
            <w:rPr>
              <w:rStyle w:val="Hyperlink"/>
              <w:rFonts w:cstheme="minorHAnsi"/>
              <w:b/>
              <w:bCs/>
              <w:noProof/>
            </w:rPr>
            <w:t>Articolul 62 — Durata Contractului</w:t>
          </w:r>
          <w:r w:rsidR="00A955C4">
            <w:rPr>
              <w:noProof/>
              <w:webHidden/>
            </w:rPr>
            <w:tab/>
          </w:r>
          <w:r w:rsidR="00A955C4">
            <w:rPr>
              <w:noProof/>
              <w:webHidden/>
            </w:rPr>
            <w:fldChar w:fldCharType="begin"/>
          </w:r>
          <w:r w:rsidR="00A955C4">
            <w:rPr>
              <w:noProof/>
              <w:webHidden/>
            </w:rPr>
            <w:instrText xml:space="preserve"> PAGEREF _Toc159530817 \h </w:instrText>
          </w:r>
          <w:r w:rsidR="00A955C4">
            <w:rPr>
              <w:noProof/>
              <w:webHidden/>
            </w:rPr>
          </w:r>
          <w:r w:rsidR="00A955C4">
            <w:rPr>
              <w:noProof/>
              <w:webHidden/>
            </w:rPr>
            <w:fldChar w:fldCharType="separate"/>
          </w:r>
          <w:ins w:id="380" w:author="Stare Civila LERESTI" w:date="2024-06-17T13:30:00Z" w16du:dateUtc="2024-06-17T10:30:00Z">
            <w:r w:rsidR="00214E6A">
              <w:rPr>
                <w:noProof/>
                <w:webHidden/>
              </w:rPr>
              <w:t>51</w:t>
            </w:r>
          </w:ins>
          <w:ins w:id="381" w:author="Radu Gabriel" w:date="2024-03-13T18:39:00Z" w16du:dateUtc="2024-03-13T16:39:00Z">
            <w:del w:id="382" w:author="Stare Civila LERESTI" w:date="2024-06-17T11:46:00Z" w16du:dateUtc="2024-06-17T08:46:00Z">
              <w:r w:rsidR="00096B0F" w:rsidDel="00F14CEA">
                <w:rPr>
                  <w:noProof/>
                  <w:webHidden/>
                </w:rPr>
                <w:delText>52</w:delText>
              </w:r>
            </w:del>
          </w:ins>
          <w:ins w:id="383" w:author="Anca Bors" w:date="2024-03-08T14:04:00Z" w16du:dateUtc="2024-03-08T12:04:00Z">
            <w:del w:id="384" w:author="Stare Civila LERESTI" w:date="2024-06-17T11:46:00Z" w16du:dateUtc="2024-06-17T08:46:00Z">
              <w:r w:rsidR="00972BEC" w:rsidDel="00F14CEA">
                <w:rPr>
                  <w:noProof/>
                  <w:webHidden/>
                </w:rPr>
                <w:delText>52</w:delText>
              </w:r>
            </w:del>
          </w:ins>
          <w:del w:id="385" w:author="Stare Civila LERESTI" w:date="2024-06-17T11:46:00Z" w16du:dateUtc="2024-06-17T08:46:00Z">
            <w:r w:rsidR="00A955C4" w:rsidDel="00F14CEA">
              <w:rPr>
                <w:noProof/>
                <w:webHidden/>
              </w:rPr>
              <w:delText>48</w:delText>
            </w:r>
          </w:del>
          <w:r w:rsidR="00A955C4">
            <w:rPr>
              <w:noProof/>
              <w:webHidden/>
            </w:rPr>
            <w:fldChar w:fldCharType="end"/>
          </w:r>
          <w:r>
            <w:rPr>
              <w:noProof/>
            </w:rPr>
            <w:fldChar w:fldCharType="end"/>
          </w:r>
        </w:p>
        <w:p w14:paraId="22ECBE93" w14:textId="13375904" w:rsidR="00A955C4" w:rsidRDefault="00000000" w:rsidP="00141493">
          <w:pPr>
            <w:pStyle w:val="Cuprins3"/>
            <w:rPr>
              <w:rFonts w:eastAsiaTheme="minorEastAsia"/>
              <w:noProof/>
              <w:kern w:val="2"/>
              <w:lang w:eastAsia="ro-RO"/>
              <w14:ligatures w14:val="standardContextual"/>
            </w:rPr>
          </w:pPr>
          <w:r>
            <w:fldChar w:fldCharType="begin"/>
          </w:r>
          <w:r>
            <w:instrText>HYPERLINK \l "_Toc159530818"</w:instrText>
          </w:r>
          <w:r>
            <w:fldChar w:fldCharType="separate"/>
          </w:r>
          <w:r w:rsidR="00A955C4" w:rsidRPr="00141C10">
            <w:rPr>
              <w:rStyle w:val="Hyperlink"/>
              <w:rFonts w:cstheme="minorHAnsi"/>
              <w:b/>
              <w:bCs/>
              <w:noProof/>
            </w:rPr>
            <w:t>Articolul 63 — Prelungirea duratei prezentului Contract de Delegare</w:t>
          </w:r>
          <w:r w:rsidR="00A955C4">
            <w:rPr>
              <w:noProof/>
              <w:webHidden/>
            </w:rPr>
            <w:tab/>
          </w:r>
          <w:r w:rsidR="00A955C4">
            <w:rPr>
              <w:noProof/>
              <w:webHidden/>
            </w:rPr>
            <w:fldChar w:fldCharType="begin"/>
          </w:r>
          <w:r w:rsidR="00A955C4">
            <w:rPr>
              <w:noProof/>
              <w:webHidden/>
            </w:rPr>
            <w:instrText xml:space="preserve"> PAGEREF _Toc159530818 \h </w:instrText>
          </w:r>
          <w:r w:rsidR="00A955C4">
            <w:rPr>
              <w:noProof/>
              <w:webHidden/>
            </w:rPr>
          </w:r>
          <w:r w:rsidR="00A955C4">
            <w:rPr>
              <w:noProof/>
              <w:webHidden/>
            </w:rPr>
            <w:fldChar w:fldCharType="separate"/>
          </w:r>
          <w:ins w:id="386" w:author="Stare Civila LERESTI" w:date="2024-06-17T13:30:00Z" w16du:dateUtc="2024-06-17T10:30:00Z">
            <w:r w:rsidR="00214E6A">
              <w:rPr>
                <w:noProof/>
                <w:webHidden/>
              </w:rPr>
              <w:t>51</w:t>
            </w:r>
          </w:ins>
          <w:ins w:id="387" w:author="Radu Gabriel" w:date="2024-03-13T18:39:00Z" w16du:dateUtc="2024-03-13T16:39:00Z">
            <w:del w:id="388" w:author="Stare Civila LERESTI" w:date="2024-06-17T11:46:00Z" w16du:dateUtc="2024-06-17T08:46:00Z">
              <w:r w:rsidR="00096B0F" w:rsidDel="00F14CEA">
                <w:rPr>
                  <w:noProof/>
                  <w:webHidden/>
                </w:rPr>
                <w:delText>52</w:delText>
              </w:r>
            </w:del>
          </w:ins>
          <w:ins w:id="389" w:author="Anca Bors" w:date="2024-03-08T14:04:00Z" w16du:dateUtc="2024-03-08T12:04:00Z">
            <w:del w:id="390" w:author="Stare Civila LERESTI" w:date="2024-06-17T11:46:00Z" w16du:dateUtc="2024-06-17T08:46:00Z">
              <w:r w:rsidR="00972BEC" w:rsidDel="00F14CEA">
                <w:rPr>
                  <w:noProof/>
                  <w:webHidden/>
                </w:rPr>
                <w:delText>52</w:delText>
              </w:r>
            </w:del>
          </w:ins>
          <w:del w:id="391" w:author="Stare Civila LERESTI" w:date="2024-06-17T11:46:00Z" w16du:dateUtc="2024-06-17T08:46:00Z">
            <w:r w:rsidR="00A955C4" w:rsidDel="00F14CEA">
              <w:rPr>
                <w:noProof/>
                <w:webHidden/>
              </w:rPr>
              <w:delText>49</w:delText>
            </w:r>
          </w:del>
          <w:r w:rsidR="00A955C4">
            <w:rPr>
              <w:noProof/>
              <w:webHidden/>
            </w:rPr>
            <w:fldChar w:fldCharType="end"/>
          </w:r>
          <w:r>
            <w:rPr>
              <w:noProof/>
            </w:rPr>
            <w:fldChar w:fldCharType="end"/>
          </w:r>
        </w:p>
        <w:p w14:paraId="6F57C320" w14:textId="4639EDCF" w:rsidR="00A955C4" w:rsidRDefault="00000000" w:rsidP="00A955C4">
          <w:pPr>
            <w:pStyle w:val="Cuprins2"/>
            <w:tabs>
              <w:tab w:val="right" w:leader="dot" w:pos="9019"/>
            </w:tabs>
            <w:rPr>
              <w:rFonts w:eastAsiaTheme="minorEastAsia"/>
              <w:noProof/>
              <w:kern w:val="2"/>
              <w:lang w:eastAsia="ro-RO"/>
              <w14:ligatures w14:val="standardContextual"/>
            </w:rPr>
          </w:pPr>
          <w:r>
            <w:fldChar w:fldCharType="begin"/>
          </w:r>
          <w:r>
            <w:instrText>HYPERLINK \l "_Toc159530819"</w:instrText>
          </w:r>
          <w:r>
            <w:fldChar w:fldCharType="separate"/>
          </w:r>
          <w:r w:rsidR="00A955C4" w:rsidRPr="00141C10">
            <w:rPr>
              <w:rStyle w:val="Hyperlink"/>
              <w:rFonts w:eastAsiaTheme="majorEastAsia" w:cstheme="minorHAnsi"/>
              <w:b/>
              <w:bCs/>
              <w:noProof/>
            </w:rPr>
            <w:t>CAPITOLUL II – ÎNCETAREA PREZENTULUI CONTRACT DE DELEGARE</w:t>
          </w:r>
          <w:r w:rsidR="00A955C4">
            <w:rPr>
              <w:noProof/>
              <w:webHidden/>
            </w:rPr>
            <w:tab/>
          </w:r>
          <w:r w:rsidR="00A955C4">
            <w:rPr>
              <w:noProof/>
              <w:webHidden/>
            </w:rPr>
            <w:fldChar w:fldCharType="begin"/>
          </w:r>
          <w:r w:rsidR="00A955C4">
            <w:rPr>
              <w:noProof/>
              <w:webHidden/>
            </w:rPr>
            <w:instrText xml:space="preserve"> PAGEREF _Toc159530819 \h </w:instrText>
          </w:r>
          <w:r w:rsidR="00A955C4">
            <w:rPr>
              <w:noProof/>
              <w:webHidden/>
            </w:rPr>
          </w:r>
          <w:r w:rsidR="00A955C4">
            <w:rPr>
              <w:noProof/>
              <w:webHidden/>
            </w:rPr>
            <w:fldChar w:fldCharType="separate"/>
          </w:r>
          <w:ins w:id="392" w:author="Stare Civila LERESTI" w:date="2024-06-17T13:30:00Z" w16du:dateUtc="2024-06-17T10:30:00Z">
            <w:r w:rsidR="00214E6A">
              <w:rPr>
                <w:noProof/>
                <w:webHidden/>
              </w:rPr>
              <w:t>52</w:t>
            </w:r>
          </w:ins>
          <w:ins w:id="393" w:author="Radu Gabriel" w:date="2024-03-13T18:39:00Z" w16du:dateUtc="2024-03-13T16:39:00Z">
            <w:del w:id="394" w:author="Stare Civila LERESTI" w:date="2024-06-17T11:46:00Z" w16du:dateUtc="2024-06-17T08:46:00Z">
              <w:r w:rsidR="00096B0F" w:rsidDel="00F14CEA">
                <w:rPr>
                  <w:noProof/>
                  <w:webHidden/>
                </w:rPr>
                <w:delText>53</w:delText>
              </w:r>
            </w:del>
          </w:ins>
          <w:ins w:id="395" w:author="Anca Bors" w:date="2024-03-08T14:04:00Z" w16du:dateUtc="2024-03-08T12:04:00Z">
            <w:del w:id="396" w:author="Stare Civila LERESTI" w:date="2024-06-17T11:46:00Z" w16du:dateUtc="2024-06-17T08:46:00Z">
              <w:r w:rsidR="00972BEC" w:rsidDel="00F14CEA">
                <w:rPr>
                  <w:noProof/>
                  <w:webHidden/>
                </w:rPr>
                <w:delText>53</w:delText>
              </w:r>
            </w:del>
          </w:ins>
          <w:del w:id="397" w:author="Stare Civila LERESTI" w:date="2024-06-17T11:46:00Z" w16du:dateUtc="2024-06-17T08:46:00Z">
            <w:r w:rsidR="00A955C4" w:rsidDel="00F14CEA">
              <w:rPr>
                <w:noProof/>
                <w:webHidden/>
              </w:rPr>
              <w:delText>49</w:delText>
            </w:r>
          </w:del>
          <w:r w:rsidR="00A955C4">
            <w:rPr>
              <w:noProof/>
              <w:webHidden/>
            </w:rPr>
            <w:fldChar w:fldCharType="end"/>
          </w:r>
          <w:r>
            <w:rPr>
              <w:noProof/>
            </w:rPr>
            <w:fldChar w:fldCharType="end"/>
          </w:r>
        </w:p>
        <w:p w14:paraId="14E58589" w14:textId="378F492D" w:rsidR="00A955C4" w:rsidRDefault="00000000" w:rsidP="00141493">
          <w:pPr>
            <w:pStyle w:val="Cuprins3"/>
            <w:rPr>
              <w:rFonts w:eastAsiaTheme="minorEastAsia"/>
              <w:noProof/>
              <w:kern w:val="2"/>
              <w:lang w:eastAsia="ro-RO"/>
              <w14:ligatures w14:val="standardContextual"/>
            </w:rPr>
          </w:pPr>
          <w:r>
            <w:fldChar w:fldCharType="begin"/>
          </w:r>
          <w:r>
            <w:instrText>HYPERLINK \l "_Toc159530820"</w:instrText>
          </w:r>
          <w:r>
            <w:fldChar w:fldCharType="separate"/>
          </w:r>
          <w:r w:rsidR="00A955C4" w:rsidRPr="00141C10">
            <w:rPr>
              <w:rStyle w:val="Hyperlink"/>
              <w:rFonts w:cstheme="minorHAnsi"/>
              <w:b/>
              <w:bCs/>
              <w:noProof/>
            </w:rPr>
            <w:t>Articolul 64 — Motive de încetare a Prezentului Contract de Delegare</w:t>
          </w:r>
          <w:r w:rsidR="00A955C4">
            <w:rPr>
              <w:noProof/>
              <w:webHidden/>
            </w:rPr>
            <w:tab/>
          </w:r>
          <w:r w:rsidR="00A955C4">
            <w:rPr>
              <w:noProof/>
              <w:webHidden/>
            </w:rPr>
            <w:fldChar w:fldCharType="begin"/>
          </w:r>
          <w:r w:rsidR="00A955C4">
            <w:rPr>
              <w:noProof/>
              <w:webHidden/>
            </w:rPr>
            <w:instrText xml:space="preserve"> PAGEREF _Toc159530820 \h </w:instrText>
          </w:r>
          <w:r w:rsidR="00A955C4">
            <w:rPr>
              <w:noProof/>
              <w:webHidden/>
            </w:rPr>
          </w:r>
          <w:r w:rsidR="00A955C4">
            <w:rPr>
              <w:noProof/>
              <w:webHidden/>
            </w:rPr>
            <w:fldChar w:fldCharType="separate"/>
          </w:r>
          <w:ins w:id="398" w:author="Stare Civila LERESTI" w:date="2024-06-17T13:30:00Z" w16du:dateUtc="2024-06-17T10:30:00Z">
            <w:r w:rsidR="00214E6A">
              <w:rPr>
                <w:noProof/>
                <w:webHidden/>
              </w:rPr>
              <w:t>52</w:t>
            </w:r>
          </w:ins>
          <w:ins w:id="399" w:author="Radu Gabriel" w:date="2024-03-13T18:39:00Z" w16du:dateUtc="2024-03-13T16:39:00Z">
            <w:del w:id="400" w:author="Stare Civila LERESTI" w:date="2024-06-17T11:46:00Z" w16du:dateUtc="2024-06-17T08:46:00Z">
              <w:r w:rsidR="00096B0F" w:rsidDel="00F14CEA">
                <w:rPr>
                  <w:noProof/>
                  <w:webHidden/>
                </w:rPr>
                <w:delText>53</w:delText>
              </w:r>
            </w:del>
          </w:ins>
          <w:ins w:id="401" w:author="Anca Bors" w:date="2024-03-08T14:04:00Z" w16du:dateUtc="2024-03-08T12:04:00Z">
            <w:del w:id="402" w:author="Stare Civila LERESTI" w:date="2024-06-17T11:46:00Z" w16du:dateUtc="2024-06-17T08:46:00Z">
              <w:r w:rsidR="00972BEC" w:rsidDel="00F14CEA">
                <w:rPr>
                  <w:noProof/>
                  <w:webHidden/>
                </w:rPr>
                <w:delText>53</w:delText>
              </w:r>
            </w:del>
          </w:ins>
          <w:del w:id="403" w:author="Stare Civila LERESTI" w:date="2024-06-17T11:46:00Z" w16du:dateUtc="2024-06-17T08:46:00Z">
            <w:r w:rsidR="00A955C4" w:rsidDel="00F14CEA">
              <w:rPr>
                <w:noProof/>
                <w:webHidden/>
              </w:rPr>
              <w:delText>49</w:delText>
            </w:r>
          </w:del>
          <w:r w:rsidR="00A955C4">
            <w:rPr>
              <w:noProof/>
              <w:webHidden/>
            </w:rPr>
            <w:fldChar w:fldCharType="end"/>
          </w:r>
          <w:r>
            <w:rPr>
              <w:noProof/>
            </w:rPr>
            <w:fldChar w:fldCharType="end"/>
          </w:r>
        </w:p>
        <w:p w14:paraId="44408341" w14:textId="38783400" w:rsidR="00A955C4" w:rsidRDefault="00000000" w:rsidP="00141493">
          <w:pPr>
            <w:pStyle w:val="Cuprins3"/>
            <w:rPr>
              <w:rFonts w:eastAsiaTheme="minorEastAsia"/>
              <w:noProof/>
              <w:kern w:val="2"/>
              <w:lang w:eastAsia="ro-RO"/>
              <w14:ligatures w14:val="standardContextual"/>
            </w:rPr>
          </w:pPr>
          <w:r>
            <w:fldChar w:fldCharType="begin"/>
          </w:r>
          <w:r>
            <w:instrText>HYPERLINK \l "_Toc159530821"</w:instrText>
          </w:r>
          <w:r>
            <w:fldChar w:fldCharType="separate"/>
          </w:r>
          <w:r w:rsidR="00A955C4" w:rsidRPr="00141C10">
            <w:rPr>
              <w:rStyle w:val="Hyperlink"/>
              <w:rFonts w:cstheme="minorHAnsi"/>
              <w:b/>
              <w:bCs/>
              <w:noProof/>
            </w:rPr>
            <w:t>Articolul 65 — Continuitatea Serviciilor</w:t>
          </w:r>
          <w:r w:rsidR="00A955C4">
            <w:rPr>
              <w:noProof/>
              <w:webHidden/>
            </w:rPr>
            <w:tab/>
          </w:r>
          <w:r w:rsidR="00A955C4">
            <w:rPr>
              <w:noProof/>
              <w:webHidden/>
            </w:rPr>
            <w:fldChar w:fldCharType="begin"/>
          </w:r>
          <w:r w:rsidR="00A955C4">
            <w:rPr>
              <w:noProof/>
              <w:webHidden/>
            </w:rPr>
            <w:instrText xml:space="preserve"> PAGEREF _Toc159530821 \h </w:instrText>
          </w:r>
          <w:r w:rsidR="00A955C4">
            <w:rPr>
              <w:noProof/>
              <w:webHidden/>
            </w:rPr>
          </w:r>
          <w:r w:rsidR="00A955C4">
            <w:rPr>
              <w:noProof/>
              <w:webHidden/>
            </w:rPr>
            <w:fldChar w:fldCharType="separate"/>
          </w:r>
          <w:ins w:id="404" w:author="Stare Civila LERESTI" w:date="2024-06-17T13:30:00Z" w16du:dateUtc="2024-06-17T10:30:00Z">
            <w:r w:rsidR="00214E6A">
              <w:rPr>
                <w:noProof/>
                <w:webHidden/>
              </w:rPr>
              <w:t>52</w:t>
            </w:r>
          </w:ins>
          <w:ins w:id="405" w:author="Radu Gabriel" w:date="2024-03-13T18:39:00Z" w16du:dateUtc="2024-03-13T16:39:00Z">
            <w:del w:id="406" w:author="Stare Civila LERESTI" w:date="2024-06-17T11:46:00Z" w16du:dateUtc="2024-06-17T08:46:00Z">
              <w:r w:rsidR="00096B0F" w:rsidDel="00F14CEA">
                <w:rPr>
                  <w:noProof/>
                  <w:webHidden/>
                </w:rPr>
                <w:delText>53</w:delText>
              </w:r>
            </w:del>
          </w:ins>
          <w:ins w:id="407" w:author="Anca Bors" w:date="2024-03-08T14:04:00Z" w16du:dateUtc="2024-03-08T12:04:00Z">
            <w:del w:id="408" w:author="Stare Civila LERESTI" w:date="2024-06-17T11:46:00Z" w16du:dateUtc="2024-06-17T08:46:00Z">
              <w:r w:rsidR="00972BEC" w:rsidDel="00F14CEA">
                <w:rPr>
                  <w:noProof/>
                  <w:webHidden/>
                </w:rPr>
                <w:delText>53</w:delText>
              </w:r>
            </w:del>
          </w:ins>
          <w:del w:id="409" w:author="Stare Civila LERESTI" w:date="2024-06-17T11:46:00Z" w16du:dateUtc="2024-06-17T08:46:00Z">
            <w:r w:rsidR="00A955C4" w:rsidDel="00F14CEA">
              <w:rPr>
                <w:noProof/>
                <w:webHidden/>
              </w:rPr>
              <w:delText>49</w:delText>
            </w:r>
          </w:del>
          <w:r w:rsidR="00A955C4">
            <w:rPr>
              <w:noProof/>
              <w:webHidden/>
            </w:rPr>
            <w:fldChar w:fldCharType="end"/>
          </w:r>
          <w:r>
            <w:rPr>
              <w:noProof/>
            </w:rPr>
            <w:fldChar w:fldCharType="end"/>
          </w:r>
        </w:p>
        <w:p w14:paraId="79F82E13" w14:textId="352F312B" w:rsidR="00A955C4" w:rsidRDefault="00000000" w:rsidP="00141493">
          <w:pPr>
            <w:pStyle w:val="Cuprins3"/>
            <w:rPr>
              <w:rFonts w:eastAsiaTheme="minorEastAsia"/>
              <w:noProof/>
              <w:kern w:val="2"/>
              <w:lang w:eastAsia="ro-RO"/>
              <w14:ligatures w14:val="standardContextual"/>
            </w:rPr>
          </w:pPr>
          <w:r>
            <w:fldChar w:fldCharType="begin"/>
          </w:r>
          <w:r>
            <w:instrText>HYPERLINK \l "_Toc159530822"</w:instrText>
          </w:r>
          <w:r>
            <w:fldChar w:fldCharType="separate"/>
          </w:r>
          <w:r w:rsidR="00A955C4" w:rsidRPr="00141C10">
            <w:rPr>
              <w:rStyle w:val="Hyperlink"/>
              <w:rFonts w:cstheme="minorHAnsi"/>
              <w:b/>
              <w:bCs/>
              <w:noProof/>
            </w:rPr>
            <w:t>Articolul 66 — Returnarea Bunurilor către Autoritatea Delegantă</w:t>
          </w:r>
          <w:r w:rsidR="00A955C4">
            <w:rPr>
              <w:noProof/>
              <w:webHidden/>
            </w:rPr>
            <w:tab/>
          </w:r>
          <w:r w:rsidR="00A955C4">
            <w:rPr>
              <w:noProof/>
              <w:webHidden/>
            </w:rPr>
            <w:fldChar w:fldCharType="begin"/>
          </w:r>
          <w:r w:rsidR="00A955C4">
            <w:rPr>
              <w:noProof/>
              <w:webHidden/>
            </w:rPr>
            <w:instrText xml:space="preserve"> PAGEREF _Toc159530822 \h </w:instrText>
          </w:r>
          <w:r w:rsidR="00A955C4">
            <w:rPr>
              <w:noProof/>
              <w:webHidden/>
            </w:rPr>
          </w:r>
          <w:r w:rsidR="00A955C4">
            <w:rPr>
              <w:noProof/>
              <w:webHidden/>
            </w:rPr>
            <w:fldChar w:fldCharType="separate"/>
          </w:r>
          <w:ins w:id="410" w:author="Stare Civila LERESTI" w:date="2024-06-17T13:30:00Z" w16du:dateUtc="2024-06-17T10:30:00Z">
            <w:r w:rsidR="00214E6A">
              <w:rPr>
                <w:noProof/>
                <w:webHidden/>
              </w:rPr>
              <w:t>52</w:t>
            </w:r>
          </w:ins>
          <w:ins w:id="411" w:author="Radu Gabriel" w:date="2024-03-13T18:39:00Z" w16du:dateUtc="2024-03-13T16:39:00Z">
            <w:del w:id="412" w:author="Stare Civila LERESTI" w:date="2024-06-17T11:46:00Z" w16du:dateUtc="2024-06-17T08:46:00Z">
              <w:r w:rsidR="00096B0F" w:rsidDel="00F14CEA">
                <w:rPr>
                  <w:noProof/>
                  <w:webHidden/>
                </w:rPr>
                <w:delText>53</w:delText>
              </w:r>
            </w:del>
          </w:ins>
          <w:ins w:id="413" w:author="Anca Bors" w:date="2024-03-08T14:04:00Z" w16du:dateUtc="2024-03-08T12:04:00Z">
            <w:del w:id="414" w:author="Stare Civila LERESTI" w:date="2024-06-17T11:46:00Z" w16du:dateUtc="2024-06-17T08:46:00Z">
              <w:r w:rsidR="00972BEC" w:rsidDel="00F14CEA">
                <w:rPr>
                  <w:noProof/>
                  <w:webHidden/>
                </w:rPr>
                <w:delText>53</w:delText>
              </w:r>
            </w:del>
          </w:ins>
          <w:del w:id="415" w:author="Stare Civila LERESTI" w:date="2024-06-17T11:46:00Z" w16du:dateUtc="2024-06-17T08:46:00Z">
            <w:r w:rsidR="00A955C4" w:rsidDel="00F14CEA">
              <w:rPr>
                <w:noProof/>
                <w:webHidden/>
              </w:rPr>
              <w:delText>49</w:delText>
            </w:r>
          </w:del>
          <w:r w:rsidR="00A955C4">
            <w:rPr>
              <w:noProof/>
              <w:webHidden/>
            </w:rPr>
            <w:fldChar w:fldCharType="end"/>
          </w:r>
          <w:r>
            <w:rPr>
              <w:noProof/>
            </w:rPr>
            <w:fldChar w:fldCharType="end"/>
          </w:r>
        </w:p>
        <w:p w14:paraId="410C8A76" w14:textId="77D62904" w:rsidR="00A955C4" w:rsidRDefault="00000000" w:rsidP="00141493">
          <w:pPr>
            <w:pStyle w:val="Cuprins3"/>
            <w:rPr>
              <w:rFonts w:eastAsiaTheme="minorEastAsia"/>
              <w:noProof/>
              <w:kern w:val="2"/>
              <w:lang w:eastAsia="ro-RO"/>
              <w14:ligatures w14:val="standardContextual"/>
            </w:rPr>
          </w:pPr>
          <w:r>
            <w:fldChar w:fldCharType="begin"/>
          </w:r>
          <w:r>
            <w:instrText>HYPERLINK \l "_Toc159530823"</w:instrText>
          </w:r>
          <w:r>
            <w:fldChar w:fldCharType="separate"/>
          </w:r>
          <w:r w:rsidR="00A955C4" w:rsidRPr="00141C10">
            <w:rPr>
              <w:rStyle w:val="Hyperlink"/>
              <w:rFonts w:cstheme="minorHAnsi"/>
              <w:b/>
              <w:bCs/>
              <w:noProof/>
            </w:rPr>
            <w:t>Articolul 67 — Luarea în primire a Bunurilor de către Autoritatea Delegantă</w:t>
          </w:r>
          <w:r w:rsidR="00A955C4">
            <w:rPr>
              <w:noProof/>
              <w:webHidden/>
            </w:rPr>
            <w:tab/>
          </w:r>
          <w:r w:rsidR="00A955C4">
            <w:rPr>
              <w:noProof/>
              <w:webHidden/>
            </w:rPr>
            <w:fldChar w:fldCharType="begin"/>
          </w:r>
          <w:r w:rsidR="00A955C4">
            <w:rPr>
              <w:noProof/>
              <w:webHidden/>
            </w:rPr>
            <w:instrText xml:space="preserve"> PAGEREF _Toc159530823 \h </w:instrText>
          </w:r>
          <w:r w:rsidR="00A955C4">
            <w:rPr>
              <w:noProof/>
              <w:webHidden/>
            </w:rPr>
          </w:r>
          <w:r w:rsidR="00A955C4">
            <w:rPr>
              <w:noProof/>
              <w:webHidden/>
            </w:rPr>
            <w:fldChar w:fldCharType="separate"/>
          </w:r>
          <w:ins w:id="416" w:author="Stare Civila LERESTI" w:date="2024-06-17T13:30:00Z" w16du:dateUtc="2024-06-17T10:30:00Z">
            <w:r w:rsidR="00214E6A">
              <w:rPr>
                <w:noProof/>
                <w:webHidden/>
              </w:rPr>
              <w:t>52</w:t>
            </w:r>
          </w:ins>
          <w:ins w:id="417" w:author="Radu Gabriel" w:date="2024-03-13T18:39:00Z" w16du:dateUtc="2024-03-13T16:39:00Z">
            <w:del w:id="418" w:author="Stare Civila LERESTI" w:date="2024-06-17T11:46:00Z" w16du:dateUtc="2024-06-17T08:46:00Z">
              <w:r w:rsidR="00096B0F" w:rsidDel="00F14CEA">
                <w:rPr>
                  <w:noProof/>
                  <w:webHidden/>
                </w:rPr>
                <w:delText>53</w:delText>
              </w:r>
            </w:del>
          </w:ins>
          <w:ins w:id="419" w:author="Anca Bors" w:date="2024-03-08T14:04:00Z" w16du:dateUtc="2024-03-08T12:04:00Z">
            <w:del w:id="420" w:author="Stare Civila LERESTI" w:date="2024-06-17T11:46:00Z" w16du:dateUtc="2024-06-17T08:46:00Z">
              <w:r w:rsidR="00972BEC" w:rsidDel="00F14CEA">
                <w:rPr>
                  <w:noProof/>
                  <w:webHidden/>
                </w:rPr>
                <w:delText>53</w:delText>
              </w:r>
            </w:del>
          </w:ins>
          <w:del w:id="421" w:author="Stare Civila LERESTI" w:date="2024-06-17T11:46:00Z" w16du:dateUtc="2024-06-17T08:46:00Z">
            <w:r w:rsidR="00A955C4" w:rsidDel="00F14CEA">
              <w:rPr>
                <w:noProof/>
                <w:webHidden/>
              </w:rPr>
              <w:delText>50</w:delText>
            </w:r>
          </w:del>
          <w:r w:rsidR="00A955C4">
            <w:rPr>
              <w:noProof/>
              <w:webHidden/>
            </w:rPr>
            <w:fldChar w:fldCharType="end"/>
          </w:r>
          <w:r>
            <w:rPr>
              <w:noProof/>
            </w:rPr>
            <w:fldChar w:fldCharType="end"/>
          </w:r>
        </w:p>
        <w:p w14:paraId="19289894" w14:textId="3ECD3E0E" w:rsidR="00A955C4" w:rsidRDefault="00000000" w:rsidP="00141493">
          <w:pPr>
            <w:pStyle w:val="Cuprins3"/>
            <w:rPr>
              <w:rFonts w:eastAsiaTheme="minorEastAsia"/>
              <w:noProof/>
              <w:kern w:val="2"/>
              <w:lang w:eastAsia="ro-RO"/>
              <w14:ligatures w14:val="standardContextual"/>
            </w:rPr>
          </w:pPr>
          <w:r>
            <w:fldChar w:fldCharType="begin"/>
          </w:r>
          <w:r>
            <w:instrText>HYPERLINK \l "_Toc159530824"</w:instrText>
          </w:r>
          <w:r>
            <w:fldChar w:fldCharType="separate"/>
          </w:r>
          <w:r w:rsidR="00A955C4" w:rsidRPr="00141C10">
            <w:rPr>
              <w:rStyle w:val="Hyperlink"/>
              <w:rFonts w:cstheme="minorHAnsi"/>
              <w:b/>
              <w:bCs/>
              <w:noProof/>
            </w:rPr>
            <w:t>Articolul 68 — Răscumpărarea prezentului Contract de Delegare</w:t>
          </w:r>
          <w:r w:rsidR="00A955C4">
            <w:rPr>
              <w:noProof/>
              <w:webHidden/>
            </w:rPr>
            <w:tab/>
          </w:r>
          <w:r w:rsidR="00A955C4">
            <w:rPr>
              <w:noProof/>
              <w:webHidden/>
            </w:rPr>
            <w:fldChar w:fldCharType="begin"/>
          </w:r>
          <w:r w:rsidR="00A955C4">
            <w:rPr>
              <w:noProof/>
              <w:webHidden/>
            </w:rPr>
            <w:instrText xml:space="preserve"> PAGEREF _Toc159530824 \h </w:instrText>
          </w:r>
          <w:r w:rsidR="00A955C4">
            <w:rPr>
              <w:noProof/>
              <w:webHidden/>
            </w:rPr>
          </w:r>
          <w:r w:rsidR="00A955C4">
            <w:rPr>
              <w:noProof/>
              <w:webHidden/>
            </w:rPr>
            <w:fldChar w:fldCharType="separate"/>
          </w:r>
          <w:ins w:id="422" w:author="Stare Civila LERESTI" w:date="2024-06-17T13:30:00Z" w16du:dateUtc="2024-06-17T10:30:00Z">
            <w:r w:rsidR="00214E6A">
              <w:rPr>
                <w:noProof/>
                <w:webHidden/>
              </w:rPr>
              <w:t>53</w:t>
            </w:r>
          </w:ins>
          <w:ins w:id="423" w:author="Radu Gabriel" w:date="2024-03-13T18:39:00Z" w16du:dateUtc="2024-03-13T16:39:00Z">
            <w:del w:id="424" w:author="Stare Civila LERESTI" w:date="2024-06-17T11:46:00Z" w16du:dateUtc="2024-06-17T08:46:00Z">
              <w:r w:rsidR="00096B0F" w:rsidDel="00F14CEA">
                <w:rPr>
                  <w:noProof/>
                  <w:webHidden/>
                </w:rPr>
                <w:delText>54</w:delText>
              </w:r>
            </w:del>
          </w:ins>
          <w:ins w:id="425" w:author="Anca Bors" w:date="2024-03-08T14:04:00Z" w16du:dateUtc="2024-03-08T12:04:00Z">
            <w:del w:id="426" w:author="Stare Civila LERESTI" w:date="2024-06-17T11:46:00Z" w16du:dateUtc="2024-06-17T08:46:00Z">
              <w:r w:rsidR="00972BEC" w:rsidDel="00F14CEA">
                <w:rPr>
                  <w:noProof/>
                  <w:webHidden/>
                </w:rPr>
                <w:delText>54</w:delText>
              </w:r>
            </w:del>
          </w:ins>
          <w:del w:id="427" w:author="Stare Civila LERESTI" w:date="2024-06-17T11:46:00Z" w16du:dateUtc="2024-06-17T08:46:00Z">
            <w:r w:rsidR="00A955C4" w:rsidDel="00F14CEA">
              <w:rPr>
                <w:noProof/>
                <w:webHidden/>
              </w:rPr>
              <w:delText>50</w:delText>
            </w:r>
          </w:del>
          <w:r w:rsidR="00A955C4">
            <w:rPr>
              <w:noProof/>
              <w:webHidden/>
            </w:rPr>
            <w:fldChar w:fldCharType="end"/>
          </w:r>
          <w:r>
            <w:rPr>
              <w:noProof/>
            </w:rPr>
            <w:fldChar w:fldCharType="end"/>
          </w:r>
        </w:p>
        <w:p w14:paraId="457212B9" w14:textId="3D148930" w:rsidR="00A955C4" w:rsidRDefault="00000000" w:rsidP="00141493">
          <w:pPr>
            <w:pStyle w:val="Cuprins3"/>
            <w:rPr>
              <w:rFonts w:eastAsiaTheme="minorEastAsia"/>
              <w:noProof/>
              <w:kern w:val="2"/>
              <w:lang w:eastAsia="ro-RO"/>
              <w14:ligatures w14:val="standardContextual"/>
            </w:rPr>
          </w:pPr>
          <w:r>
            <w:fldChar w:fldCharType="begin"/>
          </w:r>
          <w:r>
            <w:instrText>HYPERLINK \l "_Toc159530825"</w:instrText>
          </w:r>
          <w:r>
            <w:fldChar w:fldCharType="separate"/>
          </w:r>
          <w:r w:rsidR="00A955C4" w:rsidRPr="00141C10">
            <w:rPr>
              <w:rStyle w:val="Hyperlink"/>
              <w:rFonts w:cstheme="minorHAnsi"/>
              <w:b/>
              <w:bCs/>
              <w:noProof/>
            </w:rPr>
            <w:t>Articolul 69 — Luarea în primire a bunurilor în cazul încetării înainte de termen a prezentului Contract</w:t>
          </w:r>
          <w:r w:rsidR="00A955C4">
            <w:rPr>
              <w:noProof/>
              <w:webHidden/>
            </w:rPr>
            <w:tab/>
          </w:r>
          <w:r w:rsidR="00A955C4">
            <w:rPr>
              <w:noProof/>
              <w:webHidden/>
            </w:rPr>
            <w:fldChar w:fldCharType="begin"/>
          </w:r>
          <w:r w:rsidR="00A955C4">
            <w:rPr>
              <w:noProof/>
              <w:webHidden/>
            </w:rPr>
            <w:instrText xml:space="preserve"> PAGEREF _Toc159530825 \h </w:instrText>
          </w:r>
          <w:r w:rsidR="00A955C4">
            <w:rPr>
              <w:noProof/>
              <w:webHidden/>
            </w:rPr>
          </w:r>
          <w:r w:rsidR="00A955C4">
            <w:rPr>
              <w:noProof/>
              <w:webHidden/>
            </w:rPr>
            <w:fldChar w:fldCharType="separate"/>
          </w:r>
          <w:ins w:id="428" w:author="Stare Civila LERESTI" w:date="2024-06-17T13:30:00Z" w16du:dateUtc="2024-06-17T10:30:00Z">
            <w:r w:rsidR="00214E6A">
              <w:rPr>
                <w:noProof/>
                <w:webHidden/>
              </w:rPr>
              <w:t>54</w:t>
            </w:r>
          </w:ins>
          <w:ins w:id="429" w:author="Radu Gabriel" w:date="2024-03-13T18:39:00Z" w16du:dateUtc="2024-03-13T16:39:00Z">
            <w:del w:id="430" w:author="Stare Civila LERESTI" w:date="2024-06-17T11:46:00Z" w16du:dateUtc="2024-06-17T08:46:00Z">
              <w:r w:rsidR="00096B0F" w:rsidDel="00F14CEA">
                <w:rPr>
                  <w:noProof/>
                  <w:webHidden/>
                </w:rPr>
                <w:delText>55</w:delText>
              </w:r>
            </w:del>
          </w:ins>
          <w:ins w:id="431" w:author="Anca Bors" w:date="2024-03-08T14:04:00Z" w16du:dateUtc="2024-03-08T12:04:00Z">
            <w:del w:id="432" w:author="Stare Civila LERESTI" w:date="2024-06-17T11:46:00Z" w16du:dateUtc="2024-06-17T08:46:00Z">
              <w:r w:rsidR="00972BEC" w:rsidDel="00F14CEA">
                <w:rPr>
                  <w:noProof/>
                  <w:webHidden/>
                </w:rPr>
                <w:delText>55</w:delText>
              </w:r>
            </w:del>
          </w:ins>
          <w:del w:id="433" w:author="Stare Civila LERESTI" w:date="2024-06-17T11:46:00Z" w16du:dateUtc="2024-06-17T08:46:00Z">
            <w:r w:rsidR="00A955C4" w:rsidDel="00F14CEA">
              <w:rPr>
                <w:noProof/>
                <w:webHidden/>
              </w:rPr>
              <w:delText>51</w:delText>
            </w:r>
          </w:del>
          <w:r w:rsidR="00A955C4">
            <w:rPr>
              <w:noProof/>
              <w:webHidden/>
            </w:rPr>
            <w:fldChar w:fldCharType="end"/>
          </w:r>
          <w:r>
            <w:rPr>
              <w:noProof/>
            </w:rPr>
            <w:fldChar w:fldCharType="end"/>
          </w:r>
        </w:p>
        <w:p w14:paraId="44451C72" w14:textId="3EE7553E" w:rsidR="00A955C4" w:rsidRDefault="00000000" w:rsidP="00A955C4">
          <w:pPr>
            <w:pStyle w:val="Cuprins2"/>
            <w:tabs>
              <w:tab w:val="right" w:leader="dot" w:pos="9019"/>
            </w:tabs>
            <w:rPr>
              <w:rFonts w:eastAsiaTheme="minorEastAsia"/>
              <w:noProof/>
              <w:kern w:val="2"/>
              <w:lang w:eastAsia="ro-RO"/>
              <w14:ligatures w14:val="standardContextual"/>
            </w:rPr>
          </w:pPr>
          <w:r>
            <w:fldChar w:fldCharType="begin"/>
          </w:r>
          <w:r>
            <w:instrText>HYPERLINK \l "_Toc159530826"</w:instrText>
          </w:r>
          <w:r>
            <w:fldChar w:fldCharType="separate"/>
          </w:r>
          <w:r w:rsidR="00A955C4" w:rsidRPr="00141C10">
            <w:rPr>
              <w:rStyle w:val="Hyperlink"/>
              <w:rFonts w:eastAsiaTheme="majorEastAsia" w:cstheme="minorHAnsi"/>
              <w:b/>
              <w:bCs/>
              <w:noProof/>
            </w:rPr>
            <w:t>CAPITOLUL III - MODIFICAREA TERMENILOR SI CONDITIILOR PREZENTULUI CONTRACT DE DELEGARE</w:t>
          </w:r>
          <w:r w:rsidR="00A955C4">
            <w:rPr>
              <w:noProof/>
              <w:webHidden/>
            </w:rPr>
            <w:tab/>
          </w:r>
          <w:r w:rsidR="00A955C4">
            <w:rPr>
              <w:noProof/>
              <w:webHidden/>
            </w:rPr>
            <w:fldChar w:fldCharType="begin"/>
          </w:r>
          <w:r w:rsidR="00A955C4">
            <w:rPr>
              <w:noProof/>
              <w:webHidden/>
            </w:rPr>
            <w:instrText xml:space="preserve"> PAGEREF _Toc159530826 \h </w:instrText>
          </w:r>
          <w:r w:rsidR="00A955C4">
            <w:rPr>
              <w:noProof/>
              <w:webHidden/>
            </w:rPr>
          </w:r>
          <w:r w:rsidR="00A955C4">
            <w:rPr>
              <w:noProof/>
              <w:webHidden/>
            </w:rPr>
            <w:fldChar w:fldCharType="separate"/>
          </w:r>
          <w:ins w:id="434" w:author="Stare Civila LERESTI" w:date="2024-06-17T13:30:00Z" w16du:dateUtc="2024-06-17T10:30:00Z">
            <w:r w:rsidR="00214E6A">
              <w:rPr>
                <w:noProof/>
                <w:webHidden/>
              </w:rPr>
              <w:t>54</w:t>
            </w:r>
          </w:ins>
          <w:ins w:id="435" w:author="Radu Gabriel" w:date="2024-03-13T18:39:00Z" w16du:dateUtc="2024-03-13T16:39:00Z">
            <w:del w:id="436" w:author="Stare Civila LERESTI" w:date="2024-06-17T11:46:00Z" w16du:dateUtc="2024-06-17T08:46:00Z">
              <w:r w:rsidR="00096B0F" w:rsidDel="00F14CEA">
                <w:rPr>
                  <w:noProof/>
                  <w:webHidden/>
                </w:rPr>
                <w:delText>55</w:delText>
              </w:r>
            </w:del>
          </w:ins>
          <w:ins w:id="437" w:author="Anca Bors" w:date="2024-03-08T14:04:00Z" w16du:dateUtc="2024-03-08T12:04:00Z">
            <w:del w:id="438" w:author="Stare Civila LERESTI" w:date="2024-06-17T11:46:00Z" w16du:dateUtc="2024-06-17T08:46:00Z">
              <w:r w:rsidR="00972BEC" w:rsidDel="00F14CEA">
                <w:rPr>
                  <w:noProof/>
                  <w:webHidden/>
                </w:rPr>
                <w:delText>55</w:delText>
              </w:r>
            </w:del>
          </w:ins>
          <w:del w:id="439" w:author="Stare Civila LERESTI" w:date="2024-06-17T11:46:00Z" w16du:dateUtc="2024-06-17T08:46:00Z">
            <w:r w:rsidR="00A955C4" w:rsidDel="00F14CEA">
              <w:rPr>
                <w:noProof/>
                <w:webHidden/>
              </w:rPr>
              <w:delText>52</w:delText>
            </w:r>
          </w:del>
          <w:r w:rsidR="00A955C4">
            <w:rPr>
              <w:noProof/>
              <w:webHidden/>
            </w:rPr>
            <w:fldChar w:fldCharType="end"/>
          </w:r>
          <w:r>
            <w:rPr>
              <w:noProof/>
            </w:rPr>
            <w:fldChar w:fldCharType="end"/>
          </w:r>
        </w:p>
        <w:p w14:paraId="2A612811" w14:textId="546A8C40" w:rsidR="00A955C4" w:rsidRDefault="00000000" w:rsidP="00141493">
          <w:pPr>
            <w:pStyle w:val="Cuprins3"/>
            <w:rPr>
              <w:rFonts w:eastAsiaTheme="minorEastAsia"/>
              <w:noProof/>
              <w:kern w:val="2"/>
              <w:lang w:eastAsia="ro-RO"/>
              <w14:ligatures w14:val="standardContextual"/>
            </w:rPr>
          </w:pPr>
          <w:r>
            <w:fldChar w:fldCharType="begin"/>
          </w:r>
          <w:r>
            <w:instrText>HYPERLINK \l "_Toc159530827"</w:instrText>
          </w:r>
          <w:r>
            <w:fldChar w:fldCharType="separate"/>
          </w:r>
          <w:r w:rsidR="00A955C4" w:rsidRPr="00141C10">
            <w:rPr>
              <w:rStyle w:val="Hyperlink"/>
              <w:rFonts w:cstheme="minorHAnsi"/>
              <w:b/>
              <w:bCs/>
              <w:noProof/>
            </w:rPr>
            <w:t>Articolul 70 — Modificarea de comun acord</w:t>
          </w:r>
          <w:r w:rsidR="00A955C4">
            <w:rPr>
              <w:noProof/>
              <w:webHidden/>
            </w:rPr>
            <w:tab/>
          </w:r>
          <w:r w:rsidR="00A955C4">
            <w:rPr>
              <w:noProof/>
              <w:webHidden/>
            </w:rPr>
            <w:fldChar w:fldCharType="begin"/>
          </w:r>
          <w:r w:rsidR="00A955C4">
            <w:rPr>
              <w:noProof/>
              <w:webHidden/>
            </w:rPr>
            <w:instrText xml:space="preserve"> PAGEREF _Toc159530827 \h </w:instrText>
          </w:r>
          <w:r w:rsidR="00A955C4">
            <w:rPr>
              <w:noProof/>
              <w:webHidden/>
            </w:rPr>
          </w:r>
          <w:r w:rsidR="00A955C4">
            <w:rPr>
              <w:noProof/>
              <w:webHidden/>
            </w:rPr>
            <w:fldChar w:fldCharType="separate"/>
          </w:r>
          <w:ins w:id="440" w:author="Stare Civila LERESTI" w:date="2024-06-17T13:30:00Z" w16du:dateUtc="2024-06-17T10:30:00Z">
            <w:r w:rsidR="00214E6A">
              <w:rPr>
                <w:noProof/>
                <w:webHidden/>
              </w:rPr>
              <w:t>54</w:t>
            </w:r>
          </w:ins>
          <w:ins w:id="441" w:author="Radu Gabriel" w:date="2024-03-13T18:39:00Z" w16du:dateUtc="2024-03-13T16:39:00Z">
            <w:del w:id="442" w:author="Stare Civila LERESTI" w:date="2024-06-17T11:46:00Z" w16du:dateUtc="2024-06-17T08:46:00Z">
              <w:r w:rsidR="00096B0F" w:rsidDel="00F14CEA">
                <w:rPr>
                  <w:noProof/>
                  <w:webHidden/>
                </w:rPr>
                <w:delText>55</w:delText>
              </w:r>
            </w:del>
          </w:ins>
          <w:ins w:id="443" w:author="Anca Bors" w:date="2024-03-08T14:04:00Z" w16du:dateUtc="2024-03-08T12:04:00Z">
            <w:del w:id="444" w:author="Stare Civila LERESTI" w:date="2024-06-17T11:46:00Z" w16du:dateUtc="2024-06-17T08:46:00Z">
              <w:r w:rsidR="00972BEC" w:rsidDel="00F14CEA">
                <w:rPr>
                  <w:noProof/>
                  <w:webHidden/>
                </w:rPr>
                <w:delText>55</w:delText>
              </w:r>
            </w:del>
          </w:ins>
          <w:del w:id="445" w:author="Stare Civila LERESTI" w:date="2024-06-17T11:46:00Z" w16du:dateUtc="2024-06-17T08:46:00Z">
            <w:r w:rsidR="00A955C4" w:rsidDel="00F14CEA">
              <w:rPr>
                <w:noProof/>
                <w:webHidden/>
              </w:rPr>
              <w:delText>52</w:delText>
            </w:r>
          </w:del>
          <w:r w:rsidR="00A955C4">
            <w:rPr>
              <w:noProof/>
              <w:webHidden/>
            </w:rPr>
            <w:fldChar w:fldCharType="end"/>
          </w:r>
          <w:r>
            <w:rPr>
              <w:noProof/>
            </w:rPr>
            <w:fldChar w:fldCharType="end"/>
          </w:r>
        </w:p>
        <w:p w14:paraId="6C4AE82B" w14:textId="2B0A0827" w:rsidR="00A955C4" w:rsidRDefault="00000000" w:rsidP="00141493">
          <w:pPr>
            <w:pStyle w:val="Cuprins3"/>
            <w:rPr>
              <w:rFonts w:eastAsiaTheme="minorEastAsia"/>
              <w:noProof/>
              <w:kern w:val="2"/>
              <w:lang w:eastAsia="ro-RO"/>
              <w14:ligatures w14:val="standardContextual"/>
            </w:rPr>
          </w:pPr>
          <w:r>
            <w:fldChar w:fldCharType="begin"/>
          </w:r>
          <w:r>
            <w:instrText>HYPERLINK \l "_Toc159530828"</w:instrText>
          </w:r>
          <w:r>
            <w:fldChar w:fldCharType="separate"/>
          </w:r>
          <w:r w:rsidR="00A955C4" w:rsidRPr="00141C10">
            <w:rPr>
              <w:rStyle w:val="Hyperlink"/>
              <w:rFonts w:cstheme="minorHAnsi"/>
              <w:b/>
              <w:bCs/>
              <w:noProof/>
            </w:rPr>
            <w:t>Articolul 71 — Modificarea unilaterală</w:t>
          </w:r>
          <w:r w:rsidR="00A955C4">
            <w:rPr>
              <w:noProof/>
              <w:webHidden/>
            </w:rPr>
            <w:tab/>
          </w:r>
          <w:r w:rsidR="00A955C4">
            <w:rPr>
              <w:noProof/>
              <w:webHidden/>
            </w:rPr>
            <w:fldChar w:fldCharType="begin"/>
          </w:r>
          <w:r w:rsidR="00A955C4">
            <w:rPr>
              <w:noProof/>
              <w:webHidden/>
            </w:rPr>
            <w:instrText xml:space="preserve"> PAGEREF _Toc159530828 \h </w:instrText>
          </w:r>
          <w:r w:rsidR="00A955C4">
            <w:rPr>
              <w:noProof/>
              <w:webHidden/>
            </w:rPr>
          </w:r>
          <w:r w:rsidR="00A955C4">
            <w:rPr>
              <w:noProof/>
              <w:webHidden/>
            </w:rPr>
            <w:fldChar w:fldCharType="separate"/>
          </w:r>
          <w:ins w:id="446" w:author="Stare Civila LERESTI" w:date="2024-06-17T13:30:00Z" w16du:dateUtc="2024-06-17T10:30:00Z">
            <w:r w:rsidR="00214E6A">
              <w:rPr>
                <w:noProof/>
                <w:webHidden/>
              </w:rPr>
              <w:t>54</w:t>
            </w:r>
          </w:ins>
          <w:ins w:id="447" w:author="Radu Gabriel" w:date="2024-03-13T18:39:00Z" w16du:dateUtc="2024-03-13T16:39:00Z">
            <w:del w:id="448" w:author="Stare Civila LERESTI" w:date="2024-06-17T11:46:00Z" w16du:dateUtc="2024-06-17T08:46:00Z">
              <w:r w:rsidR="00096B0F" w:rsidDel="00F14CEA">
                <w:rPr>
                  <w:noProof/>
                  <w:webHidden/>
                </w:rPr>
                <w:delText>55</w:delText>
              </w:r>
            </w:del>
          </w:ins>
          <w:ins w:id="449" w:author="Anca Bors" w:date="2024-03-08T14:04:00Z" w16du:dateUtc="2024-03-08T12:04:00Z">
            <w:del w:id="450" w:author="Stare Civila LERESTI" w:date="2024-06-17T11:46:00Z" w16du:dateUtc="2024-06-17T08:46:00Z">
              <w:r w:rsidR="00972BEC" w:rsidDel="00F14CEA">
                <w:rPr>
                  <w:noProof/>
                  <w:webHidden/>
                </w:rPr>
                <w:delText>55</w:delText>
              </w:r>
            </w:del>
          </w:ins>
          <w:del w:id="451" w:author="Stare Civila LERESTI" w:date="2024-06-17T11:46:00Z" w16du:dateUtc="2024-06-17T08:46:00Z">
            <w:r w:rsidR="00A955C4" w:rsidDel="00F14CEA">
              <w:rPr>
                <w:noProof/>
                <w:webHidden/>
              </w:rPr>
              <w:delText>52</w:delText>
            </w:r>
          </w:del>
          <w:r w:rsidR="00A955C4">
            <w:rPr>
              <w:noProof/>
              <w:webHidden/>
            </w:rPr>
            <w:fldChar w:fldCharType="end"/>
          </w:r>
          <w:r>
            <w:rPr>
              <w:noProof/>
            </w:rPr>
            <w:fldChar w:fldCharType="end"/>
          </w:r>
        </w:p>
        <w:p w14:paraId="10B9AB37" w14:textId="5D99C39C" w:rsidR="00A955C4" w:rsidRDefault="00000000" w:rsidP="00141493">
          <w:pPr>
            <w:pStyle w:val="Cuprins3"/>
            <w:rPr>
              <w:rFonts w:eastAsiaTheme="minorEastAsia"/>
              <w:noProof/>
              <w:kern w:val="2"/>
              <w:lang w:eastAsia="ro-RO"/>
              <w14:ligatures w14:val="standardContextual"/>
            </w:rPr>
          </w:pPr>
          <w:r>
            <w:fldChar w:fldCharType="begin"/>
          </w:r>
          <w:r>
            <w:instrText>HYPERLINK \l "_Toc159530829"</w:instrText>
          </w:r>
          <w:r>
            <w:fldChar w:fldCharType="separate"/>
          </w:r>
          <w:r w:rsidR="00A955C4" w:rsidRPr="00141C10">
            <w:rPr>
              <w:rStyle w:val="Hyperlink"/>
              <w:rFonts w:cstheme="minorHAnsi"/>
              <w:b/>
              <w:bCs/>
              <w:noProof/>
            </w:rPr>
            <w:t>Articolul 72 — Modificarea datorată unei schimbări semnificative a condițiilor economice</w:t>
          </w:r>
          <w:r w:rsidR="00A955C4">
            <w:rPr>
              <w:noProof/>
              <w:webHidden/>
            </w:rPr>
            <w:tab/>
          </w:r>
          <w:r w:rsidR="00A955C4">
            <w:rPr>
              <w:noProof/>
              <w:webHidden/>
            </w:rPr>
            <w:fldChar w:fldCharType="begin"/>
          </w:r>
          <w:r w:rsidR="00A955C4">
            <w:rPr>
              <w:noProof/>
              <w:webHidden/>
            </w:rPr>
            <w:instrText xml:space="preserve"> PAGEREF _Toc159530829 \h </w:instrText>
          </w:r>
          <w:r w:rsidR="00A955C4">
            <w:rPr>
              <w:noProof/>
              <w:webHidden/>
            </w:rPr>
          </w:r>
          <w:r w:rsidR="00A955C4">
            <w:rPr>
              <w:noProof/>
              <w:webHidden/>
            </w:rPr>
            <w:fldChar w:fldCharType="separate"/>
          </w:r>
          <w:ins w:id="452" w:author="Stare Civila LERESTI" w:date="2024-06-17T13:30:00Z" w16du:dateUtc="2024-06-17T10:30:00Z">
            <w:r w:rsidR="00214E6A">
              <w:rPr>
                <w:noProof/>
                <w:webHidden/>
              </w:rPr>
              <w:t>54</w:t>
            </w:r>
          </w:ins>
          <w:ins w:id="453" w:author="Radu Gabriel" w:date="2024-03-13T18:39:00Z" w16du:dateUtc="2024-03-13T16:39:00Z">
            <w:del w:id="454" w:author="Stare Civila LERESTI" w:date="2024-06-17T11:46:00Z" w16du:dateUtc="2024-06-17T08:46:00Z">
              <w:r w:rsidR="00096B0F" w:rsidDel="00F14CEA">
                <w:rPr>
                  <w:noProof/>
                  <w:webHidden/>
                </w:rPr>
                <w:delText>56</w:delText>
              </w:r>
            </w:del>
          </w:ins>
          <w:ins w:id="455" w:author="Anca Bors" w:date="2024-03-08T14:04:00Z" w16du:dateUtc="2024-03-08T12:04:00Z">
            <w:del w:id="456" w:author="Stare Civila LERESTI" w:date="2024-06-17T11:46:00Z" w16du:dateUtc="2024-06-17T08:46:00Z">
              <w:r w:rsidR="00972BEC" w:rsidDel="00F14CEA">
                <w:rPr>
                  <w:noProof/>
                  <w:webHidden/>
                </w:rPr>
                <w:delText>55</w:delText>
              </w:r>
            </w:del>
          </w:ins>
          <w:del w:id="457" w:author="Stare Civila LERESTI" w:date="2024-06-17T11:46:00Z" w16du:dateUtc="2024-06-17T08:46:00Z">
            <w:r w:rsidR="00A955C4" w:rsidDel="00F14CEA">
              <w:rPr>
                <w:noProof/>
                <w:webHidden/>
              </w:rPr>
              <w:delText>52</w:delText>
            </w:r>
          </w:del>
          <w:r w:rsidR="00A955C4">
            <w:rPr>
              <w:noProof/>
              <w:webHidden/>
            </w:rPr>
            <w:fldChar w:fldCharType="end"/>
          </w:r>
          <w:r>
            <w:rPr>
              <w:noProof/>
            </w:rPr>
            <w:fldChar w:fldCharType="end"/>
          </w:r>
        </w:p>
        <w:p w14:paraId="3DEA1E8B" w14:textId="5A9EBD58" w:rsidR="00A955C4" w:rsidRDefault="00000000" w:rsidP="00141493">
          <w:pPr>
            <w:pStyle w:val="Cuprins3"/>
            <w:rPr>
              <w:rFonts w:eastAsiaTheme="minorEastAsia"/>
              <w:noProof/>
              <w:kern w:val="2"/>
              <w:lang w:eastAsia="ro-RO"/>
              <w14:ligatures w14:val="standardContextual"/>
            </w:rPr>
          </w:pPr>
          <w:r>
            <w:fldChar w:fldCharType="begin"/>
          </w:r>
          <w:r>
            <w:instrText>HYPERLINK \l "_Toc159530830"</w:instrText>
          </w:r>
          <w:r>
            <w:fldChar w:fldCharType="separate"/>
          </w:r>
          <w:r w:rsidR="00A955C4" w:rsidRPr="00141C10">
            <w:rPr>
              <w:rStyle w:val="Hyperlink"/>
              <w:rFonts w:cstheme="minorHAnsi"/>
              <w:b/>
              <w:bCs/>
              <w:noProof/>
            </w:rPr>
            <w:t>Articolul 73 – Retragerea unilaterala din contractul de delegare</w:t>
          </w:r>
          <w:r w:rsidR="00A955C4">
            <w:rPr>
              <w:noProof/>
              <w:webHidden/>
            </w:rPr>
            <w:tab/>
          </w:r>
          <w:r w:rsidR="00A955C4">
            <w:rPr>
              <w:noProof/>
              <w:webHidden/>
            </w:rPr>
            <w:fldChar w:fldCharType="begin"/>
          </w:r>
          <w:r w:rsidR="00A955C4">
            <w:rPr>
              <w:noProof/>
              <w:webHidden/>
            </w:rPr>
            <w:instrText xml:space="preserve"> PAGEREF _Toc159530830 \h </w:instrText>
          </w:r>
          <w:r w:rsidR="00A955C4">
            <w:rPr>
              <w:noProof/>
              <w:webHidden/>
            </w:rPr>
          </w:r>
          <w:r w:rsidR="00A955C4">
            <w:rPr>
              <w:noProof/>
              <w:webHidden/>
            </w:rPr>
            <w:fldChar w:fldCharType="separate"/>
          </w:r>
          <w:ins w:id="458" w:author="Stare Civila LERESTI" w:date="2024-06-17T13:30:00Z" w16du:dateUtc="2024-06-17T10:30:00Z">
            <w:r w:rsidR="00214E6A">
              <w:rPr>
                <w:noProof/>
                <w:webHidden/>
              </w:rPr>
              <w:t>55</w:t>
            </w:r>
          </w:ins>
          <w:ins w:id="459" w:author="Radu Gabriel" w:date="2024-03-13T18:39:00Z" w16du:dateUtc="2024-03-13T16:39:00Z">
            <w:del w:id="460" w:author="Stare Civila LERESTI" w:date="2024-06-17T11:46:00Z" w16du:dateUtc="2024-06-17T08:46:00Z">
              <w:r w:rsidR="00096B0F" w:rsidDel="00F14CEA">
                <w:rPr>
                  <w:noProof/>
                  <w:webHidden/>
                </w:rPr>
                <w:delText>56</w:delText>
              </w:r>
            </w:del>
          </w:ins>
          <w:ins w:id="461" w:author="Anca Bors" w:date="2024-03-08T14:04:00Z" w16du:dateUtc="2024-03-08T12:04:00Z">
            <w:del w:id="462" w:author="Stare Civila LERESTI" w:date="2024-06-17T11:46:00Z" w16du:dateUtc="2024-06-17T08:46:00Z">
              <w:r w:rsidR="00972BEC" w:rsidDel="00F14CEA">
                <w:rPr>
                  <w:noProof/>
                  <w:webHidden/>
                </w:rPr>
                <w:delText>56</w:delText>
              </w:r>
            </w:del>
          </w:ins>
          <w:del w:id="463" w:author="Stare Civila LERESTI" w:date="2024-06-17T11:46:00Z" w16du:dateUtc="2024-06-17T08:46:00Z">
            <w:r w:rsidR="00A955C4" w:rsidDel="00F14CEA">
              <w:rPr>
                <w:noProof/>
                <w:webHidden/>
              </w:rPr>
              <w:delText>53</w:delText>
            </w:r>
          </w:del>
          <w:r w:rsidR="00A955C4">
            <w:rPr>
              <w:noProof/>
              <w:webHidden/>
            </w:rPr>
            <w:fldChar w:fldCharType="end"/>
          </w:r>
          <w:r>
            <w:rPr>
              <w:noProof/>
            </w:rPr>
            <w:fldChar w:fldCharType="end"/>
          </w:r>
        </w:p>
        <w:p w14:paraId="59A291DC" w14:textId="2C0B81E8" w:rsidR="00A955C4" w:rsidRDefault="00000000" w:rsidP="00A955C4">
          <w:pPr>
            <w:pStyle w:val="Cuprins2"/>
            <w:tabs>
              <w:tab w:val="right" w:leader="dot" w:pos="9019"/>
            </w:tabs>
            <w:rPr>
              <w:rFonts w:eastAsiaTheme="minorEastAsia"/>
              <w:noProof/>
              <w:kern w:val="2"/>
              <w:lang w:eastAsia="ro-RO"/>
              <w14:ligatures w14:val="standardContextual"/>
            </w:rPr>
          </w:pPr>
          <w:r>
            <w:fldChar w:fldCharType="begin"/>
          </w:r>
          <w:r>
            <w:instrText>HYPERLINK \l "_Toc159530831"</w:instrText>
          </w:r>
          <w:r>
            <w:fldChar w:fldCharType="separate"/>
          </w:r>
          <w:r w:rsidR="00A955C4" w:rsidRPr="00141C10">
            <w:rPr>
              <w:rStyle w:val="Hyperlink"/>
              <w:rFonts w:eastAsiaTheme="majorEastAsia" w:cstheme="minorHAnsi"/>
              <w:b/>
              <w:bCs/>
              <w:noProof/>
            </w:rPr>
            <w:t>CAPITOLUL IV – MASURI ADMINISTRATIVE SI PENALITATI</w:t>
          </w:r>
          <w:r w:rsidR="00A955C4">
            <w:rPr>
              <w:noProof/>
              <w:webHidden/>
            </w:rPr>
            <w:tab/>
          </w:r>
          <w:r w:rsidR="00A955C4">
            <w:rPr>
              <w:noProof/>
              <w:webHidden/>
            </w:rPr>
            <w:fldChar w:fldCharType="begin"/>
          </w:r>
          <w:r w:rsidR="00A955C4">
            <w:rPr>
              <w:noProof/>
              <w:webHidden/>
            </w:rPr>
            <w:instrText xml:space="preserve"> PAGEREF _Toc159530831 \h </w:instrText>
          </w:r>
          <w:r w:rsidR="00A955C4">
            <w:rPr>
              <w:noProof/>
              <w:webHidden/>
            </w:rPr>
          </w:r>
          <w:r w:rsidR="00A955C4">
            <w:rPr>
              <w:noProof/>
              <w:webHidden/>
            </w:rPr>
            <w:fldChar w:fldCharType="separate"/>
          </w:r>
          <w:ins w:id="464" w:author="Stare Civila LERESTI" w:date="2024-06-17T13:30:00Z" w16du:dateUtc="2024-06-17T10:30:00Z">
            <w:r w:rsidR="00214E6A">
              <w:rPr>
                <w:noProof/>
                <w:webHidden/>
              </w:rPr>
              <w:t>56</w:t>
            </w:r>
          </w:ins>
          <w:ins w:id="465" w:author="Radu Gabriel" w:date="2024-03-13T18:39:00Z" w16du:dateUtc="2024-03-13T16:39:00Z">
            <w:del w:id="466" w:author="Stare Civila LERESTI" w:date="2024-06-17T11:46:00Z" w16du:dateUtc="2024-06-17T08:46:00Z">
              <w:r w:rsidR="00096B0F" w:rsidDel="00F14CEA">
                <w:rPr>
                  <w:noProof/>
                  <w:webHidden/>
                </w:rPr>
                <w:delText>57</w:delText>
              </w:r>
            </w:del>
          </w:ins>
          <w:ins w:id="467" w:author="Anca Bors" w:date="2024-03-08T14:04:00Z" w16du:dateUtc="2024-03-08T12:04:00Z">
            <w:del w:id="468" w:author="Stare Civila LERESTI" w:date="2024-06-17T11:46:00Z" w16du:dateUtc="2024-06-17T08:46:00Z">
              <w:r w:rsidR="00972BEC" w:rsidDel="00F14CEA">
                <w:rPr>
                  <w:noProof/>
                  <w:webHidden/>
                </w:rPr>
                <w:delText>57</w:delText>
              </w:r>
            </w:del>
          </w:ins>
          <w:del w:id="469" w:author="Stare Civila LERESTI" w:date="2024-06-17T11:46:00Z" w16du:dateUtc="2024-06-17T08:46:00Z">
            <w:r w:rsidR="00A955C4" w:rsidDel="00F14CEA">
              <w:rPr>
                <w:noProof/>
                <w:webHidden/>
              </w:rPr>
              <w:delText>53</w:delText>
            </w:r>
          </w:del>
          <w:r w:rsidR="00A955C4">
            <w:rPr>
              <w:noProof/>
              <w:webHidden/>
            </w:rPr>
            <w:fldChar w:fldCharType="end"/>
          </w:r>
          <w:r>
            <w:rPr>
              <w:noProof/>
            </w:rPr>
            <w:fldChar w:fldCharType="end"/>
          </w:r>
        </w:p>
        <w:p w14:paraId="4CC29D2E" w14:textId="5E36F005" w:rsidR="00A955C4" w:rsidRDefault="00000000" w:rsidP="00141493">
          <w:pPr>
            <w:pStyle w:val="Cuprins3"/>
            <w:rPr>
              <w:rFonts w:eastAsiaTheme="minorEastAsia"/>
              <w:noProof/>
              <w:kern w:val="2"/>
              <w:lang w:eastAsia="ro-RO"/>
              <w14:ligatures w14:val="standardContextual"/>
            </w:rPr>
          </w:pPr>
          <w:r>
            <w:fldChar w:fldCharType="begin"/>
          </w:r>
          <w:r>
            <w:instrText>HYPERLINK \l "_Toc159530832"</w:instrText>
          </w:r>
          <w:r>
            <w:fldChar w:fldCharType="separate"/>
          </w:r>
          <w:r w:rsidR="00A955C4" w:rsidRPr="00141C10">
            <w:rPr>
              <w:rStyle w:val="Hyperlink"/>
              <w:rFonts w:cstheme="minorHAnsi"/>
              <w:b/>
              <w:bCs/>
              <w:noProof/>
            </w:rPr>
            <w:t>Articolul 74 — Suspendarea în cazul unei gestiuni externe aplicate de Autoritatea Delegantă și substituirea Operatorului</w:t>
          </w:r>
          <w:r w:rsidR="00A955C4">
            <w:rPr>
              <w:noProof/>
              <w:webHidden/>
            </w:rPr>
            <w:tab/>
          </w:r>
          <w:r w:rsidR="00A955C4">
            <w:rPr>
              <w:noProof/>
              <w:webHidden/>
            </w:rPr>
            <w:fldChar w:fldCharType="begin"/>
          </w:r>
          <w:r w:rsidR="00A955C4">
            <w:rPr>
              <w:noProof/>
              <w:webHidden/>
            </w:rPr>
            <w:instrText xml:space="preserve"> PAGEREF _Toc159530832 \h </w:instrText>
          </w:r>
          <w:r w:rsidR="00A955C4">
            <w:rPr>
              <w:noProof/>
              <w:webHidden/>
            </w:rPr>
          </w:r>
          <w:r w:rsidR="00A955C4">
            <w:rPr>
              <w:noProof/>
              <w:webHidden/>
            </w:rPr>
            <w:fldChar w:fldCharType="separate"/>
          </w:r>
          <w:ins w:id="470" w:author="Stare Civila LERESTI" w:date="2024-06-17T13:30:00Z" w16du:dateUtc="2024-06-17T10:30:00Z">
            <w:r w:rsidR="00214E6A">
              <w:rPr>
                <w:noProof/>
                <w:webHidden/>
              </w:rPr>
              <w:t>56</w:t>
            </w:r>
          </w:ins>
          <w:ins w:id="471" w:author="Radu Gabriel" w:date="2024-03-13T18:39:00Z" w16du:dateUtc="2024-03-13T16:39:00Z">
            <w:del w:id="472" w:author="Stare Civila LERESTI" w:date="2024-06-17T11:46:00Z" w16du:dateUtc="2024-06-17T08:46:00Z">
              <w:r w:rsidR="00096B0F" w:rsidDel="00F14CEA">
                <w:rPr>
                  <w:noProof/>
                  <w:webHidden/>
                </w:rPr>
                <w:delText>57</w:delText>
              </w:r>
            </w:del>
          </w:ins>
          <w:ins w:id="473" w:author="Anca Bors" w:date="2024-03-08T14:04:00Z" w16du:dateUtc="2024-03-08T12:04:00Z">
            <w:del w:id="474" w:author="Stare Civila LERESTI" w:date="2024-06-17T11:46:00Z" w16du:dateUtc="2024-06-17T08:46:00Z">
              <w:r w:rsidR="00972BEC" w:rsidDel="00F14CEA">
                <w:rPr>
                  <w:noProof/>
                  <w:webHidden/>
                </w:rPr>
                <w:delText>57</w:delText>
              </w:r>
            </w:del>
          </w:ins>
          <w:del w:id="475" w:author="Stare Civila LERESTI" w:date="2024-06-17T11:46:00Z" w16du:dateUtc="2024-06-17T08:46:00Z">
            <w:r w:rsidR="00A955C4" w:rsidDel="00F14CEA">
              <w:rPr>
                <w:noProof/>
                <w:webHidden/>
              </w:rPr>
              <w:delText>54</w:delText>
            </w:r>
          </w:del>
          <w:r w:rsidR="00A955C4">
            <w:rPr>
              <w:noProof/>
              <w:webHidden/>
            </w:rPr>
            <w:fldChar w:fldCharType="end"/>
          </w:r>
          <w:r>
            <w:rPr>
              <w:noProof/>
            </w:rPr>
            <w:fldChar w:fldCharType="end"/>
          </w:r>
        </w:p>
        <w:p w14:paraId="6114DC01" w14:textId="0E3B6B65" w:rsidR="00A955C4" w:rsidRDefault="00000000" w:rsidP="00141493">
          <w:pPr>
            <w:pStyle w:val="Cuprins3"/>
            <w:rPr>
              <w:rFonts w:eastAsiaTheme="minorEastAsia"/>
              <w:noProof/>
              <w:kern w:val="2"/>
              <w:lang w:eastAsia="ro-RO"/>
              <w14:ligatures w14:val="standardContextual"/>
            </w:rPr>
          </w:pPr>
          <w:r>
            <w:fldChar w:fldCharType="begin"/>
          </w:r>
          <w:r>
            <w:instrText>HYPERLINK \l "_Toc159530833"</w:instrText>
          </w:r>
          <w:r>
            <w:fldChar w:fldCharType="separate"/>
          </w:r>
          <w:r w:rsidR="00A955C4" w:rsidRPr="00141C10">
            <w:rPr>
              <w:rStyle w:val="Hyperlink"/>
              <w:rFonts w:cstheme="minorHAnsi"/>
              <w:b/>
              <w:bCs/>
              <w:noProof/>
            </w:rPr>
            <w:t>Articolul 75 — Încetarea Contractului de Delegare din vina Operatorului</w:t>
          </w:r>
          <w:r w:rsidR="00A955C4">
            <w:rPr>
              <w:noProof/>
              <w:webHidden/>
            </w:rPr>
            <w:tab/>
          </w:r>
          <w:r w:rsidR="00A955C4">
            <w:rPr>
              <w:noProof/>
              <w:webHidden/>
            </w:rPr>
            <w:fldChar w:fldCharType="begin"/>
          </w:r>
          <w:r w:rsidR="00A955C4">
            <w:rPr>
              <w:noProof/>
              <w:webHidden/>
            </w:rPr>
            <w:instrText xml:space="preserve"> PAGEREF _Toc159530833 \h </w:instrText>
          </w:r>
          <w:r w:rsidR="00A955C4">
            <w:rPr>
              <w:noProof/>
              <w:webHidden/>
            </w:rPr>
          </w:r>
          <w:r w:rsidR="00A955C4">
            <w:rPr>
              <w:noProof/>
              <w:webHidden/>
            </w:rPr>
            <w:fldChar w:fldCharType="separate"/>
          </w:r>
          <w:ins w:id="476" w:author="Stare Civila LERESTI" w:date="2024-06-17T13:30:00Z" w16du:dateUtc="2024-06-17T10:30:00Z">
            <w:r w:rsidR="00214E6A">
              <w:rPr>
                <w:noProof/>
                <w:webHidden/>
              </w:rPr>
              <w:t>57</w:t>
            </w:r>
          </w:ins>
          <w:ins w:id="477" w:author="Radu Gabriel" w:date="2024-03-13T18:39:00Z" w16du:dateUtc="2024-03-13T16:39:00Z">
            <w:del w:id="478" w:author="Stare Civila LERESTI" w:date="2024-06-17T11:46:00Z" w16du:dateUtc="2024-06-17T08:46:00Z">
              <w:r w:rsidR="00096B0F" w:rsidDel="00F14CEA">
                <w:rPr>
                  <w:noProof/>
                  <w:webHidden/>
                </w:rPr>
                <w:delText>58</w:delText>
              </w:r>
            </w:del>
          </w:ins>
          <w:ins w:id="479" w:author="Anca Bors" w:date="2024-03-08T14:04:00Z" w16du:dateUtc="2024-03-08T12:04:00Z">
            <w:del w:id="480" w:author="Stare Civila LERESTI" w:date="2024-06-17T11:46:00Z" w16du:dateUtc="2024-06-17T08:46:00Z">
              <w:r w:rsidR="00972BEC" w:rsidDel="00F14CEA">
                <w:rPr>
                  <w:noProof/>
                  <w:webHidden/>
                </w:rPr>
                <w:delText>58</w:delText>
              </w:r>
            </w:del>
          </w:ins>
          <w:del w:id="481" w:author="Stare Civila LERESTI" w:date="2024-06-17T11:46:00Z" w16du:dateUtc="2024-06-17T08:46:00Z">
            <w:r w:rsidR="00A955C4" w:rsidDel="00F14CEA">
              <w:rPr>
                <w:noProof/>
                <w:webHidden/>
              </w:rPr>
              <w:delText>54</w:delText>
            </w:r>
          </w:del>
          <w:r w:rsidR="00A955C4">
            <w:rPr>
              <w:noProof/>
              <w:webHidden/>
            </w:rPr>
            <w:fldChar w:fldCharType="end"/>
          </w:r>
          <w:r>
            <w:rPr>
              <w:noProof/>
            </w:rPr>
            <w:fldChar w:fldCharType="end"/>
          </w:r>
        </w:p>
        <w:p w14:paraId="7848FA96" w14:textId="746F11BD" w:rsidR="00A955C4" w:rsidRDefault="00000000" w:rsidP="00141493">
          <w:pPr>
            <w:pStyle w:val="Cuprins3"/>
            <w:rPr>
              <w:rFonts w:eastAsiaTheme="minorEastAsia"/>
              <w:noProof/>
              <w:kern w:val="2"/>
              <w:lang w:eastAsia="ro-RO"/>
              <w14:ligatures w14:val="standardContextual"/>
            </w:rPr>
          </w:pPr>
          <w:r>
            <w:fldChar w:fldCharType="begin"/>
          </w:r>
          <w:r>
            <w:instrText>HYPERLINK \l "_Toc159530834"</w:instrText>
          </w:r>
          <w:r>
            <w:fldChar w:fldCharType="separate"/>
          </w:r>
          <w:r w:rsidR="00A955C4" w:rsidRPr="00141C10">
            <w:rPr>
              <w:rStyle w:val="Hyperlink"/>
              <w:rFonts w:cstheme="minorHAnsi"/>
              <w:b/>
              <w:bCs/>
              <w:noProof/>
            </w:rPr>
            <w:t>Articolul 76 — Alte cazuri de încetare a Contractului de Delegare</w:t>
          </w:r>
          <w:r w:rsidR="00A955C4">
            <w:rPr>
              <w:noProof/>
              <w:webHidden/>
            </w:rPr>
            <w:tab/>
          </w:r>
          <w:r w:rsidR="00A955C4">
            <w:rPr>
              <w:noProof/>
              <w:webHidden/>
            </w:rPr>
            <w:fldChar w:fldCharType="begin"/>
          </w:r>
          <w:r w:rsidR="00A955C4">
            <w:rPr>
              <w:noProof/>
              <w:webHidden/>
            </w:rPr>
            <w:instrText xml:space="preserve"> PAGEREF _Toc159530834 \h </w:instrText>
          </w:r>
          <w:r w:rsidR="00A955C4">
            <w:rPr>
              <w:noProof/>
              <w:webHidden/>
            </w:rPr>
          </w:r>
          <w:r w:rsidR="00A955C4">
            <w:rPr>
              <w:noProof/>
              <w:webHidden/>
            </w:rPr>
            <w:fldChar w:fldCharType="separate"/>
          </w:r>
          <w:ins w:id="482" w:author="Stare Civila LERESTI" w:date="2024-06-17T13:30:00Z" w16du:dateUtc="2024-06-17T10:30:00Z">
            <w:r w:rsidR="00214E6A">
              <w:rPr>
                <w:noProof/>
                <w:webHidden/>
              </w:rPr>
              <w:t>58</w:t>
            </w:r>
          </w:ins>
          <w:ins w:id="483" w:author="Radu Gabriel" w:date="2024-03-13T18:39:00Z" w16du:dateUtc="2024-03-13T16:39:00Z">
            <w:del w:id="484" w:author="Stare Civila LERESTI" w:date="2024-06-17T11:46:00Z" w16du:dateUtc="2024-06-17T08:46:00Z">
              <w:r w:rsidR="00096B0F" w:rsidDel="00F14CEA">
                <w:rPr>
                  <w:noProof/>
                  <w:webHidden/>
                </w:rPr>
                <w:delText>60</w:delText>
              </w:r>
            </w:del>
          </w:ins>
          <w:ins w:id="485" w:author="Anca Bors" w:date="2024-03-08T14:04:00Z" w16du:dateUtc="2024-03-08T12:04:00Z">
            <w:del w:id="486" w:author="Stare Civila LERESTI" w:date="2024-06-17T11:46:00Z" w16du:dateUtc="2024-06-17T08:46:00Z">
              <w:r w:rsidR="00972BEC" w:rsidDel="00F14CEA">
                <w:rPr>
                  <w:noProof/>
                  <w:webHidden/>
                </w:rPr>
                <w:delText>59</w:delText>
              </w:r>
            </w:del>
          </w:ins>
          <w:del w:id="487" w:author="Stare Civila LERESTI" w:date="2024-06-17T11:46:00Z" w16du:dateUtc="2024-06-17T08:46:00Z">
            <w:r w:rsidR="00A955C4" w:rsidDel="00F14CEA">
              <w:rPr>
                <w:noProof/>
                <w:webHidden/>
              </w:rPr>
              <w:delText>56</w:delText>
            </w:r>
          </w:del>
          <w:r w:rsidR="00A955C4">
            <w:rPr>
              <w:noProof/>
              <w:webHidden/>
            </w:rPr>
            <w:fldChar w:fldCharType="end"/>
          </w:r>
          <w:r>
            <w:rPr>
              <w:noProof/>
            </w:rPr>
            <w:fldChar w:fldCharType="end"/>
          </w:r>
        </w:p>
        <w:p w14:paraId="22C23FBC" w14:textId="3609C86E" w:rsidR="00A955C4" w:rsidRDefault="00000000" w:rsidP="00141493">
          <w:pPr>
            <w:pStyle w:val="Cuprins3"/>
            <w:rPr>
              <w:rFonts w:eastAsiaTheme="minorEastAsia"/>
              <w:noProof/>
              <w:kern w:val="2"/>
              <w:lang w:eastAsia="ro-RO"/>
              <w14:ligatures w14:val="standardContextual"/>
            </w:rPr>
          </w:pPr>
          <w:r>
            <w:fldChar w:fldCharType="begin"/>
          </w:r>
          <w:r>
            <w:instrText>HYPERLINK \l "_Toc159530835"</w:instrText>
          </w:r>
          <w:r>
            <w:fldChar w:fldCharType="separate"/>
          </w:r>
          <w:r w:rsidR="00A955C4" w:rsidRPr="00141C10">
            <w:rPr>
              <w:rStyle w:val="Hyperlink"/>
              <w:rFonts w:cstheme="minorHAnsi"/>
              <w:b/>
              <w:bCs/>
              <w:noProof/>
            </w:rPr>
            <w:t>Articolul 77 — Efectele încetării</w:t>
          </w:r>
          <w:r w:rsidR="00A955C4">
            <w:rPr>
              <w:noProof/>
              <w:webHidden/>
            </w:rPr>
            <w:tab/>
          </w:r>
          <w:r w:rsidR="00A955C4">
            <w:rPr>
              <w:noProof/>
              <w:webHidden/>
            </w:rPr>
            <w:fldChar w:fldCharType="begin"/>
          </w:r>
          <w:r w:rsidR="00A955C4">
            <w:rPr>
              <w:noProof/>
              <w:webHidden/>
            </w:rPr>
            <w:instrText xml:space="preserve"> PAGEREF _Toc159530835 \h </w:instrText>
          </w:r>
          <w:r w:rsidR="00A955C4">
            <w:rPr>
              <w:noProof/>
              <w:webHidden/>
            </w:rPr>
          </w:r>
          <w:r w:rsidR="00A955C4">
            <w:rPr>
              <w:noProof/>
              <w:webHidden/>
            </w:rPr>
            <w:fldChar w:fldCharType="separate"/>
          </w:r>
          <w:ins w:id="488" w:author="Stare Civila LERESTI" w:date="2024-06-17T13:30:00Z" w16du:dateUtc="2024-06-17T10:30:00Z">
            <w:r w:rsidR="00214E6A">
              <w:rPr>
                <w:noProof/>
                <w:webHidden/>
              </w:rPr>
              <w:t>59</w:t>
            </w:r>
          </w:ins>
          <w:ins w:id="489" w:author="Radu Gabriel" w:date="2024-03-13T18:39:00Z" w16du:dateUtc="2024-03-13T16:39:00Z">
            <w:del w:id="490" w:author="Stare Civila LERESTI" w:date="2024-06-17T11:46:00Z" w16du:dateUtc="2024-06-17T08:46:00Z">
              <w:r w:rsidR="00096B0F" w:rsidDel="00F14CEA">
                <w:rPr>
                  <w:noProof/>
                  <w:webHidden/>
                </w:rPr>
                <w:delText>60</w:delText>
              </w:r>
            </w:del>
          </w:ins>
          <w:ins w:id="491" w:author="Anca Bors" w:date="2024-03-08T14:04:00Z" w16du:dateUtc="2024-03-08T12:04:00Z">
            <w:del w:id="492" w:author="Stare Civila LERESTI" w:date="2024-06-17T11:46:00Z" w16du:dateUtc="2024-06-17T08:46:00Z">
              <w:r w:rsidR="00972BEC" w:rsidDel="00F14CEA">
                <w:rPr>
                  <w:noProof/>
                  <w:webHidden/>
                </w:rPr>
                <w:delText>60</w:delText>
              </w:r>
            </w:del>
          </w:ins>
          <w:del w:id="493" w:author="Stare Civila LERESTI" w:date="2024-06-17T11:46:00Z" w16du:dateUtc="2024-06-17T08:46:00Z">
            <w:r w:rsidR="00A955C4" w:rsidDel="00F14CEA">
              <w:rPr>
                <w:noProof/>
                <w:webHidden/>
              </w:rPr>
              <w:delText>57</w:delText>
            </w:r>
          </w:del>
          <w:r w:rsidR="00A955C4">
            <w:rPr>
              <w:noProof/>
              <w:webHidden/>
            </w:rPr>
            <w:fldChar w:fldCharType="end"/>
          </w:r>
          <w:r>
            <w:rPr>
              <w:noProof/>
            </w:rPr>
            <w:fldChar w:fldCharType="end"/>
          </w:r>
        </w:p>
        <w:p w14:paraId="1113D0DD" w14:textId="2A1B7D70" w:rsidR="00A955C4" w:rsidRDefault="00000000" w:rsidP="00A955C4">
          <w:pPr>
            <w:pStyle w:val="Cuprins2"/>
            <w:tabs>
              <w:tab w:val="right" w:leader="dot" w:pos="9019"/>
            </w:tabs>
            <w:rPr>
              <w:rFonts w:eastAsiaTheme="minorEastAsia"/>
              <w:noProof/>
              <w:kern w:val="2"/>
              <w:lang w:eastAsia="ro-RO"/>
              <w14:ligatures w14:val="standardContextual"/>
            </w:rPr>
          </w:pPr>
          <w:r>
            <w:fldChar w:fldCharType="begin"/>
          </w:r>
          <w:r>
            <w:instrText>HYPERLINK \l "_Toc159530836"</w:instrText>
          </w:r>
          <w:r>
            <w:fldChar w:fldCharType="separate"/>
          </w:r>
          <w:r w:rsidR="00A955C4" w:rsidRPr="00141C10">
            <w:rPr>
              <w:rStyle w:val="Hyperlink"/>
              <w:rFonts w:eastAsiaTheme="majorEastAsia" w:cstheme="minorHAnsi"/>
              <w:b/>
              <w:bCs/>
              <w:noProof/>
            </w:rPr>
            <w:t>CAPITOLUL V - DIVERSE</w:t>
          </w:r>
          <w:r w:rsidR="00A955C4">
            <w:rPr>
              <w:noProof/>
              <w:webHidden/>
            </w:rPr>
            <w:tab/>
          </w:r>
          <w:r w:rsidR="00A955C4">
            <w:rPr>
              <w:noProof/>
              <w:webHidden/>
            </w:rPr>
            <w:fldChar w:fldCharType="begin"/>
          </w:r>
          <w:r w:rsidR="00A955C4">
            <w:rPr>
              <w:noProof/>
              <w:webHidden/>
            </w:rPr>
            <w:instrText xml:space="preserve"> PAGEREF _Toc159530836 \h </w:instrText>
          </w:r>
          <w:r w:rsidR="00A955C4">
            <w:rPr>
              <w:noProof/>
              <w:webHidden/>
            </w:rPr>
          </w:r>
          <w:r w:rsidR="00A955C4">
            <w:rPr>
              <w:noProof/>
              <w:webHidden/>
            </w:rPr>
            <w:fldChar w:fldCharType="separate"/>
          </w:r>
          <w:ins w:id="494" w:author="Stare Civila LERESTI" w:date="2024-06-17T13:30:00Z" w16du:dateUtc="2024-06-17T10:30:00Z">
            <w:r w:rsidR="00214E6A">
              <w:rPr>
                <w:noProof/>
                <w:webHidden/>
              </w:rPr>
              <w:t>59</w:t>
            </w:r>
          </w:ins>
          <w:ins w:id="495" w:author="Radu Gabriel" w:date="2024-03-13T18:39:00Z" w16du:dateUtc="2024-03-13T16:39:00Z">
            <w:del w:id="496" w:author="Stare Civila LERESTI" w:date="2024-06-17T11:46:00Z" w16du:dateUtc="2024-06-17T08:46:00Z">
              <w:r w:rsidR="00096B0F" w:rsidDel="00F14CEA">
                <w:rPr>
                  <w:noProof/>
                  <w:webHidden/>
                </w:rPr>
                <w:delText>61</w:delText>
              </w:r>
            </w:del>
          </w:ins>
          <w:ins w:id="497" w:author="Anca Bors" w:date="2024-03-08T14:04:00Z" w16du:dateUtc="2024-03-08T12:04:00Z">
            <w:del w:id="498" w:author="Stare Civila LERESTI" w:date="2024-06-17T11:46:00Z" w16du:dateUtc="2024-06-17T08:46:00Z">
              <w:r w:rsidR="00972BEC" w:rsidDel="00F14CEA">
                <w:rPr>
                  <w:noProof/>
                  <w:webHidden/>
                </w:rPr>
                <w:delText>61</w:delText>
              </w:r>
            </w:del>
          </w:ins>
          <w:del w:id="499" w:author="Stare Civila LERESTI" w:date="2024-06-17T11:46:00Z" w16du:dateUtc="2024-06-17T08:46:00Z">
            <w:r w:rsidR="00A955C4" w:rsidDel="00F14CEA">
              <w:rPr>
                <w:noProof/>
                <w:webHidden/>
              </w:rPr>
              <w:delText>57</w:delText>
            </w:r>
          </w:del>
          <w:r w:rsidR="00A955C4">
            <w:rPr>
              <w:noProof/>
              <w:webHidden/>
            </w:rPr>
            <w:fldChar w:fldCharType="end"/>
          </w:r>
          <w:r>
            <w:rPr>
              <w:noProof/>
            </w:rPr>
            <w:fldChar w:fldCharType="end"/>
          </w:r>
        </w:p>
        <w:p w14:paraId="40405F4A" w14:textId="73B8E64C" w:rsidR="00A955C4" w:rsidRDefault="00000000" w:rsidP="00141493">
          <w:pPr>
            <w:pStyle w:val="Cuprins3"/>
            <w:rPr>
              <w:rFonts w:eastAsiaTheme="minorEastAsia"/>
              <w:noProof/>
              <w:kern w:val="2"/>
              <w:lang w:eastAsia="ro-RO"/>
              <w14:ligatures w14:val="standardContextual"/>
            </w:rPr>
          </w:pPr>
          <w:r>
            <w:fldChar w:fldCharType="begin"/>
          </w:r>
          <w:r>
            <w:instrText>HYPERLINK \l "_Toc159530837"</w:instrText>
          </w:r>
          <w:r>
            <w:fldChar w:fldCharType="separate"/>
          </w:r>
          <w:r w:rsidR="00A955C4" w:rsidRPr="00141C10">
            <w:rPr>
              <w:rStyle w:val="Hyperlink"/>
              <w:rFonts w:cstheme="minorHAnsi"/>
              <w:b/>
              <w:bCs/>
              <w:noProof/>
            </w:rPr>
            <w:t>Articolul 78 — Legislația aplicabilă</w:t>
          </w:r>
          <w:r w:rsidR="00A955C4">
            <w:rPr>
              <w:noProof/>
              <w:webHidden/>
            </w:rPr>
            <w:tab/>
          </w:r>
          <w:r w:rsidR="00A955C4">
            <w:rPr>
              <w:noProof/>
              <w:webHidden/>
            </w:rPr>
            <w:fldChar w:fldCharType="begin"/>
          </w:r>
          <w:r w:rsidR="00A955C4">
            <w:rPr>
              <w:noProof/>
              <w:webHidden/>
            </w:rPr>
            <w:instrText xml:space="preserve"> PAGEREF _Toc159530837 \h </w:instrText>
          </w:r>
          <w:r w:rsidR="00A955C4">
            <w:rPr>
              <w:noProof/>
              <w:webHidden/>
            </w:rPr>
          </w:r>
          <w:r w:rsidR="00A955C4">
            <w:rPr>
              <w:noProof/>
              <w:webHidden/>
            </w:rPr>
            <w:fldChar w:fldCharType="separate"/>
          </w:r>
          <w:ins w:id="500" w:author="Stare Civila LERESTI" w:date="2024-06-17T13:30:00Z" w16du:dateUtc="2024-06-17T10:30:00Z">
            <w:r w:rsidR="00214E6A">
              <w:rPr>
                <w:noProof/>
                <w:webHidden/>
              </w:rPr>
              <w:t>59</w:t>
            </w:r>
          </w:ins>
          <w:ins w:id="501" w:author="Radu Gabriel" w:date="2024-03-13T18:39:00Z" w16du:dateUtc="2024-03-13T16:39:00Z">
            <w:del w:id="502" w:author="Stare Civila LERESTI" w:date="2024-06-17T11:46:00Z" w16du:dateUtc="2024-06-17T08:46:00Z">
              <w:r w:rsidR="00096B0F" w:rsidDel="00F14CEA">
                <w:rPr>
                  <w:noProof/>
                  <w:webHidden/>
                </w:rPr>
                <w:delText>61</w:delText>
              </w:r>
            </w:del>
          </w:ins>
          <w:ins w:id="503" w:author="Anca Bors" w:date="2024-03-08T14:04:00Z" w16du:dateUtc="2024-03-08T12:04:00Z">
            <w:del w:id="504" w:author="Stare Civila LERESTI" w:date="2024-06-17T11:46:00Z" w16du:dateUtc="2024-06-17T08:46:00Z">
              <w:r w:rsidR="00972BEC" w:rsidDel="00F14CEA">
                <w:rPr>
                  <w:noProof/>
                  <w:webHidden/>
                </w:rPr>
                <w:delText>61</w:delText>
              </w:r>
            </w:del>
          </w:ins>
          <w:del w:id="505" w:author="Stare Civila LERESTI" w:date="2024-06-17T11:46:00Z" w16du:dateUtc="2024-06-17T08:46:00Z">
            <w:r w:rsidR="00A955C4" w:rsidDel="00F14CEA">
              <w:rPr>
                <w:noProof/>
                <w:webHidden/>
              </w:rPr>
              <w:delText>57</w:delText>
            </w:r>
          </w:del>
          <w:r w:rsidR="00A955C4">
            <w:rPr>
              <w:noProof/>
              <w:webHidden/>
            </w:rPr>
            <w:fldChar w:fldCharType="end"/>
          </w:r>
          <w:r>
            <w:rPr>
              <w:noProof/>
            </w:rPr>
            <w:fldChar w:fldCharType="end"/>
          </w:r>
        </w:p>
        <w:p w14:paraId="00946BC9" w14:textId="07B4E155" w:rsidR="00A955C4" w:rsidRDefault="00000000" w:rsidP="00141493">
          <w:pPr>
            <w:pStyle w:val="Cuprins3"/>
            <w:rPr>
              <w:rFonts w:eastAsiaTheme="minorEastAsia"/>
              <w:noProof/>
              <w:kern w:val="2"/>
              <w:lang w:eastAsia="ro-RO"/>
              <w14:ligatures w14:val="standardContextual"/>
            </w:rPr>
          </w:pPr>
          <w:r>
            <w:fldChar w:fldCharType="begin"/>
          </w:r>
          <w:r>
            <w:instrText>HYPERLINK \l "_Toc159530838"</w:instrText>
          </w:r>
          <w:r>
            <w:fldChar w:fldCharType="separate"/>
          </w:r>
          <w:r w:rsidR="00A955C4" w:rsidRPr="00141C10">
            <w:rPr>
              <w:rStyle w:val="Hyperlink"/>
              <w:rFonts w:cstheme="minorHAnsi"/>
              <w:b/>
              <w:bCs/>
              <w:noProof/>
            </w:rPr>
            <w:t>Articolul 79 — Soluționarea disputelor și litigiilor</w:t>
          </w:r>
          <w:r w:rsidR="00A955C4">
            <w:rPr>
              <w:noProof/>
              <w:webHidden/>
            </w:rPr>
            <w:tab/>
          </w:r>
          <w:r w:rsidR="00A955C4">
            <w:rPr>
              <w:noProof/>
              <w:webHidden/>
            </w:rPr>
            <w:fldChar w:fldCharType="begin"/>
          </w:r>
          <w:r w:rsidR="00A955C4">
            <w:rPr>
              <w:noProof/>
              <w:webHidden/>
            </w:rPr>
            <w:instrText xml:space="preserve"> PAGEREF _Toc159530838 \h </w:instrText>
          </w:r>
          <w:r w:rsidR="00A955C4">
            <w:rPr>
              <w:noProof/>
              <w:webHidden/>
            </w:rPr>
          </w:r>
          <w:r w:rsidR="00A955C4">
            <w:rPr>
              <w:noProof/>
              <w:webHidden/>
            </w:rPr>
            <w:fldChar w:fldCharType="separate"/>
          </w:r>
          <w:ins w:id="506" w:author="Stare Civila LERESTI" w:date="2024-06-17T13:30:00Z" w16du:dateUtc="2024-06-17T10:30:00Z">
            <w:r w:rsidR="00214E6A">
              <w:rPr>
                <w:noProof/>
                <w:webHidden/>
              </w:rPr>
              <w:t>60</w:t>
            </w:r>
          </w:ins>
          <w:ins w:id="507" w:author="Radu Gabriel" w:date="2024-03-13T18:39:00Z" w16du:dateUtc="2024-03-13T16:39:00Z">
            <w:del w:id="508" w:author="Stare Civila LERESTI" w:date="2024-06-17T11:46:00Z" w16du:dateUtc="2024-06-17T08:46:00Z">
              <w:r w:rsidR="00096B0F" w:rsidDel="00F14CEA">
                <w:rPr>
                  <w:noProof/>
                  <w:webHidden/>
                </w:rPr>
                <w:delText>61</w:delText>
              </w:r>
            </w:del>
          </w:ins>
          <w:ins w:id="509" w:author="Anca Bors" w:date="2024-03-08T14:04:00Z" w16du:dateUtc="2024-03-08T12:04:00Z">
            <w:del w:id="510" w:author="Stare Civila LERESTI" w:date="2024-06-17T11:46:00Z" w16du:dateUtc="2024-06-17T08:46:00Z">
              <w:r w:rsidR="00972BEC" w:rsidDel="00F14CEA">
                <w:rPr>
                  <w:noProof/>
                  <w:webHidden/>
                </w:rPr>
                <w:delText>61</w:delText>
              </w:r>
            </w:del>
          </w:ins>
          <w:del w:id="511" w:author="Stare Civila LERESTI" w:date="2024-06-17T11:46:00Z" w16du:dateUtc="2024-06-17T08:46:00Z">
            <w:r w:rsidR="00A955C4" w:rsidDel="00F14CEA">
              <w:rPr>
                <w:noProof/>
                <w:webHidden/>
              </w:rPr>
              <w:delText>57</w:delText>
            </w:r>
          </w:del>
          <w:r w:rsidR="00A955C4">
            <w:rPr>
              <w:noProof/>
              <w:webHidden/>
            </w:rPr>
            <w:fldChar w:fldCharType="end"/>
          </w:r>
          <w:r>
            <w:rPr>
              <w:noProof/>
            </w:rPr>
            <w:fldChar w:fldCharType="end"/>
          </w:r>
        </w:p>
        <w:p w14:paraId="58F79F96" w14:textId="31C61A76" w:rsidR="00A955C4" w:rsidRDefault="00000000" w:rsidP="00141493">
          <w:pPr>
            <w:pStyle w:val="Cuprins3"/>
            <w:rPr>
              <w:rFonts w:eastAsiaTheme="minorEastAsia"/>
              <w:noProof/>
              <w:kern w:val="2"/>
              <w:lang w:eastAsia="ro-RO"/>
              <w14:ligatures w14:val="standardContextual"/>
            </w:rPr>
          </w:pPr>
          <w:r>
            <w:fldChar w:fldCharType="begin"/>
          </w:r>
          <w:r>
            <w:instrText>HYPERLINK \l "_Toc159530839"</w:instrText>
          </w:r>
          <w:r>
            <w:fldChar w:fldCharType="separate"/>
          </w:r>
          <w:r w:rsidR="00A955C4" w:rsidRPr="00141C10">
            <w:rPr>
              <w:rStyle w:val="Hyperlink"/>
              <w:rFonts w:cstheme="minorHAnsi"/>
              <w:b/>
              <w:bCs/>
              <w:noProof/>
            </w:rPr>
            <w:t>Articolul 80 — Forța Majoră si Cazul Fortuit</w:t>
          </w:r>
          <w:r w:rsidR="00A955C4">
            <w:rPr>
              <w:noProof/>
              <w:webHidden/>
            </w:rPr>
            <w:tab/>
          </w:r>
          <w:r w:rsidR="00A955C4">
            <w:rPr>
              <w:noProof/>
              <w:webHidden/>
            </w:rPr>
            <w:fldChar w:fldCharType="begin"/>
          </w:r>
          <w:r w:rsidR="00A955C4">
            <w:rPr>
              <w:noProof/>
              <w:webHidden/>
            </w:rPr>
            <w:instrText xml:space="preserve"> PAGEREF _Toc159530839 \h </w:instrText>
          </w:r>
          <w:r w:rsidR="00A955C4">
            <w:rPr>
              <w:noProof/>
              <w:webHidden/>
            </w:rPr>
          </w:r>
          <w:r w:rsidR="00A955C4">
            <w:rPr>
              <w:noProof/>
              <w:webHidden/>
            </w:rPr>
            <w:fldChar w:fldCharType="separate"/>
          </w:r>
          <w:ins w:id="512" w:author="Stare Civila LERESTI" w:date="2024-06-17T13:30:00Z" w16du:dateUtc="2024-06-17T10:30:00Z">
            <w:r w:rsidR="00214E6A">
              <w:rPr>
                <w:noProof/>
                <w:webHidden/>
              </w:rPr>
              <w:t>60</w:t>
            </w:r>
          </w:ins>
          <w:ins w:id="513" w:author="Radu Gabriel" w:date="2024-03-13T18:39:00Z" w16du:dateUtc="2024-03-13T16:39:00Z">
            <w:del w:id="514" w:author="Stare Civila LERESTI" w:date="2024-06-17T11:46:00Z" w16du:dateUtc="2024-06-17T08:46:00Z">
              <w:r w:rsidR="00096B0F" w:rsidDel="00F14CEA">
                <w:rPr>
                  <w:noProof/>
                  <w:webHidden/>
                </w:rPr>
                <w:delText>61</w:delText>
              </w:r>
            </w:del>
          </w:ins>
          <w:ins w:id="515" w:author="Anca Bors" w:date="2024-03-08T14:04:00Z" w16du:dateUtc="2024-03-08T12:04:00Z">
            <w:del w:id="516" w:author="Stare Civila LERESTI" w:date="2024-06-17T11:46:00Z" w16du:dateUtc="2024-06-17T08:46:00Z">
              <w:r w:rsidR="00972BEC" w:rsidDel="00F14CEA">
                <w:rPr>
                  <w:noProof/>
                  <w:webHidden/>
                </w:rPr>
                <w:delText>61</w:delText>
              </w:r>
            </w:del>
          </w:ins>
          <w:del w:id="517" w:author="Stare Civila LERESTI" w:date="2024-06-17T11:46:00Z" w16du:dateUtc="2024-06-17T08:46:00Z">
            <w:r w:rsidR="00A955C4" w:rsidDel="00F14CEA">
              <w:rPr>
                <w:noProof/>
                <w:webHidden/>
              </w:rPr>
              <w:delText>57</w:delText>
            </w:r>
          </w:del>
          <w:r w:rsidR="00A955C4">
            <w:rPr>
              <w:noProof/>
              <w:webHidden/>
            </w:rPr>
            <w:fldChar w:fldCharType="end"/>
          </w:r>
          <w:r>
            <w:rPr>
              <w:noProof/>
            </w:rPr>
            <w:fldChar w:fldCharType="end"/>
          </w:r>
        </w:p>
        <w:p w14:paraId="2EB225B8" w14:textId="3911E497" w:rsidR="00A955C4" w:rsidRDefault="00000000" w:rsidP="00141493">
          <w:pPr>
            <w:pStyle w:val="Cuprins3"/>
            <w:rPr>
              <w:rFonts w:eastAsiaTheme="minorEastAsia"/>
              <w:noProof/>
              <w:kern w:val="2"/>
              <w:lang w:eastAsia="ro-RO"/>
              <w14:ligatures w14:val="standardContextual"/>
            </w:rPr>
          </w:pPr>
          <w:r>
            <w:fldChar w:fldCharType="begin"/>
          </w:r>
          <w:r>
            <w:instrText>HYPERLINK \l "_Toc159530840"</w:instrText>
          </w:r>
          <w:r>
            <w:fldChar w:fldCharType="separate"/>
          </w:r>
          <w:r w:rsidR="00A955C4" w:rsidRPr="00141C10">
            <w:rPr>
              <w:rStyle w:val="Hyperlink"/>
              <w:rFonts w:cstheme="minorHAnsi"/>
              <w:b/>
              <w:bCs/>
              <w:noProof/>
            </w:rPr>
            <w:t>Articolul 81 — Integralitatea prezentului Contract</w:t>
          </w:r>
          <w:r w:rsidR="00A955C4">
            <w:rPr>
              <w:noProof/>
              <w:webHidden/>
            </w:rPr>
            <w:tab/>
          </w:r>
          <w:r w:rsidR="00A955C4">
            <w:rPr>
              <w:noProof/>
              <w:webHidden/>
            </w:rPr>
            <w:fldChar w:fldCharType="begin"/>
          </w:r>
          <w:r w:rsidR="00A955C4">
            <w:rPr>
              <w:noProof/>
              <w:webHidden/>
            </w:rPr>
            <w:instrText xml:space="preserve"> PAGEREF _Toc159530840 \h </w:instrText>
          </w:r>
          <w:r w:rsidR="00A955C4">
            <w:rPr>
              <w:noProof/>
              <w:webHidden/>
            </w:rPr>
          </w:r>
          <w:r w:rsidR="00A955C4">
            <w:rPr>
              <w:noProof/>
              <w:webHidden/>
            </w:rPr>
            <w:fldChar w:fldCharType="separate"/>
          </w:r>
          <w:ins w:id="518" w:author="Stare Civila LERESTI" w:date="2024-06-17T13:30:00Z" w16du:dateUtc="2024-06-17T10:30:00Z">
            <w:r w:rsidR="00214E6A">
              <w:rPr>
                <w:noProof/>
                <w:webHidden/>
              </w:rPr>
              <w:t>61</w:t>
            </w:r>
          </w:ins>
          <w:ins w:id="519" w:author="Radu Gabriel" w:date="2024-03-13T18:39:00Z" w16du:dateUtc="2024-03-13T16:39:00Z">
            <w:del w:id="520" w:author="Stare Civila LERESTI" w:date="2024-06-17T11:46:00Z" w16du:dateUtc="2024-06-17T08:46:00Z">
              <w:r w:rsidR="00096B0F" w:rsidDel="00F14CEA">
                <w:rPr>
                  <w:noProof/>
                  <w:webHidden/>
                </w:rPr>
                <w:delText>63</w:delText>
              </w:r>
            </w:del>
          </w:ins>
          <w:ins w:id="521" w:author="Anca Bors" w:date="2024-03-08T14:04:00Z" w16du:dateUtc="2024-03-08T12:04:00Z">
            <w:del w:id="522" w:author="Stare Civila LERESTI" w:date="2024-06-17T11:46:00Z" w16du:dateUtc="2024-06-17T08:46:00Z">
              <w:r w:rsidR="00972BEC" w:rsidDel="00F14CEA">
                <w:rPr>
                  <w:noProof/>
                  <w:webHidden/>
                </w:rPr>
                <w:delText>63</w:delText>
              </w:r>
            </w:del>
          </w:ins>
          <w:del w:id="523" w:author="Stare Civila LERESTI" w:date="2024-06-17T11:46:00Z" w16du:dateUtc="2024-06-17T08:46:00Z">
            <w:r w:rsidR="00A955C4" w:rsidDel="00F14CEA">
              <w:rPr>
                <w:noProof/>
                <w:webHidden/>
              </w:rPr>
              <w:delText>59</w:delText>
            </w:r>
          </w:del>
          <w:r w:rsidR="00A955C4">
            <w:rPr>
              <w:noProof/>
              <w:webHidden/>
            </w:rPr>
            <w:fldChar w:fldCharType="end"/>
          </w:r>
          <w:r>
            <w:rPr>
              <w:noProof/>
            </w:rPr>
            <w:fldChar w:fldCharType="end"/>
          </w:r>
        </w:p>
        <w:p w14:paraId="035DDC30" w14:textId="5B44B74F" w:rsidR="00A955C4" w:rsidRDefault="00000000" w:rsidP="00141493">
          <w:pPr>
            <w:pStyle w:val="Cuprins3"/>
            <w:rPr>
              <w:rFonts w:eastAsiaTheme="minorEastAsia"/>
              <w:noProof/>
              <w:kern w:val="2"/>
              <w:lang w:eastAsia="ro-RO"/>
              <w14:ligatures w14:val="standardContextual"/>
            </w:rPr>
          </w:pPr>
          <w:r>
            <w:fldChar w:fldCharType="begin"/>
          </w:r>
          <w:r>
            <w:instrText>HYPERLINK \l "_Toc159530841"</w:instrText>
          </w:r>
          <w:r>
            <w:fldChar w:fldCharType="separate"/>
          </w:r>
          <w:r w:rsidR="00A955C4" w:rsidRPr="00141C10">
            <w:rPr>
              <w:rStyle w:val="Hyperlink"/>
              <w:rFonts w:cstheme="minorHAnsi"/>
              <w:b/>
              <w:bCs/>
              <w:noProof/>
            </w:rPr>
            <w:t>Articolul 82 — Sediul</w:t>
          </w:r>
          <w:r w:rsidR="00A955C4">
            <w:rPr>
              <w:noProof/>
              <w:webHidden/>
            </w:rPr>
            <w:tab/>
          </w:r>
          <w:r w:rsidR="00A955C4">
            <w:rPr>
              <w:noProof/>
              <w:webHidden/>
            </w:rPr>
            <w:fldChar w:fldCharType="begin"/>
          </w:r>
          <w:r w:rsidR="00A955C4">
            <w:rPr>
              <w:noProof/>
              <w:webHidden/>
            </w:rPr>
            <w:instrText xml:space="preserve"> PAGEREF _Toc159530841 \h </w:instrText>
          </w:r>
          <w:r w:rsidR="00A955C4">
            <w:rPr>
              <w:noProof/>
              <w:webHidden/>
            </w:rPr>
          </w:r>
          <w:r w:rsidR="00A955C4">
            <w:rPr>
              <w:noProof/>
              <w:webHidden/>
            </w:rPr>
            <w:fldChar w:fldCharType="separate"/>
          </w:r>
          <w:ins w:id="524" w:author="Stare Civila LERESTI" w:date="2024-06-17T13:30:00Z" w16du:dateUtc="2024-06-17T10:30:00Z">
            <w:r w:rsidR="00214E6A">
              <w:rPr>
                <w:noProof/>
                <w:webHidden/>
              </w:rPr>
              <w:t>61</w:t>
            </w:r>
          </w:ins>
          <w:ins w:id="525" w:author="Radu Gabriel" w:date="2024-03-13T18:39:00Z" w16du:dateUtc="2024-03-13T16:39:00Z">
            <w:del w:id="526" w:author="Stare Civila LERESTI" w:date="2024-06-17T11:46:00Z" w16du:dateUtc="2024-06-17T08:46:00Z">
              <w:r w:rsidR="00096B0F" w:rsidDel="00F14CEA">
                <w:rPr>
                  <w:noProof/>
                  <w:webHidden/>
                </w:rPr>
                <w:delText>63</w:delText>
              </w:r>
            </w:del>
          </w:ins>
          <w:ins w:id="527" w:author="Anca Bors" w:date="2024-03-08T14:04:00Z" w16du:dateUtc="2024-03-08T12:04:00Z">
            <w:del w:id="528" w:author="Stare Civila LERESTI" w:date="2024-06-17T11:46:00Z" w16du:dateUtc="2024-06-17T08:46:00Z">
              <w:r w:rsidR="00972BEC" w:rsidDel="00F14CEA">
                <w:rPr>
                  <w:noProof/>
                  <w:webHidden/>
                </w:rPr>
                <w:delText>63</w:delText>
              </w:r>
            </w:del>
          </w:ins>
          <w:del w:id="529" w:author="Stare Civila LERESTI" w:date="2024-06-17T11:46:00Z" w16du:dateUtc="2024-06-17T08:46:00Z">
            <w:r w:rsidR="00A955C4" w:rsidDel="00F14CEA">
              <w:rPr>
                <w:noProof/>
                <w:webHidden/>
              </w:rPr>
              <w:delText>59</w:delText>
            </w:r>
          </w:del>
          <w:r w:rsidR="00A955C4">
            <w:rPr>
              <w:noProof/>
              <w:webHidden/>
            </w:rPr>
            <w:fldChar w:fldCharType="end"/>
          </w:r>
          <w:r>
            <w:rPr>
              <w:noProof/>
            </w:rPr>
            <w:fldChar w:fldCharType="end"/>
          </w:r>
        </w:p>
        <w:p w14:paraId="42D4D6D5" w14:textId="0CEE804A" w:rsidR="00A955C4" w:rsidRDefault="00000000" w:rsidP="00141493">
          <w:pPr>
            <w:pStyle w:val="Cuprins3"/>
            <w:rPr>
              <w:rFonts w:eastAsiaTheme="minorEastAsia"/>
              <w:noProof/>
              <w:kern w:val="2"/>
              <w:lang w:eastAsia="ro-RO"/>
              <w14:ligatures w14:val="standardContextual"/>
            </w:rPr>
          </w:pPr>
          <w:r>
            <w:fldChar w:fldCharType="begin"/>
          </w:r>
          <w:r>
            <w:instrText>HYPERLINK \l "_Toc159530842"</w:instrText>
          </w:r>
          <w:r>
            <w:fldChar w:fldCharType="separate"/>
          </w:r>
          <w:r w:rsidR="00A955C4" w:rsidRPr="00141C10">
            <w:rPr>
              <w:rStyle w:val="Hyperlink"/>
              <w:rFonts w:cstheme="minorHAnsi"/>
              <w:b/>
              <w:bCs/>
              <w:noProof/>
            </w:rPr>
            <w:t>Articolul 83 — Notificări</w:t>
          </w:r>
          <w:r w:rsidR="00A955C4">
            <w:rPr>
              <w:noProof/>
              <w:webHidden/>
            </w:rPr>
            <w:tab/>
          </w:r>
          <w:r w:rsidR="00A955C4">
            <w:rPr>
              <w:noProof/>
              <w:webHidden/>
            </w:rPr>
            <w:fldChar w:fldCharType="begin"/>
          </w:r>
          <w:r w:rsidR="00A955C4">
            <w:rPr>
              <w:noProof/>
              <w:webHidden/>
            </w:rPr>
            <w:instrText xml:space="preserve"> PAGEREF _Toc159530842 \h </w:instrText>
          </w:r>
          <w:r w:rsidR="00A955C4">
            <w:rPr>
              <w:noProof/>
              <w:webHidden/>
            </w:rPr>
          </w:r>
          <w:r w:rsidR="00A955C4">
            <w:rPr>
              <w:noProof/>
              <w:webHidden/>
            </w:rPr>
            <w:fldChar w:fldCharType="separate"/>
          </w:r>
          <w:ins w:id="530" w:author="Stare Civila LERESTI" w:date="2024-06-17T13:30:00Z" w16du:dateUtc="2024-06-17T10:30:00Z">
            <w:r w:rsidR="00214E6A">
              <w:rPr>
                <w:noProof/>
                <w:webHidden/>
              </w:rPr>
              <w:t>61</w:t>
            </w:r>
          </w:ins>
          <w:ins w:id="531" w:author="Radu Gabriel" w:date="2024-03-13T18:39:00Z" w16du:dateUtc="2024-03-13T16:39:00Z">
            <w:del w:id="532" w:author="Stare Civila LERESTI" w:date="2024-06-17T11:46:00Z" w16du:dateUtc="2024-06-17T08:46:00Z">
              <w:r w:rsidR="00096B0F" w:rsidDel="00F14CEA">
                <w:rPr>
                  <w:noProof/>
                  <w:webHidden/>
                </w:rPr>
                <w:delText>63</w:delText>
              </w:r>
            </w:del>
          </w:ins>
          <w:ins w:id="533" w:author="Anca Bors" w:date="2024-03-08T14:04:00Z" w16du:dateUtc="2024-03-08T12:04:00Z">
            <w:del w:id="534" w:author="Stare Civila LERESTI" w:date="2024-06-17T11:46:00Z" w16du:dateUtc="2024-06-17T08:46:00Z">
              <w:r w:rsidR="00972BEC" w:rsidDel="00F14CEA">
                <w:rPr>
                  <w:noProof/>
                  <w:webHidden/>
                </w:rPr>
                <w:delText>63</w:delText>
              </w:r>
            </w:del>
          </w:ins>
          <w:del w:id="535" w:author="Stare Civila LERESTI" w:date="2024-06-17T11:46:00Z" w16du:dateUtc="2024-06-17T08:46:00Z">
            <w:r w:rsidR="00A955C4" w:rsidDel="00F14CEA">
              <w:rPr>
                <w:noProof/>
                <w:webHidden/>
              </w:rPr>
              <w:delText>59</w:delText>
            </w:r>
          </w:del>
          <w:r w:rsidR="00A955C4">
            <w:rPr>
              <w:noProof/>
              <w:webHidden/>
            </w:rPr>
            <w:fldChar w:fldCharType="end"/>
          </w:r>
          <w:r>
            <w:rPr>
              <w:noProof/>
            </w:rPr>
            <w:fldChar w:fldCharType="end"/>
          </w:r>
        </w:p>
        <w:p w14:paraId="7A428876" w14:textId="346C94E4" w:rsidR="00A955C4" w:rsidRDefault="00000000" w:rsidP="00141493">
          <w:pPr>
            <w:pStyle w:val="Cuprins3"/>
            <w:rPr>
              <w:rFonts w:eastAsiaTheme="minorEastAsia"/>
              <w:noProof/>
              <w:kern w:val="2"/>
              <w:lang w:eastAsia="ro-RO"/>
              <w14:ligatures w14:val="standardContextual"/>
            </w:rPr>
          </w:pPr>
          <w:r>
            <w:fldChar w:fldCharType="begin"/>
          </w:r>
          <w:r>
            <w:instrText>HYPERLINK \l "_Toc159530843"</w:instrText>
          </w:r>
          <w:r>
            <w:fldChar w:fldCharType="separate"/>
          </w:r>
          <w:r w:rsidR="00A955C4" w:rsidRPr="00141C10">
            <w:rPr>
              <w:rStyle w:val="Hyperlink"/>
              <w:rFonts w:cstheme="minorHAnsi"/>
              <w:b/>
              <w:bCs/>
              <w:noProof/>
            </w:rPr>
            <w:t>Articolul 84 — Împărțirea responsabilităților de mediu între Autoritatea Delegantă si Operator</w:t>
          </w:r>
          <w:r w:rsidR="00A955C4">
            <w:rPr>
              <w:noProof/>
              <w:webHidden/>
            </w:rPr>
            <w:tab/>
          </w:r>
          <w:r w:rsidR="00A955C4">
            <w:rPr>
              <w:noProof/>
              <w:webHidden/>
            </w:rPr>
            <w:fldChar w:fldCharType="begin"/>
          </w:r>
          <w:r w:rsidR="00A955C4">
            <w:rPr>
              <w:noProof/>
              <w:webHidden/>
            </w:rPr>
            <w:instrText xml:space="preserve"> PAGEREF _Toc159530843 \h </w:instrText>
          </w:r>
          <w:r w:rsidR="00A955C4">
            <w:rPr>
              <w:noProof/>
              <w:webHidden/>
            </w:rPr>
          </w:r>
          <w:r w:rsidR="00A955C4">
            <w:rPr>
              <w:noProof/>
              <w:webHidden/>
            </w:rPr>
            <w:fldChar w:fldCharType="separate"/>
          </w:r>
          <w:ins w:id="536" w:author="Stare Civila LERESTI" w:date="2024-06-17T13:30:00Z" w16du:dateUtc="2024-06-17T10:30:00Z">
            <w:r w:rsidR="00214E6A">
              <w:rPr>
                <w:noProof/>
                <w:webHidden/>
              </w:rPr>
              <w:t>62</w:t>
            </w:r>
          </w:ins>
          <w:ins w:id="537" w:author="Radu Gabriel" w:date="2024-03-13T18:39:00Z" w16du:dateUtc="2024-03-13T16:39:00Z">
            <w:del w:id="538" w:author="Stare Civila LERESTI" w:date="2024-06-17T11:46:00Z" w16du:dateUtc="2024-06-17T08:46:00Z">
              <w:r w:rsidR="00096B0F" w:rsidDel="00F14CEA">
                <w:rPr>
                  <w:noProof/>
                  <w:webHidden/>
                </w:rPr>
                <w:delText>63</w:delText>
              </w:r>
            </w:del>
          </w:ins>
          <w:ins w:id="539" w:author="Anca Bors" w:date="2024-03-08T14:04:00Z" w16du:dateUtc="2024-03-08T12:04:00Z">
            <w:del w:id="540" w:author="Stare Civila LERESTI" w:date="2024-06-17T11:46:00Z" w16du:dateUtc="2024-06-17T08:46:00Z">
              <w:r w:rsidR="00972BEC" w:rsidDel="00F14CEA">
                <w:rPr>
                  <w:noProof/>
                  <w:webHidden/>
                </w:rPr>
                <w:delText>63</w:delText>
              </w:r>
            </w:del>
          </w:ins>
          <w:del w:id="541" w:author="Stare Civila LERESTI" w:date="2024-06-17T11:46:00Z" w16du:dateUtc="2024-06-17T08:46:00Z">
            <w:r w:rsidR="00A955C4" w:rsidDel="00F14CEA">
              <w:rPr>
                <w:noProof/>
                <w:webHidden/>
              </w:rPr>
              <w:delText>60</w:delText>
            </w:r>
          </w:del>
          <w:r w:rsidR="00A955C4">
            <w:rPr>
              <w:noProof/>
              <w:webHidden/>
            </w:rPr>
            <w:fldChar w:fldCharType="end"/>
          </w:r>
          <w:r>
            <w:rPr>
              <w:noProof/>
            </w:rPr>
            <w:fldChar w:fldCharType="end"/>
          </w:r>
        </w:p>
        <w:p w14:paraId="657A03F6" w14:textId="32ECEA17" w:rsidR="00A955C4" w:rsidRDefault="00000000" w:rsidP="00141493">
          <w:pPr>
            <w:pStyle w:val="Cuprins3"/>
            <w:rPr>
              <w:rFonts w:eastAsiaTheme="minorEastAsia"/>
              <w:noProof/>
              <w:kern w:val="2"/>
              <w:lang w:eastAsia="ro-RO"/>
              <w14:ligatures w14:val="standardContextual"/>
            </w:rPr>
          </w:pPr>
          <w:r>
            <w:lastRenderedPageBreak/>
            <w:fldChar w:fldCharType="begin"/>
          </w:r>
          <w:r>
            <w:instrText>HYPERLINK \l "_Toc159530844"</w:instrText>
          </w:r>
          <w:r>
            <w:fldChar w:fldCharType="separate"/>
          </w:r>
          <w:r w:rsidR="00A955C4" w:rsidRPr="00141C10">
            <w:rPr>
              <w:rStyle w:val="Hyperlink"/>
              <w:rFonts w:cstheme="minorHAnsi"/>
              <w:b/>
              <w:bCs/>
              <w:noProof/>
            </w:rPr>
            <w:t>Articolul 85 — Înregistrarea si diverse cheltuieli</w:t>
          </w:r>
          <w:r w:rsidR="00A955C4">
            <w:rPr>
              <w:noProof/>
              <w:webHidden/>
            </w:rPr>
            <w:tab/>
          </w:r>
          <w:r w:rsidR="00A955C4">
            <w:rPr>
              <w:noProof/>
              <w:webHidden/>
            </w:rPr>
            <w:fldChar w:fldCharType="begin"/>
          </w:r>
          <w:r w:rsidR="00A955C4">
            <w:rPr>
              <w:noProof/>
              <w:webHidden/>
            </w:rPr>
            <w:instrText xml:space="preserve"> PAGEREF _Toc159530844 \h </w:instrText>
          </w:r>
          <w:r w:rsidR="00A955C4">
            <w:rPr>
              <w:noProof/>
              <w:webHidden/>
            </w:rPr>
          </w:r>
          <w:r w:rsidR="00A955C4">
            <w:rPr>
              <w:noProof/>
              <w:webHidden/>
            </w:rPr>
            <w:fldChar w:fldCharType="separate"/>
          </w:r>
          <w:ins w:id="542" w:author="Stare Civila LERESTI" w:date="2024-06-17T13:30:00Z" w16du:dateUtc="2024-06-17T10:30:00Z">
            <w:r w:rsidR="00214E6A">
              <w:rPr>
                <w:noProof/>
                <w:webHidden/>
              </w:rPr>
              <w:t>62</w:t>
            </w:r>
          </w:ins>
          <w:ins w:id="543" w:author="Radu Gabriel" w:date="2024-03-13T18:39:00Z" w16du:dateUtc="2024-03-13T16:39:00Z">
            <w:del w:id="544" w:author="Stare Civila LERESTI" w:date="2024-06-17T11:46:00Z" w16du:dateUtc="2024-06-17T08:46:00Z">
              <w:r w:rsidR="00096B0F" w:rsidDel="00F14CEA">
                <w:rPr>
                  <w:noProof/>
                  <w:webHidden/>
                </w:rPr>
                <w:delText>64</w:delText>
              </w:r>
            </w:del>
          </w:ins>
          <w:ins w:id="545" w:author="Anca Bors" w:date="2024-03-08T14:04:00Z" w16du:dateUtc="2024-03-08T12:04:00Z">
            <w:del w:id="546" w:author="Stare Civila LERESTI" w:date="2024-06-17T11:46:00Z" w16du:dateUtc="2024-06-17T08:46:00Z">
              <w:r w:rsidR="00972BEC" w:rsidDel="00F14CEA">
                <w:rPr>
                  <w:noProof/>
                  <w:webHidden/>
                </w:rPr>
                <w:delText>64</w:delText>
              </w:r>
            </w:del>
          </w:ins>
          <w:del w:id="547" w:author="Stare Civila LERESTI" w:date="2024-06-17T11:46:00Z" w16du:dateUtc="2024-06-17T08:46:00Z">
            <w:r w:rsidR="00A955C4" w:rsidDel="00F14CEA">
              <w:rPr>
                <w:noProof/>
                <w:webHidden/>
              </w:rPr>
              <w:delText>60</w:delText>
            </w:r>
          </w:del>
          <w:r w:rsidR="00A955C4">
            <w:rPr>
              <w:noProof/>
              <w:webHidden/>
            </w:rPr>
            <w:fldChar w:fldCharType="end"/>
          </w:r>
          <w:r>
            <w:rPr>
              <w:noProof/>
            </w:rPr>
            <w:fldChar w:fldCharType="end"/>
          </w:r>
        </w:p>
        <w:p w14:paraId="14F6E031" w14:textId="53504564" w:rsidR="00A955C4" w:rsidRDefault="00000000" w:rsidP="00A955C4">
          <w:pPr>
            <w:pStyle w:val="Cuprins2"/>
            <w:tabs>
              <w:tab w:val="right" w:leader="dot" w:pos="9019"/>
            </w:tabs>
            <w:rPr>
              <w:rFonts w:eastAsiaTheme="minorEastAsia"/>
              <w:noProof/>
              <w:kern w:val="2"/>
              <w:lang w:eastAsia="ro-RO"/>
              <w14:ligatures w14:val="standardContextual"/>
            </w:rPr>
          </w:pPr>
          <w:r>
            <w:fldChar w:fldCharType="begin"/>
          </w:r>
          <w:r>
            <w:instrText>HYPERLINK \l "_Toc159530845"</w:instrText>
          </w:r>
          <w:r>
            <w:fldChar w:fldCharType="separate"/>
          </w:r>
          <w:r w:rsidR="00A955C4" w:rsidRPr="00141C10">
            <w:rPr>
              <w:rStyle w:val="Hyperlink"/>
              <w:rFonts w:eastAsiaTheme="majorEastAsia" w:cstheme="minorHAnsi"/>
              <w:b/>
              <w:bCs/>
              <w:noProof/>
            </w:rPr>
            <w:t>CAPITOLUL VI - LISTA ANEXELOR</w:t>
          </w:r>
          <w:r w:rsidR="00A955C4">
            <w:rPr>
              <w:noProof/>
              <w:webHidden/>
            </w:rPr>
            <w:tab/>
          </w:r>
          <w:r w:rsidR="00A955C4">
            <w:rPr>
              <w:noProof/>
              <w:webHidden/>
            </w:rPr>
            <w:fldChar w:fldCharType="begin"/>
          </w:r>
          <w:r w:rsidR="00A955C4">
            <w:rPr>
              <w:noProof/>
              <w:webHidden/>
            </w:rPr>
            <w:instrText xml:space="preserve"> PAGEREF _Toc159530845 \h </w:instrText>
          </w:r>
          <w:r w:rsidR="00A955C4">
            <w:rPr>
              <w:noProof/>
              <w:webHidden/>
            </w:rPr>
          </w:r>
          <w:r w:rsidR="00A955C4">
            <w:rPr>
              <w:noProof/>
              <w:webHidden/>
            </w:rPr>
            <w:fldChar w:fldCharType="separate"/>
          </w:r>
          <w:ins w:id="548" w:author="Stare Civila LERESTI" w:date="2024-06-17T13:30:00Z" w16du:dateUtc="2024-06-17T10:30:00Z">
            <w:r w:rsidR="00214E6A">
              <w:rPr>
                <w:noProof/>
                <w:webHidden/>
              </w:rPr>
              <w:t>62</w:t>
            </w:r>
          </w:ins>
          <w:ins w:id="549" w:author="Radu Gabriel" w:date="2024-03-13T18:39:00Z" w16du:dateUtc="2024-03-13T16:39:00Z">
            <w:del w:id="550" w:author="Stare Civila LERESTI" w:date="2024-06-17T11:46:00Z" w16du:dateUtc="2024-06-17T08:46:00Z">
              <w:r w:rsidR="00096B0F" w:rsidDel="00F14CEA">
                <w:rPr>
                  <w:noProof/>
                  <w:webHidden/>
                </w:rPr>
                <w:delText>64</w:delText>
              </w:r>
            </w:del>
          </w:ins>
          <w:ins w:id="551" w:author="Anca Bors" w:date="2024-03-08T14:04:00Z" w16du:dateUtc="2024-03-08T12:04:00Z">
            <w:del w:id="552" w:author="Stare Civila LERESTI" w:date="2024-06-17T11:46:00Z" w16du:dateUtc="2024-06-17T08:46:00Z">
              <w:r w:rsidR="00972BEC" w:rsidDel="00F14CEA">
                <w:rPr>
                  <w:noProof/>
                  <w:webHidden/>
                </w:rPr>
                <w:delText>64</w:delText>
              </w:r>
            </w:del>
          </w:ins>
          <w:del w:id="553" w:author="Stare Civila LERESTI" w:date="2024-06-17T11:46:00Z" w16du:dateUtc="2024-06-17T08:46:00Z">
            <w:r w:rsidR="00A955C4" w:rsidDel="00F14CEA">
              <w:rPr>
                <w:noProof/>
                <w:webHidden/>
              </w:rPr>
              <w:delText>60</w:delText>
            </w:r>
          </w:del>
          <w:r w:rsidR="00A955C4">
            <w:rPr>
              <w:noProof/>
              <w:webHidden/>
            </w:rPr>
            <w:fldChar w:fldCharType="end"/>
          </w:r>
          <w:r>
            <w:rPr>
              <w:noProof/>
            </w:rPr>
            <w:fldChar w:fldCharType="end"/>
          </w:r>
        </w:p>
        <w:p w14:paraId="5E0379E3" w14:textId="3F10611A" w:rsidR="00A955C4" w:rsidRDefault="00000000" w:rsidP="00141493">
          <w:pPr>
            <w:pStyle w:val="Cuprins3"/>
            <w:rPr>
              <w:rFonts w:eastAsiaTheme="minorEastAsia"/>
              <w:noProof/>
              <w:kern w:val="2"/>
              <w:lang w:eastAsia="ro-RO"/>
              <w14:ligatures w14:val="standardContextual"/>
            </w:rPr>
          </w:pPr>
          <w:r>
            <w:fldChar w:fldCharType="begin"/>
          </w:r>
          <w:r>
            <w:instrText>HYPERLINK \l "_Toc159530846"</w:instrText>
          </w:r>
          <w:r>
            <w:fldChar w:fldCharType="separate"/>
          </w:r>
          <w:r w:rsidR="00A955C4" w:rsidRPr="00141C10">
            <w:rPr>
              <w:rStyle w:val="Hyperlink"/>
              <w:rFonts w:cstheme="minorHAnsi"/>
              <w:b/>
              <w:bCs/>
              <w:noProof/>
            </w:rPr>
            <w:t>Articolul 86 — Documente anexate prezentului Contract</w:t>
          </w:r>
          <w:r w:rsidR="00A955C4">
            <w:rPr>
              <w:noProof/>
              <w:webHidden/>
            </w:rPr>
            <w:tab/>
          </w:r>
          <w:r w:rsidR="00A955C4">
            <w:rPr>
              <w:noProof/>
              <w:webHidden/>
            </w:rPr>
            <w:fldChar w:fldCharType="begin"/>
          </w:r>
          <w:r w:rsidR="00A955C4">
            <w:rPr>
              <w:noProof/>
              <w:webHidden/>
            </w:rPr>
            <w:instrText xml:space="preserve"> PAGEREF _Toc159530846 \h </w:instrText>
          </w:r>
          <w:r w:rsidR="00A955C4">
            <w:rPr>
              <w:noProof/>
              <w:webHidden/>
            </w:rPr>
          </w:r>
          <w:r w:rsidR="00A955C4">
            <w:rPr>
              <w:noProof/>
              <w:webHidden/>
            </w:rPr>
            <w:fldChar w:fldCharType="separate"/>
          </w:r>
          <w:ins w:id="554" w:author="Stare Civila LERESTI" w:date="2024-06-17T13:30:00Z" w16du:dateUtc="2024-06-17T10:30:00Z">
            <w:r w:rsidR="00214E6A">
              <w:rPr>
                <w:noProof/>
                <w:webHidden/>
              </w:rPr>
              <w:t>62</w:t>
            </w:r>
          </w:ins>
          <w:ins w:id="555" w:author="Radu Gabriel" w:date="2024-03-13T18:39:00Z" w16du:dateUtc="2024-03-13T16:39:00Z">
            <w:del w:id="556" w:author="Stare Civila LERESTI" w:date="2024-06-17T11:46:00Z" w16du:dateUtc="2024-06-17T08:46:00Z">
              <w:r w:rsidR="00096B0F" w:rsidDel="00F14CEA">
                <w:rPr>
                  <w:noProof/>
                  <w:webHidden/>
                </w:rPr>
                <w:delText>64</w:delText>
              </w:r>
            </w:del>
          </w:ins>
          <w:ins w:id="557" w:author="Anca Bors" w:date="2024-03-08T14:04:00Z" w16du:dateUtc="2024-03-08T12:04:00Z">
            <w:del w:id="558" w:author="Stare Civila LERESTI" w:date="2024-06-17T11:46:00Z" w16du:dateUtc="2024-06-17T08:46:00Z">
              <w:r w:rsidR="00972BEC" w:rsidDel="00F14CEA">
                <w:rPr>
                  <w:noProof/>
                  <w:webHidden/>
                </w:rPr>
                <w:delText>64</w:delText>
              </w:r>
            </w:del>
          </w:ins>
          <w:del w:id="559" w:author="Stare Civila LERESTI" w:date="2024-06-17T11:46:00Z" w16du:dateUtc="2024-06-17T08:46:00Z">
            <w:r w:rsidR="00A955C4" w:rsidDel="00F14CEA">
              <w:rPr>
                <w:noProof/>
                <w:webHidden/>
              </w:rPr>
              <w:delText>60</w:delText>
            </w:r>
          </w:del>
          <w:r w:rsidR="00A955C4">
            <w:rPr>
              <w:noProof/>
              <w:webHidden/>
            </w:rPr>
            <w:fldChar w:fldCharType="end"/>
          </w:r>
          <w:r>
            <w:rPr>
              <w:noProof/>
            </w:rPr>
            <w:fldChar w:fldCharType="end"/>
          </w:r>
        </w:p>
        <w:p w14:paraId="4667DB3F" w14:textId="77777777" w:rsidR="00A955C4" w:rsidRPr="0085317B" w:rsidRDefault="00A955C4" w:rsidP="00A955C4">
          <w:r w:rsidRPr="0085317B">
            <w:rPr>
              <w:b/>
              <w:bCs/>
            </w:rPr>
            <w:fldChar w:fldCharType="end"/>
          </w:r>
        </w:p>
      </w:sdtContent>
    </w:sdt>
    <w:p w14:paraId="1952DB4D" w14:textId="77777777" w:rsidR="00A955C4" w:rsidRPr="0085317B" w:rsidRDefault="00A955C4" w:rsidP="00A955C4">
      <w:pPr>
        <w:spacing w:after="0" w:line="276" w:lineRule="auto"/>
        <w:rPr>
          <w:rFonts w:cstheme="minorHAnsi"/>
        </w:rPr>
      </w:pPr>
    </w:p>
    <w:p w14:paraId="1AB3E387" w14:textId="77777777" w:rsidR="00A955C4" w:rsidRPr="0085317B" w:rsidRDefault="00A955C4" w:rsidP="00A955C4">
      <w:pPr>
        <w:spacing w:after="0" w:line="276" w:lineRule="auto"/>
        <w:rPr>
          <w:rFonts w:cstheme="minorHAnsi"/>
        </w:rPr>
      </w:pPr>
    </w:p>
    <w:p w14:paraId="022C819F" w14:textId="77777777" w:rsidR="00A955C4" w:rsidRDefault="00A955C4" w:rsidP="00A955C4">
      <w:pPr>
        <w:rPr>
          <w:rFonts w:cstheme="minorHAnsi"/>
          <w:b/>
          <w:bCs/>
        </w:rPr>
      </w:pPr>
      <w:r>
        <w:rPr>
          <w:rFonts w:cstheme="minorHAnsi"/>
          <w:b/>
          <w:bCs/>
        </w:rPr>
        <w:br w:type="page"/>
      </w:r>
    </w:p>
    <w:p w14:paraId="0075607F" w14:textId="00006E86" w:rsidR="00A955C4" w:rsidRPr="0085317B" w:rsidRDefault="00A955C4">
      <w:pPr>
        <w:spacing w:after="0" w:line="276" w:lineRule="auto"/>
        <w:ind w:right="972"/>
        <w:jc w:val="center"/>
        <w:rPr>
          <w:rFonts w:cstheme="minorHAnsi"/>
          <w:b/>
          <w:bCs/>
        </w:rPr>
        <w:pPrChange w:id="560" w:author="Radu Gabriel" w:date="2024-03-14T09:23:00Z" w16du:dateUtc="2024-03-14T07:23:00Z">
          <w:pPr>
            <w:spacing w:after="0" w:line="276" w:lineRule="auto"/>
            <w:ind w:right="972"/>
          </w:pPr>
        </w:pPrChange>
      </w:pPr>
      <w:r w:rsidRPr="0085317B">
        <w:rPr>
          <w:rFonts w:cstheme="minorHAnsi"/>
          <w:b/>
          <w:bCs/>
        </w:rPr>
        <w:lastRenderedPageBreak/>
        <w:t>CONTRACT DE DELGARE A GESTIUNII SERVICIILOR PUBLICE DE CU APĂ DE CANALIZARE</w:t>
      </w:r>
    </w:p>
    <w:p w14:paraId="3203904D" w14:textId="77777777" w:rsidR="00A955C4" w:rsidRPr="0085317B" w:rsidRDefault="00A955C4">
      <w:pPr>
        <w:spacing w:after="0" w:line="276" w:lineRule="auto"/>
        <w:jc w:val="center"/>
        <w:rPr>
          <w:rFonts w:cstheme="minorHAnsi"/>
          <w:b/>
          <w:bCs/>
        </w:rPr>
        <w:pPrChange w:id="561" w:author="Radu Gabriel" w:date="2024-03-14T09:23:00Z" w16du:dateUtc="2024-03-14T07:23:00Z">
          <w:pPr>
            <w:spacing w:after="0" w:line="276" w:lineRule="auto"/>
          </w:pPr>
        </w:pPrChange>
      </w:pPr>
    </w:p>
    <w:p w14:paraId="4DC3B23B" w14:textId="17F4709F" w:rsidR="00A955C4" w:rsidRPr="0085317B" w:rsidRDefault="00A955C4">
      <w:pPr>
        <w:spacing w:after="0" w:line="276" w:lineRule="auto"/>
        <w:jc w:val="center"/>
        <w:rPr>
          <w:rFonts w:cstheme="minorHAnsi"/>
          <w:b/>
          <w:bCs/>
        </w:rPr>
        <w:pPrChange w:id="562" w:author="Radu Gabriel" w:date="2024-03-14T09:23:00Z" w16du:dateUtc="2024-03-14T07:23:00Z">
          <w:pPr>
            <w:spacing w:after="0" w:line="276" w:lineRule="auto"/>
          </w:pPr>
        </w:pPrChange>
      </w:pPr>
      <w:r w:rsidRPr="0085317B">
        <w:rPr>
          <w:rFonts w:cstheme="minorHAnsi"/>
          <w:b/>
          <w:bCs/>
        </w:rPr>
        <w:t>încheiat astăzi</w:t>
      </w:r>
    </w:p>
    <w:p w14:paraId="67996D71" w14:textId="77777777" w:rsidR="00A955C4" w:rsidRPr="0085317B" w:rsidRDefault="00A955C4" w:rsidP="00A955C4">
      <w:pPr>
        <w:spacing w:after="0" w:line="276" w:lineRule="auto"/>
        <w:ind w:left="694" w:right="814" w:hanging="10"/>
        <w:jc w:val="center"/>
        <w:rPr>
          <w:rFonts w:cstheme="minorHAnsi"/>
        </w:rPr>
      </w:pPr>
    </w:p>
    <w:p w14:paraId="04086EB5" w14:textId="77777777" w:rsidR="00A955C4" w:rsidRPr="0085317B" w:rsidRDefault="00A955C4" w:rsidP="00A955C4">
      <w:pPr>
        <w:spacing w:after="0" w:line="276" w:lineRule="auto"/>
        <w:ind w:left="694" w:right="814" w:hanging="10"/>
        <w:jc w:val="center"/>
        <w:rPr>
          <w:rFonts w:cstheme="minorHAnsi"/>
        </w:rPr>
      </w:pPr>
    </w:p>
    <w:p w14:paraId="528BC362" w14:textId="77777777" w:rsidR="00A955C4" w:rsidRPr="0085317B" w:rsidRDefault="00A955C4" w:rsidP="00A955C4">
      <w:pPr>
        <w:spacing w:after="0" w:line="276" w:lineRule="auto"/>
        <w:ind w:left="694" w:right="814" w:hanging="10"/>
        <w:jc w:val="center"/>
        <w:rPr>
          <w:rFonts w:cstheme="minorHAnsi"/>
          <w:b/>
          <w:bCs/>
        </w:rPr>
      </w:pPr>
      <w:r w:rsidRPr="0085317B">
        <w:rPr>
          <w:rFonts w:cstheme="minorHAnsi"/>
          <w:b/>
          <w:bCs/>
        </w:rPr>
        <w:t>DISPOZIȚII GENERALE</w:t>
      </w:r>
    </w:p>
    <w:p w14:paraId="56D37831" w14:textId="77777777" w:rsidR="00A955C4" w:rsidRPr="0085317B" w:rsidRDefault="00A955C4" w:rsidP="00A955C4">
      <w:pPr>
        <w:spacing w:after="0" w:line="276" w:lineRule="auto"/>
        <w:rPr>
          <w:rFonts w:cstheme="minorHAnsi"/>
          <w:b/>
          <w:bCs/>
        </w:rPr>
      </w:pPr>
    </w:p>
    <w:p w14:paraId="09B6D7BB" w14:textId="77777777" w:rsidR="00A955C4" w:rsidRPr="0085317B" w:rsidRDefault="00A955C4" w:rsidP="00A955C4">
      <w:pPr>
        <w:spacing w:after="0" w:line="276" w:lineRule="auto"/>
        <w:rPr>
          <w:rFonts w:cstheme="minorHAnsi"/>
        </w:rPr>
      </w:pPr>
      <w:r w:rsidRPr="0085317B">
        <w:rPr>
          <w:rFonts w:cstheme="minorHAnsi"/>
        </w:rPr>
        <w:t>PĂRȚILE CONTRACTANTE</w:t>
      </w:r>
    </w:p>
    <w:p w14:paraId="467ED1F0" w14:textId="77777777" w:rsidR="00A955C4" w:rsidRPr="0085317B" w:rsidRDefault="00A955C4" w:rsidP="00A955C4">
      <w:pPr>
        <w:spacing w:after="0" w:line="276" w:lineRule="auto"/>
        <w:rPr>
          <w:rFonts w:cstheme="minorHAnsi"/>
        </w:rPr>
      </w:pPr>
      <w:r w:rsidRPr="0085317B">
        <w:rPr>
          <w:rFonts w:cstheme="minorHAnsi"/>
        </w:rPr>
        <w:t>ÎNTRE</w:t>
      </w:r>
    </w:p>
    <w:p w14:paraId="0A48B616" w14:textId="77777777" w:rsidR="00A955C4" w:rsidRPr="0085317B" w:rsidRDefault="00A955C4" w:rsidP="00A955C4">
      <w:pPr>
        <w:spacing w:after="0" w:line="276" w:lineRule="auto"/>
        <w:ind w:left="464"/>
        <w:rPr>
          <w:rFonts w:cstheme="minorHAnsi"/>
        </w:rPr>
      </w:pPr>
    </w:p>
    <w:p w14:paraId="227E31ED" w14:textId="77777777" w:rsidR="00A955C4" w:rsidRPr="0085317B" w:rsidRDefault="00A955C4" w:rsidP="00A955C4">
      <w:pPr>
        <w:spacing w:after="0" w:line="276" w:lineRule="auto"/>
        <w:jc w:val="both"/>
        <w:rPr>
          <w:rFonts w:cstheme="minorHAnsi"/>
        </w:rPr>
      </w:pPr>
      <w:r w:rsidRPr="0085317B">
        <w:rPr>
          <w:rFonts w:cstheme="minorHAnsi"/>
        </w:rPr>
        <w:t>Asociația de dezvoltare intercomunitară „</w:t>
      </w:r>
      <w:r w:rsidRPr="003177FE">
        <w:rPr>
          <w:rFonts w:cstheme="minorHAnsi"/>
          <w:highlight w:val="yellow"/>
        </w:rPr>
        <w:t>........</w:t>
      </w:r>
      <w:r w:rsidRPr="0085317B">
        <w:rPr>
          <w:rFonts w:cstheme="minorHAnsi"/>
        </w:rPr>
        <w:t xml:space="preserve">" (denumită Asociația), cu sediul în </w:t>
      </w:r>
      <w:r w:rsidRPr="003177FE">
        <w:rPr>
          <w:rFonts w:cstheme="minorHAnsi"/>
          <w:highlight w:val="yellow"/>
        </w:rPr>
        <w:t>.......</w:t>
      </w:r>
      <w:r w:rsidRPr="0085317B">
        <w:rPr>
          <w:rFonts w:cstheme="minorHAnsi"/>
        </w:rPr>
        <w:t>, s</w:t>
      </w:r>
      <w:r>
        <w:rPr>
          <w:rFonts w:cstheme="minorHAnsi"/>
        </w:rPr>
        <w:t>tr</w:t>
      </w:r>
      <w:r w:rsidRPr="0085317B">
        <w:rPr>
          <w:rFonts w:cstheme="minorHAnsi"/>
        </w:rPr>
        <w:t xml:space="preserve">. </w:t>
      </w:r>
      <w:r w:rsidRPr="003177FE">
        <w:rPr>
          <w:rFonts w:cstheme="minorHAnsi"/>
          <w:highlight w:val="yellow"/>
        </w:rPr>
        <w:t>......</w:t>
      </w:r>
      <w:r w:rsidRPr="0085317B">
        <w:rPr>
          <w:rFonts w:cstheme="minorHAnsi"/>
        </w:rPr>
        <w:t xml:space="preserve"> nr </w:t>
      </w:r>
      <w:r w:rsidRPr="003177FE">
        <w:rPr>
          <w:rFonts w:cstheme="minorHAnsi"/>
          <w:highlight w:val="yellow"/>
        </w:rPr>
        <w:t>....</w:t>
      </w:r>
      <w:r w:rsidRPr="0085317B">
        <w:rPr>
          <w:rFonts w:cstheme="minorHAnsi"/>
        </w:rPr>
        <w:t xml:space="preserve">, et </w:t>
      </w:r>
      <w:r>
        <w:rPr>
          <w:rFonts w:cstheme="minorHAnsi"/>
        </w:rPr>
        <w:t>.</w:t>
      </w:r>
      <w:r w:rsidRPr="003177FE">
        <w:rPr>
          <w:rFonts w:cstheme="minorHAnsi"/>
          <w:highlight w:val="yellow"/>
        </w:rPr>
        <w:t>....</w:t>
      </w:r>
      <w:r w:rsidRPr="0085317B">
        <w:rPr>
          <w:rFonts w:cstheme="minorHAnsi"/>
        </w:rPr>
        <w:t xml:space="preserve">, camera Înscrisă în Registrul asociațiilor și fundațiilor de la grefa judecătoriei </w:t>
      </w:r>
      <w:r w:rsidRPr="003177FE">
        <w:rPr>
          <w:rFonts w:cstheme="minorHAnsi"/>
          <w:highlight w:val="yellow"/>
        </w:rPr>
        <w:t>......</w:t>
      </w:r>
      <w:r w:rsidRPr="0085317B">
        <w:rPr>
          <w:rFonts w:cstheme="minorHAnsi"/>
        </w:rPr>
        <w:t xml:space="preserve"> cu nr. </w:t>
      </w:r>
      <w:r w:rsidRPr="003177FE">
        <w:rPr>
          <w:rFonts w:cstheme="minorHAnsi"/>
          <w:highlight w:val="yellow"/>
        </w:rPr>
        <w:t>.........</w:t>
      </w:r>
      <w:r w:rsidRPr="0085317B">
        <w:rPr>
          <w:rFonts w:cstheme="minorHAnsi"/>
        </w:rPr>
        <w:t xml:space="preserve"> reprezentată de </w:t>
      </w:r>
      <w:r w:rsidRPr="003177FE">
        <w:rPr>
          <w:rFonts w:cstheme="minorHAnsi"/>
          <w:highlight w:val="yellow"/>
        </w:rPr>
        <w:t>.........</w:t>
      </w:r>
      <w:r w:rsidRPr="0085317B">
        <w:rPr>
          <w:rFonts w:cstheme="minorHAnsi"/>
        </w:rPr>
        <w:t xml:space="preserve"> în calitate de Președinte al Asociației, în numele și pe seama următoarelor unități administrativ-teritoriale membre:</w:t>
      </w:r>
    </w:p>
    <w:p w14:paraId="5E4E12F5" w14:textId="77777777" w:rsidR="00A955C4" w:rsidRPr="0085317B" w:rsidRDefault="00A955C4" w:rsidP="00A955C4">
      <w:pPr>
        <w:spacing w:after="0" w:line="276" w:lineRule="auto"/>
        <w:jc w:val="both"/>
        <w:rPr>
          <w:rFonts w:cstheme="minorHAnsi"/>
        </w:rPr>
      </w:pPr>
    </w:p>
    <w:p w14:paraId="743A343E" w14:textId="77777777" w:rsidR="00A955C4" w:rsidRPr="0085317B" w:rsidRDefault="00A955C4" w:rsidP="00A955C4">
      <w:pPr>
        <w:pStyle w:val="Listparagraf"/>
        <w:numPr>
          <w:ilvl w:val="0"/>
          <w:numId w:val="3"/>
        </w:numPr>
        <w:spacing w:after="0" w:line="276" w:lineRule="auto"/>
        <w:ind w:right="35"/>
        <w:jc w:val="both"/>
        <w:rPr>
          <w:rFonts w:cstheme="minorHAnsi"/>
        </w:rPr>
      </w:pPr>
      <w:r w:rsidRPr="0085317B">
        <w:rPr>
          <w:rFonts w:cstheme="minorHAnsi"/>
        </w:rPr>
        <w:t>Municipiul</w:t>
      </w:r>
      <w:r>
        <w:rPr>
          <w:rFonts w:cstheme="minorHAnsi"/>
        </w:rPr>
        <w:t xml:space="preserve"> Câmpulung</w:t>
      </w:r>
      <w:r w:rsidRPr="0085317B">
        <w:rPr>
          <w:rFonts w:cstheme="minorHAnsi"/>
        </w:rPr>
        <w:t xml:space="preserve">, în baza Hotărârii nr </w:t>
      </w:r>
      <w:r w:rsidRPr="003177FE">
        <w:rPr>
          <w:rFonts w:cstheme="minorHAnsi"/>
          <w:highlight w:val="yellow"/>
        </w:rPr>
        <w:t>...........</w:t>
      </w:r>
    </w:p>
    <w:p w14:paraId="77F3164C" w14:textId="77777777" w:rsidR="00A955C4" w:rsidRPr="0085317B" w:rsidRDefault="00A955C4" w:rsidP="00A955C4">
      <w:pPr>
        <w:pStyle w:val="Listparagraf"/>
        <w:numPr>
          <w:ilvl w:val="0"/>
          <w:numId w:val="3"/>
        </w:numPr>
        <w:spacing w:after="0" w:line="276" w:lineRule="auto"/>
        <w:jc w:val="both"/>
        <w:rPr>
          <w:rFonts w:cstheme="minorHAnsi"/>
        </w:rPr>
      </w:pPr>
      <w:r w:rsidRPr="0085317B">
        <w:rPr>
          <w:rFonts w:cstheme="minorHAnsi"/>
        </w:rPr>
        <w:t xml:space="preserve">Comuna </w:t>
      </w:r>
      <w:r>
        <w:rPr>
          <w:rFonts w:cstheme="minorHAnsi"/>
        </w:rPr>
        <w:t>Bughea de Sus</w:t>
      </w:r>
      <w:r w:rsidRPr="0085317B">
        <w:rPr>
          <w:rFonts w:cstheme="minorHAnsi"/>
        </w:rPr>
        <w:t xml:space="preserve">, în baza Hotărârii nr </w:t>
      </w:r>
      <w:r w:rsidRPr="003177FE">
        <w:rPr>
          <w:rFonts w:cstheme="minorHAnsi"/>
          <w:highlight w:val="yellow"/>
        </w:rPr>
        <w:t>...........</w:t>
      </w:r>
    </w:p>
    <w:p w14:paraId="43AB517A" w14:textId="77777777" w:rsidR="00A955C4" w:rsidRPr="00670B2C" w:rsidRDefault="00A955C4" w:rsidP="00A955C4">
      <w:pPr>
        <w:pStyle w:val="Listparagraf"/>
        <w:numPr>
          <w:ilvl w:val="0"/>
          <w:numId w:val="3"/>
        </w:numPr>
        <w:spacing w:after="0" w:line="276" w:lineRule="auto"/>
        <w:jc w:val="both"/>
        <w:rPr>
          <w:rFonts w:cstheme="minorHAnsi"/>
        </w:rPr>
      </w:pPr>
      <w:bookmarkStart w:id="563" w:name="_Hlk126756955"/>
      <w:r w:rsidRPr="0085317B">
        <w:rPr>
          <w:rFonts w:cstheme="minorHAnsi"/>
        </w:rPr>
        <w:t xml:space="preserve">Comuna </w:t>
      </w:r>
      <w:r>
        <w:rPr>
          <w:rFonts w:cstheme="minorHAnsi"/>
        </w:rPr>
        <w:t>Lerești</w:t>
      </w:r>
      <w:r w:rsidRPr="0085317B">
        <w:rPr>
          <w:rFonts w:cstheme="minorHAnsi"/>
        </w:rPr>
        <w:t xml:space="preserve"> in baza </w:t>
      </w:r>
      <w:r w:rsidRPr="00670B2C">
        <w:rPr>
          <w:rFonts w:cstheme="minorHAnsi"/>
        </w:rPr>
        <w:t xml:space="preserve">Hotărârii nr. </w:t>
      </w:r>
      <w:r w:rsidRPr="003177FE">
        <w:rPr>
          <w:rFonts w:cstheme="minorHAnsi"/>
          <w:highlight w:val="yellow"/>
        </w:rPr>
        <w:t>...........</w:t>
      </w:r>
    </w:p>
    <w:p w14:paraId="1E619681" w14:textId="77777777" w:rsidR="00A955C4" w:rsidRPr="00670B2C" w:rsidRDefault="00A955C4" w:rsidP="00A955C4">
      <w:pPr>
        <w:pStyle w:val="Listparagraf"/>
        <w:numPr>
          <w:ilvl w:val="0"/>
          <w:numId w:val="3"/>
        </w:numPr>
        <w:spacing w:after="0" w:line="276" w:lineRule="auto"/>
        <w:jc w:val="both"/>
        <w:rPr>
          <w:rFonts w:cstheme="minorHAnsi"/>
        </w:rPr>
      </w:pPr>
      <w:r w:rsidRPr="008D3D09">
        <w:rPr>
          <w:rFonts w:cstheme="minorHAnsi"/>
        </w:rPr>
        <w:t>Comuna Schitu Golești. in</w:t>
      </w:r>
      <w:r w:rsidRPr="00670B2C">
        <w:rPr>
          <w:rFonts w:cstheme="minorHAnsi"/>
        </w:rPr>
        <w:t xml:space="preserve"> baza Hotărârii nr. </w:t>
      </w:r>
      <w:r w:rsidRPr="003177FE">
        <w:rPr>
          <w:rFonts w:cstheme="minorHAnsi"/>
          <w:highlight w:val="yellow"/>
        </w:rPr>
        <w:t>...........</w:t>
      </w:r>
    </w:p>
    <w:p w14:paraId="20D79CE5" w14:textId="77777777" w:rsidR="00A955C4" w:rsidRPr="00670B2C" w:rsidRDefault="00A955C4" w:rsidP="00A955C4">
      <w:pPr>
        <w:pStyle w:val="Listparagraf"/>
        <w:numPr>
          <w:ilvl w:val="0"/>
          <w:numId w:val="3"/>
        </w:numPr>
        <w:spacing w:after="0" w:line="276" w:lineRule="auto"/>
        <w:jc w:val="both"/>
        <w:rPr>
          <w:rFonts w:cstheme="minorHAnsi"/>
        </w:rPr>
      </w:pPr>
      <w:r w:rsidRPr="00670B2C">
        <w:rPr>
          <w:rFonts w:cstheme="minorHAnsi"/>
        </w:rPr>
        <w:t xml:space="preserve">Comuna </w:t>
      </w:r>
      <w:r>
        <w:rPr>
          <w:rFonts w:cstheme="minorHAnsi"/>
        </w:rPr>
        <w:t>Valea Mare</w:t>
      </w:r>
      <w:r w:rsidRPr="00670B2C">
        <w:rPr>
          <w:rFonts w:cstheme="minorHAnsi"/>
        </w:rPr>
        <w:t xml:space="preserve"> in baza Hotărârii nr. </w:t>
      </w:r>
      <w:r w:rsidRPr="003177FE">
        <w:rPr>
          <w:rFonts w:cstheme="minorHAnsi"/>
          <w:highlight w:val="yellow"/>
        </w:rPr>
        <w:t>...........</w:t>
      </w:r>
      <w:r w:rsidRPr="00670B2C">
        <w:rPr>
          <w:rFonts w:cstheme="minorHAnsi"/>
        </w:rPr>
        <w:t xml:space="preserve"> </w:t>
      </w:r>
    </w:p>
    <w:p w14:paraId="0AAAC25B" w14:textId="77777777" w:rsidR="00A955C4" w:rsidRPr="0085317B" w:rsidRDefault="00A955C4" w:rsidP="00A955C4">
      <w:pPr>
        <w:pStyle w:val="Listparagraf"/>
        <w:numPr>
          <w:ilvl w:val="0"/>
          <w:numId w:val="3"/>
        </w:numPr>
        <w:spacing w:after="0" w:line="276" w:lineRule="auto"/>
        <w:jc w:val="both"/>
        <w:rPr>
          <w:rFonts w:cstheme="minorHAnsi"/>
        </w:rPr>
      </w:pPr>
      <w:r w:rsidRPr="00670B2C">
        <w:rPr>
          <w:rFonts w:cstheme="minorHAnsi"/>
        </w:rPr>
        <w:t xml:space="preserve">Comuna </w:t>
      </w:r>
      <w:r>
        <w:rPr>
          <w:rFonts w:cstheme="minorHAnsi"/>
        </w:rPr>
        <w:t>Albeștii de Muscel</w:t>
      </w:r>
      <w:r w:rsidRPr="00670B2C">
        <w:rPr>
          <w:rFonts w:cstheme="minorHAnsi"/>
        </w:rPr>
        <w:t xml:space="preserve"> in baza Hotărârii nr. </w:t>
      </w:r>
      <w:r w:rsidRPr="003177FE">
        <w:rPr>
          <w:rFonts w:cstheme="minorHAnsi"/>
          <w:highlight w:val="yellow"/>
        </w:rPr>
        <w:t>...........</w:t>
      </w:r>
    </w:p>
    <w:bookmarkEnd w:id="563"/>
    <w:p w14:paraId="53EEC345" w14:textId="77777777" w:rsidR="00A955C4" w:rsidRPr="0085317B" w:rsidRDefault="00A955C4" w:rsidP="00A955C4">
      <w:pPr>
        <w:spacing w:after="0" w:line="276" w:lineRule="auto"/>
        <w:ind w:right="35"/>
        <w:jc w:val="both"/>
        <w:rPr>
          <w:rFonts w:cstheme="minorHAnsi"/>
        </w:rPr>
      </w:pPr>
    </w:p>
    <w:p w14:paraId="09C62056" w14:textId="77777777" w:rsidR="00A955C4" w:rsidRPr="007E1661" w:rsidRDefault="00A955C4" w:rsidP="00A955C4">
      <w:pPr>
        <w:spacing w:after="0" w:line="276" w:lineRule="auto"/>
        <w:ind w:right="35"/>
        <w:jc w:val="both"/>
        <w:rPr>
          <w:rFonts w:cstheme="minorHAnsi"/>
          <w:b/>
          <w:bCs/>
        </w:rPr>
      </w:pPr>
      <w:r w:rsidRPr="0085317B">
        <w:rPr>
          <w:rFonts w:cstheme="minorHAnsi"/>
        </w:rPr>
        <w:t xml:space="preserve">aceste unități administrativ-teritoriale fiind denumite împreună în continuare </w:t>
      </w:r>
      <w:r w:rsidRPr="007E1661">
        <w:rPr>
          <w:rFonts w:cstheme="minorHAnsi"/>
          <w:b/>
          <w:bCs/>
        </w:rPr>
        <w:t xml:space="preserve">„Autoritatea Delegantă” </w:t>
      </w:r>
    </w:p>
    <w:p w14:paraId="10D336CC" w14:textId="77777777" w:rsidR="00A955C4" w:rsidRPr="0085317B" w:rsidRDefault="00A955C4" w:rsidP="00A955C4">
      <w:pPr>
        <w:spacing w:after="0" w:line="276" w:lineRule="auto"/>
        <w:ind w:left="392" w:right="101"/>
        <w:jc w:val="both"/>
        <w:rPr>
          <w:rFonts w:cstheme="minorHAnsi"/>
        </w:rPr>
      </w:pPr>
    </w:p>
    <w:p w14:paraId="11E9E264" w14:textId="77777777" w:rsidR="00A955C4" w:rsidRPr="0085317B" w:rsidRDefault="00A955C4" w:rsidP="00A955C4">
      <w:pPr>
        <w:spacing w:after="0" w:line="276" w:lineRule="auto"/>
        <w:ind w:right="101"/>
        <w:jc w:val="both"/>
        <w:rPr>
          <w:rFonts w:cstheme="minorHAnsi"/>
        </w:rPr>
      </w:pPr>
      <w:r w:rsidRPr="0085317B">
        <w:rPr>
          <w:rFonts w:cstheme="minorHAnsi"/>
        </w:rPr>
        <w:t xml:space="preserve">Societatea Comercială </w:t>
      </w:r>
      <w:r>
        <w:rPr>
          <w:rFonts w:cstheme="minorHAnsi"/>
        </w:rPr>
        <w:t>Edilul CGA</w:t>
      </w:r>
      <w:r w:rsidRPr="0085317B">
        <w:rPr>
          <w:rFonts w:cstheme="minorHAnsi"/>
        </w:rPr>
        <w:t xml:space="preserve"> SA, codul unic de înregistrare </w:t>
      </w:r>
      <w:r w:rsidRPr="003177FE">
        <w:rPr>
          <w:rFonts w:cstheme="minorHAnsi"/>
          <w:highlight w:val="yellow"/>
        </w:rPr>
        <w:t>...........</w:t>
      </w:r>
      <w:r w:rsidRPr="0085317B">
        <w:rPr>
          <w:rFonts w:cstheme="minorHAnsi"/>
        </w:rPr>
        <w:t xml:space="preserve">, înmatriculată la Oficiul Registrul Comerțului </w:t>
      </w:r>
      <w:r w:rsidRPr="003177FE">
        <w:rPr>
          <w:rFonts w:cstheme="minorHAnsi"/>
          <w:highlight w:val="yellow"/>
        </w:rPr>
        <w:t>...........</w:t>
      </w:r>
      <w:r w:rsidRPr="0085317B">
        <w:rPr>
          <w:rFonts w:cstheme="minorHAnsi"/>
        </w:rPr>
        <w:t xml:space="preserve"> cu numărul </w:t>
      </w:r>
      <w:r w:rsidRPr="003177FE">
        <w:rPr>
          <w:rFonts w:cstheme="minorHAnsi"/>
          <w:highlight w:val="yellow"/>
        </w:rPr>
        <w:t>...........</w:t>
      </w:r>
      <w:r w:rsidRPr="0085317B">
        <w:rPr>
          <w:rFonts w:cstheme="minorHAnsi"/>
        </w:rPr>
        <w:t xml:space="preserve">cu sediul principal în </w:t>
      </w:r>
      <w:r w:rsidRPr="003177FE">
        <w:rPr>
          <w:rFonts w:cstheme="minorHAnsi"/>
          <w:highlight w:val="yellow"/>
        </w:rPr>
        <w:t>...........</w:t>
      </w:r>
      <w:r w:rsidRPr="0085317B">
        <w:rPr>
          <w:rFonts w:cstheme="minorHAnsi"/>
        </w:rPr>
        <w:t xml:space="preserve">, str. </w:t>
      </w:r>
      <w:r w:rsidRPr="003177FE">
        <w:rPr>
          <w:rFonts w:cstheme="minorHAnsi"/>
          <w:highlight w:val="yellow"/>
        </w:rPr>
        <w:t>...........</w:t>
      </w:r>
      <w:r w:rsidRPr="0085317B">
        <w:rPr>
          <w:rFonts w:cstheme="minorHAnsi"/>
        </w:rPr>
        <w:t xml:space="preserve">, nr. </w:t>
      </w:r>
      <w:r w:rsidRPr="003177FE">
        <w:rPr>
          <w:rFonts w:cstheme="minorHAnsi"/>
          <w:highlight w:val="yellow"/>
        </w:rPr>
        <w:t>...........</w:t>
      </w:r>
      <w:r w:rsidRPr="0085317B">
        <w:rPr>
          <w:rFonts w:cstheme="minorHAnsi"/>
        </w:rPr>
        <w:t xml:space="preserve">, județul </w:t>
      </w:r>
      <w:r w:rsidRPr="003177FE">
        <w:rPr>
          <w:rFonts w:cstheme="minorHAnsi"/>
          <w:highlight w:val="yellow"/>
        </w:rPr>
        <w:t>...........</w:t>
      </w:r>
      <w:r w:rsidRPr="0085317B">
        <w:rPr>
          <w:rFonts w:cstheme="minorHAnsi"/>
        </w:rPr>
        <w:t xml:space="preserve">. reprezentată de  </w:t>
      </w:r>
      <w:r w:rsidRPr="003177FE">
        <w:rPr>
          <w:rFonts w:cstheme="minorHAnsi"/>
          <w:highlight w:val="yellow"/>
        </w:rPr>
        <w:t>...........</w:t>
      </w:r>
      <w:r w:rsidRPr="0085317B">
        <w:rPr>
          <w:rFonts w:cstheme="minorHAnsi"/>
        </w:rPr>
        <w:t xml:space="preserve">, având funcția de DIRECTOR GENERAL, denumită în continuare </w:t>
      </w:r>
      <w:r w:rsidRPr="007E1661">
        <w:rPr>
          <w:rFonts w:cstheme="minorHAnsi"/>
          <w:b/>
          <w:bCs/>
        </w:rPr>
        <w:t>„Operatorul"</w:t>
      </w:r>
      <w:r w:rsidRPr="007E1661">
        <w:rPr>
          <w:rFonts w:cstheme="minorHAnsi"/>
        </w:rPr>
        <w:t>,</w:t>
      </w:r>
    </w:p>
    <w:p w14:paraId="549EC53B" w14:textId="77777777" w:rsidR="00A955C4" w:rsidRPr="0085317B" w:rsidRDefault="00A955C4" w:rsidP="00A955C4">
      <w:pPr>
        <w:spacing w:after="0" w:line="276" w:lineRule="auto"/>
        <w:ind w:left="-252"/>
        <w:rPr>
          <w:rFonts w:cstheme="minorHAnsi"/>
        </w:rPr>
      </w:pPr>
    </w:p>
    <w:p w14:paraId="6A015D65" w14:textId="77777777" w:rsidR="00A955C4" w:rsidRPr="0085317B" w:rsidRDefault="00A955C4" w:rsidP="00A955C4">
      <w:pPr>
        <w:spacing w:after="0" w:line="276" w:lineRule="auto"/>
        <w:rPr>
          <w:rFonts w:cstheme="minorHAnsi"/>
        </w:rPr>
      </w:pPr>
      <w:r w:rsidRPr="0085317B">
        <w:rPr>
          <w:rFonts w:cstheme="minorHAnsi"/>
        </w:rPr>
        <w:br w:type="page"/>
      </w:r>
    </w:p>
    <w:p w14:paraId="5168DA49" w14:textId="77777777" w:rsidR="00A955C4" w:rsidRPr="0085317B" w:rsidRDefault="00A955C4" w:rsidP="00A955C4">
      <w:pPr>
        <w:pStyle w:val="Titlu1"/>
        <w:spacing w:before="240"/>
        <w:jc w:val="center"/>
        <w:rPr>
          <w:rFonts w:asciiTheme="minorHAnsi" w:hAnsiTheme="minorHAnsi" w:cstheme="minorHAnsi"/>
          <w:b/>
          <w:bCs/>
          <w:color w:val="auto"/>
          <w:sz w:val="24"/>
          <w:szCs w:val="24"/>
        </w:rPr>
      </w:pPr>
      <w:bookmarkStart w:id="564" w:name="_Toc159530740"/>
      <w:r w:rsidRPr="0085317B">
        <w:rPr>
          <w:rFonts w:asciiTheme="minorHAnsi" w:hAnsiTheme="minorHAnsi" w:cstheme="minorHAnsi"/>
          <w:b/>
          <w:bCs/>
          <w:color w:val="auto"/>
          <w:sz w:val="24"/>
          <w:szCs w:val="24"/>
        </w:rPr>
        <w:lastRenderedPageBreak/>
        <w:t>TITLUL I – DISPOZITII GENERALE PRIVIND DELEGAREA</w:t>
      </w:r>
      <w:bookmarkEnd w:id="564"/>
    </w:p>
    <w:p w14:paraId="3E8B0041" w14:textId="77777777" w:rsidR="00A955C4" w:rsidRPr="0085317B" w:rsidRDefault="00A955C4" w:rsidP="00A955C4">
      <w:pPr>
        <w:jc w:val="center"/>
        <w:rPr>
          <w:rFonts w:cstheme="minorHAnsi"/>
          <w:b/>
        </w:rPr>
      </w:pPr>
    </w:p>
    <w:p w14:paraId="7595A05E" w14:textId="77777777" w:rsidR="00A955C4" w:rsidRPr="0085317B" w:rsidRDefault="00A955C4">
      <w:pPr>
        <w:pStyle w:val="Titlu2"/>
        <w:spacing w:before="40" w:after="0"/>
        <w:jc w:val="center"/>
        <w:rPr>
          <w:rFonts w:asciiTheme="minorHAnsi" w:hAnsiTheme="minorHAnsi" w:cstheme="minorHAnsi"/>
          <w:b/>
          <w:bCs/>
          <w:color w:val="auto"/>
          <w:szCs w:val="24"/>
        </w:rPr>
        <w:pPrChange w:id="565" w:author="Radu Gabriel" w:date="2024-03-14T09:24:00Z" w16du:dateUtc="2024-03-14T07:24:00Z">
          <w:pPr>
            <w:pStyle w:val="Titlu2"/>
            <w:spacing w:before="40" w:after="0"/>
          </w:pPr>
        </w:pPrChange>
      </w:pPr>
      <w:bookmarkStart w:id="566" w:name="_Toc159530741"/>
      <w:r w:rsidRPr="0085317B">
        <w:rPr>
          <w:rFonts w:asciiTheme="minorHAnsi" w:hAnsiTheme="minorHAnsi" w:cstheme="minorHAnsi"/>
          <w:b/>
          <w:bCs/>
          <w:color w:val="auto"/>
          <w:szCs w:val="24"/>
        </w:rPr>
        <w:t>CAPITOLUL I – DELEGAREA</w:t>
      </w:r>
      <w:bookmarkEnd w:id="566"/>
    </w:p>
    <w:p w14:paraId="08361F6D" w14:textId="77777777" w:rsidR="00A955C4" w:rsidRPr="0085317B" w:rsidRDefault="00A955C4" w:rsidP="00A955C4">
      <w:pPr>
        <w:jc w:val="center"/>
        <w:rPr>
          <w:rFonts w:cstheme="minorHAnsi"/>
          <w:b/>
          <w:u w:val="single"/>
        </w:rPr>
      </w:pPr>
    </w:p>
    <w:p w14:paraId="1F605405" w14:textId="77777777" w:rsidR="00A955C4" w:rsidRPr="0085317B" w:rsidRDefault="00A955C4" w:rsidP="00A955C4">
      <w:pPr>
        <w:pStyle w:val="Titlu3"/>
        <w:ind w:right="29"/>
        <w:jc w:val="center"/>
        <w:rPr>
          <w:rFonts w:cstheme="minorHAnsi"/>
          <w:b/>
          <w:bCs/>
          <w:sz w:val="22"/>
        </w:rPr>
      </w:pPr>
      <w:bookmarkStart w:id="567" w:name="_Toc159530742"/>
      <w:r w:rsidRPr="0085317B">
        <w:rPr>
          <w:rFonts w:cstheme="minorHAnsi"/>
          <w:b/>
          <w:bCs/>
          <w:sz w:val="22"/>
        </w:rPr>
        <w:t>Articolul 1 – Definiții</w:t>
      </w:r>
      <w:bookmarkEnd w:id="567"/>
    </w:p>
    <w:p w14:paraId="4D83F8DD" w14:textId="77777777" w:rsidR="00A955C4" w:rsidRPr="0085317B" w:rsidRDefault="00A955C4" w:rsidP="00A955C4">
      <w:pPr>
        <w:jc w:val="both"/>
        <w:rPr>
          <w:rFonts w:cstheme="minorHAnsi"/>
        </w:rPr>
      </w:pPr>
    </w:p>
    <w:p w14:paraId="5AEF2733" w14:textId="77777777" w:rsidR="00A955C4" w:rsidRPr="0085317B" w:rsidRDefault="00A955C4" w:rsidP="00A955C4">
      <w:pPr>
        <w:jc w:val="both"/>
        <w:rPr>
          <w:rFonts w:cstheme="minorHAnsi"/>
        </w:rPr>
      </w:pPr>
      <w:r w:rsidRPr="00E4695A">
        <w:rPr>
          <w:rFonts w:cstheme="minorHAnsi"/>
          <w:b/>
          <w:bCs/>
        </w:rPr>
        <w:t>1.1</w:t>
      </w:r>
      <w:r>
        <w:rPr>
          <w:rFonts w:cstheme="minorHAnsi"/>
        </w:rPr>
        <w:t xml:space="preserve"> </w:t>
      </w:r>
      <w:r w:rsidRPr="0085317B">
        <w:rPr>
          <w:rFonts w:cstheme="minorHAnsi"/>
        </w:rPr>
        <w:t>In scopul aplicării prezentului Contract de Delegare, Părțile convin ca termenii si expresiile folosite in continuare, scrise cu majuscule, sa fie definite după cum urmează:</w:t>
      </w:r>
    </w:p>
    <w:p w14:paraId="23BFC577" w14:textId="77777777" w:rsidR="00A955C4" w:rsidRPr="00610925" w:rsidRDefault="00A955C4" w:rsidP="00A955C4">
      <w:pPr>
        <w:spacing w:after="120"/>
        <w:jc w:val="both"/>
        <w:rPr>
          <w:rFonts w:ascii="Calibri" w:hAnsi="Calibri" w:cs="Arial"/>
          <w:color w:val="000000"/>
        </w:rPr>
      </w:pPr>
      <w:r w:rsidRPr="00610925">
        <w:rPr>
          <w:rFonts w:ascii="Calibri" w:hAnsi="Calibri" w:cs="Arial"/>
          <w:b/>
          <w:color w:val="000000"/>
        </w:rPr>
        <w:t>„Apa Potabilă”</w:t>
      </w:r>
      <w:r w:rsidRPr="00610925">
        <w:rPr>
          <w:rFonts w:ascii="Calibri" w:hAnsi="Calibri" w:cs="Arial"/>
          <w:color w:val="000000"/>
        </w:rPr>
        <w:t xml:space="preserve"> înseamnă apa care îndeplinește indicatorii de potabilitate prevăzuți de legislația în vigoare.</w:t>
      </w:r>
    </w:p>
    <w:p w14:paraId="0F073C54" w14:textId="77777777" w:rsidR="00A955C4" w:rsidRPr="0085317B" w:rsidRDefault="00A955C4" w:rsidP="00A955C4">
      <w:pPr>
        <w:jc w:val="both"/>
        <w:rPr>
          <w:rFonts w:cstheme="minorHAnsi"/>
        </w:rPr>
      </w:pPr>
      <w:r w:rsidRPr="0085317B">
        <w:rPr>
          <w:rFonts w:cstheme="minorHAnsi"/>
          <w:b/>
        </w:rPr>
        <w:t>“Aria de Competenta Teritoriala a Autorității Delegante”</w:t>
      </w:r>
      <w:r w:rsidRPr="0085317B">
        <w:rPr>
          <w:rFonts w:cstheme="minorHAnsi"/>
        </w:rPr>
        <w:t>: înseamnă teritoriul aflat in limitele administrative ale Autorității Delegante;</w:t>
      </w:r>
    </w:p>
    <w:p w14:paraId="23A20AAE" w14:textId="77777777" w:rsidR="00A955C4" w:rsidRDefault="00A955C4" w:rsidP="00A955C4">
      <w:pPr>
        <w:jc w:val="both"/>
        <w:rPr>
          <w:rFonts w:cstheme="minorHAnsi"/>
        </w:rPr>
      </w:pPr>
      <w:r w:rsidRPr="0085317B">
        <w:rPr>
          <w:rFonts w:cstheme="minorHAnsi"/>
          <w:b/>
        </w:rPr>
        <w:t xml:space="preserve">“Aria de Dezvoltare” </w:t>
      </w:r>
      <w:r w:rsidRPr="0085317B">
        <w:rPr>
          <w:rFonts w:cstheme="minorHAnsi"/>
        </w:rPr>
        <w:t>înseamnă Aria de Competenta Teritoriala a Localităților care vor intra in Asociație după semnarea prezentului Contract de Delegare, care vor deveni parte la prezentul Contract de Delegare, in calitate de Autoritate Deleganta conform legislației in vigoare la data respectiva.</w:t>
      </w:r>
    </w:p>
    <w:p w14:paraId="1A80767A" w14:textId="77777777" w:rsidR="00A955C4" w:rsidRDefault="00A955C4" w:rsidP="00A955C4">
      <w:pPr>
        <w:jc w:val="both"/>
        <w:rPr>
          <w:rFonts w:cstheme="minorHAnsi"/>
        </w:rPr>
      </w:pPr>
      <w:r w:rsidRPr="0085317B">
        <w:rPr>
          <w:rFonts w:cstheme="minorHAnsi"/>
          <w:b/>
        </w:rPr>
        <w:t xml:space="preserve">“Aria Delegării” </w:t>
      </w:r>
      <w:r w:rsidRPr="0085317B">
        <w:rPr>
          <w:rFonts w:cstheme="minorHAnsi"/>
        </w:rPr>
        <w:t xml:space="preserve">delimitează aria sau ariile din Aria de Competenta Teritoriala a Autorității Delegante, in cadrul căreia (cărora) sunt sau pot fi furnizate Serviciile. Aceasta va fi convenita periodic de </w:t>
      </w:r>
      <w:r>
        <w:rPr>
          <w:rFonts w:cstheme="minorHAnsi"/>
        </w:rPr>
        <w:t>Autoritatea Delegantă</w:t>
      </w:r>
      <w:r w:rsidRPr="0085317B">
        <w:rPr>
          <w:rFonts w:cstheme="minorHAnsi"/>
        </w:rPr>
        <w:t xml:space="preserve"> si Operator. La data intrării in Vigoare, Aria minima va cuprinde cel puțin suprafețele exterioare totale ale Perimetrului de Distribuție a Apei si a Perimetrului de Colectare a Apei Uzate pentru rețelele aflate in interconexiune atunci când se suprapun.</w:t>
      </w:r>
    </w:p>
    <w:p w14:paraId="4D4DE1D0" w14:textId="77777777" w:rsidR="00A955C4" w:rsidRPr="0085317B" w:rsidRDefault="00A955C4" w:rsidP="00A955C4">
      <w:pPr>
        <w:jc w:val="both"/>
        <w:rPr>
          <w:rFonts w:cstheme="minorHAnsi"/>
        </w:rPr>
      </w:pPr>
      <w:r w:rsidRPr="0085317B">
        <w:rPr>
          <w:rFonts w:cstheme="minorHAnsi"/>
          <w:b/>
        </w:rPr>
        <w:t>„Autoritate Delegant</w:t>
      </w:r>
      <w:r>
        <w:rPr>
          <w:rFonts w:cstheme="minorHAnsi"/>
          <w:b/>
        </w:rPr>
        <w:t>ă</w:t>
      </w:r>
      <w:r w:rsidRPr="0085317B">
        <w:rPr>
          <w:rFonts w:cstheme="minorHAnsi"/>
          <w:b/>
        </w:rPr>
        <w:t xml:space="preserve">” </w:t>
      </w:r>
      <w:r w:rsidRPr="0085317B">
        <w:rPr>
          <w:rFonts w:cstheme="minorHAnsi"/>
        </w:rPr>
        <w:t>desemnează împreună Unitățile Administrativ Teritoriale părțile prezentului contract de delegare.</w:t>
      </w:r>
    </w:p>
    <w:p w14:paraId="3FDCCAF2" w14:textId="77777777" w:rsidR="00A955C4" w:rsidRPr="0085317B" w:rsidRDefault="00A955C4" w:rsidP="00A955C4">
      <w:pPr>
        <w:jc w:val="both"/>
        <w:rPr>
          <w:rStyle w:val="tpa1"/>
          <w:rFonts w:ascii="Calibri" w:hAnsi="Calibri" w:cs="Calibri"/>
          <w:color w:val="000000"/>
        </w:rPr>
      </w:pPr>
      <w:r w:rsidRPr="0085317B">
        <w:rPr>
          <w:rFonts w:cstheme="minorHAnsi"/>
          <w:b/>
        </w:rPr>
        <w:t>“Branșament”</w:t>
      </w:r>
      <w:r>
        <w:rPr>
          <w:rFonts w:cstheme="minorHAnsi"/>
          <w:b/>
        </w:rPr>
        <w:t xml:space="preserve"> </w:t>
      </w:r>
      <w:r w:rsidRPr="0085317B">
        <w:rPr>
          <w:rStyle w:val="tpa1"/>
          <w:rFonts w:ascii="Calibri" w:hAnsi="Calibri" w:cs="Calibri"/>
          <w:color w:val="000000"/>
        </w:rPr>
        <w:t xml:space="preserve">înseamnă partea din rețeaua publica de alimentare cu apa care asigura legătura dintre rețeaua publica de distribuție si rețeaua interioara a unei incinte sau a unei clădiri. Branșamentul deservește un singur utilizator. În cazuri bine justificate si atunci când condițiile tehnice nu permit alta soluție se poate admite alimentarea mai multor utilizatori prin același branșament. Părțile componente ale unui branșament se precizează în regulamentul-cadru al serviciului de alimentare cu apa si de canalizare. Branșamentul, până la contor, inclusiv căminul de branșament si contorul, aparțin rețelei publice de distribuție, indiferent de modul de finanțare a execuției. Finanțarea execuției branșamentului se asigura de operator, respectiv de utilizator, corespunzător punctului de delimitare a instalațiilor. Amplasamentul căminului de branșament se stabilește la punctul de delimitare al instalațiilor, de regula la limita de proprietate a utilizatorului, cu respectarea regimului juridic al proprietății si numai în baza unei documentații avizate de operator. În cazul condominiilor existente, separarea si individualizarea consumurilor la nivel de proprietate/apartament individual se fac prin montarea repartitoarelor de costuri. Cheltuielile aferente individualizării consumurilor sunt suportate de coproprietarii condominiului, </w:t>
      </w:r>
      <w:r w:rsidRPr="0085317B">
        <w:rPr>
          <w:rStyle w:val="tpt1"/>
          <w:rFonts w:ascii="Calibri" w:hAnsi="Calibri" w:cs="Calibri"/>
        </w:rPr>
        <w:t>conform prevederilor Legii nr. 241/2006, republicată</w:t>
      </w:r>
      <w:r w:rsidRPr="0085317B">
        <w:rPr>
          <w:rStyle w:val="tpa1"/>
          <w:rFonts w:ascii="Calibri" w:hAnsi="Calibri" w:cs="Calibri"/>
          <w:color w:val="000000"/>
        </w:rPr>
        <w:t xml:space="preserve"> operatorul având numai obligația montării contorului principal de branșament la nivelul limitei de proprietate.</w:t>
      </w:r>
    </w:p>
    <w:p w14:paraId="14626C5A" w14:textId="362C7327" w:rsidR="00A955C4" w:rsidRPr="0085317B" w:rsidRDefault="00A955C4" w:rsidP="00A955C4">
      <w:pPr>
        <w:jc w:val="both"/>
        <w:rPr>
          <w:rFonts w:ascii="Calibri" w:hAnsi="Calibri" w:cs="Calibri"/>
          <w:color w:val="000000"/>
        </w:rPr>
      </w:pPr>
      <w:r w:rsidRPr="0085317B">
        <w:rPr>
          <w:rFonts w:cstheme="minorHAnsi"/>
          <w:b/>
        </w:rPr>
        <w:t xml:space="preserve">“Bunuri de Preluare” </w:t>
      </w:r>
      <w:r w:rsidRPr="0085317B">
        <w:rPr>
          <w:rFonts w:cstheme="minorHAnsi"/>
        </w:rPr>
        <w:t xml:space="preserve">înseamnă </w:t>
      </w:r>
      <w:r w:rsidRPr="0085317B">
        <w:rPr>
          <w:rFonts w:ascii="Calibri" w:hAnsi="Calibri" w:cs="Calibri"/>
        </w:rPr>
        <w:t>acele bunuri dobândite de către Operator cu acordul Delegatarului, rezultate prin folosirea surselor de finanțare proprii ale Operatorului în condițiile legii, care aparțin Operatorului și care sunt, utilizate de acesta în scopul executării Contractului și care la Data Încetării pot reveni Delegatarului, în măsura în care acesta din urmă își manifesta intenția de a prelua bunurile respective în schimbul plății unei compensații</w:t>
      </w:r>
      <w:ins w:id="568" w:author="Radu Gabriel" w:date="2024-03-13T19:55:00Z" w16du:dateUtc="2024-03-13T17:55:00Z">
        <w:r w:rsidR="00B11C7E">
          <w:rPr>
            <w:rFonts w:ascii="Calibri" w:hAnsi="Calibri" w:cs="Calibri"/>
          </w:rPr>
          <w:t xml:space="preserve"> (preț de vânzare)</w:t>
        </w:r>
      </w:ins>
      <w:r w:rsidRPr="0085317B">
        <w:rPr>
          <w:rFonts w:ascii="Calibri" w:hAnsi="Calibri" w:cs="Calibri"/>
        </w:rPr>
        <w:t xml:space="preserve">, în condițiile Legii </w:t>
      </w:r>
      <w:proofErr w:type="spellStart"/>
      <w:r w:rsidRPr="0085317B">
        <w:rPr>
          <w:rFonts w:ascii="Calibri" w:hAnsi="Calibri" w:cs="Calibri"/>
        </w:rPr>
        <w:t>şi</w:t>
      </w:r>
      <w:proofErr w:type="spellEnd"/>
      <w:r w:rsidRPr="0085317B">
        <w:rPr>
          <w:rFonts w:ascii="Calibri" w:hAnsi="Calibri" w:cs="Calibri"/>
        </w:rPr>
        <w:t xml:space="preserve"> ale prezentului Contract. </w:t>
      </w:r>
      <w:r w:rsidRPr="0085317B">
        <w:rPr>
          <w:rFonts w:ascii="Calibri" w:hAnsi="Calibri" w:cs="Calibri"/>
          <w:b/>
        </w:rPr>
        <w:t xml:space="preserve"> </w:t>
      </w:r>
    </w:p>
    <w:p w14:paraId="1EE36248" w14:textId="77777777" w:rsidR="00A955C4" w:rsidRPr="0085317B" w:rsidRDefault="00A955C4" w:rsidP="00A955C4">
      <w:pPr>
        <w:spacing w:after="120"/>
        <w:jc w:val="both"/>
        <w:rPr>
          <w:rFonts w:ascii="Calibri" w:hAnsi="Calibri" w:cs="Arial"/>
          <w:color w:val="000000"/>
        </w:rPr>
      </w:pPr>
      <w:r w:rsidRPr="0085317B">
        <w:rPr>
          <w:rFonts w:ascii="Calibri" w:hAnsi="Calibri" w:cs="Arial"/>
          <w:color w:val="000000"/>
        </w:rPr>
        <w:lastRenderedPageBreak/>
        <w:t>„</w:t>
      </w:r>
      <w:r w:rsidRPr="0085317B">
        <w:rPr>
          <w:rFonts w:ascii="Calibri" w:hAnsi="Calibri" w:cs="Arial"/>
          <w:b/>
          <w:color w:val="000000"/>
        </w:rPr>
        <w:t>Bunuri de retur</w:t>
      </w:r>
      <w:r w:rsidRPr="0085317B">
        <w:rPr>
          <w:rFonts w:ascii="Calibri" w:hAnsi="Calibri" w:cs="Arial"/>
          <w:color w:val="000000"/>
        </w:rPr>
        <w:t xml:space="preserve">” înseamnă bunurile publice si/sau private ce includ terenuri, clădiri, construcții si instalații tehnologice, echipamente si dotări funcționale, existente sau care urmează sa fie realizate de către </w:t>
      </w:r>
      <w:r>
        <w:rPr>
          <w:rFonts w:ascii="Calibri" w:hAnsi="Calibri" w:cs="Arial"/>
          <w:color w:val="000000"/>
        </w:rPr>
        <w:t>Autoritatea Delegantă</w:t>
      </w:r>
      <w:r w:rsidRPr="0085317B">
        <w:rPr>
          <w:rFonts w:ascii="Calibri" w:hAnsi="Calibri" w:cs="Arial"/>
          <w:color w:val="000000"/>
        </w:rPr>
        <w:t xml:space="preserve">, operator sau terți, aflate în proprietatea publică/privată a unităților administrativ teritoriale, care sunt puse la dispoziția Operatorului pentru întreaga durata a Contractului de delegare, definite în </w:t>
      </w:r>
      <w:r w:rsidRPr="00EE239B">
        <w:rPr>
          <w:rFonts w:ascii="Calibri" w:hAnsi="Calibri" w:cs="Arial"/>
          <w:color w:val="000000"/>
        </w:rPr>
        <w:t xml:space="preserve">art. 8 </w:t>
      </w:r>
      <w:r w:rsidRPr="0085317B">
        <w:rPr>
          <w:rFonts w:ascii="Calibri" w:hAnsi="Calibri" w:cs="Arial"/>
          <w:color w:val="000000"/>
        </w:rPr>
        <w:t xml:space="preserve">„Bunurile de retur”. </w:t>
      </w:r>
    </w:p>
    <w:p w14:paraId="143E36BB" w14:textId="77777777" w:rsidR="00A955C4" w:rsidRPr="0085317B" w:rsidRDefault="00A955C4" w:rsidP="00A955C4">
      <w:pPr>
        <w:jc w:val="both"/>
        <w:rPr>
          <w:rFonts w:cstheme="minorHAnsi"/>
        </w:rPr>
      </w:pPr>
      <w:r w:rsidRPr="0085317B">
        <w:rPr>
          <w:rFonts w:cstheme="minorHAnsi"/>
          <w:b/>
        </w:rPr>
        <w:t xml:space="preserve">“Bunuri de Retur prin Accesiune” </w:t>
      </w:r>
      <w:r w:rsidRPr="0085317B">
        <w:rPr>
          <w:rFonts w:cstheme="minorHAnsi"/>
        </w:rPr>
        <w:t xml:space="preserve">înseamnă bunuri  realizate si finanțate de către Operator  </w:t>
      </w:r>
      <w:r w:rsidRPr="0085317B">
        <w:rPr>
          <w:rFonts w:ascii="Calibri" w:hAnsi="Calibri" w:cs="Calibri"/>
        </w:rPr>
        <w:t>în Sistemele Publice de Alimentare cu Apă sau de Canalizare în conformitate cu proiectele de investiții dezvoltate asumate prin prezentul Contract</w:t>
      </w:r>
      <w:r w:rsidRPr="0085317B">
        <w:rPr>
          <w:rFonts w:cstheme="minorHAnsi"/>
        </w:rPr>
        <w:t>.</w:t>
      </w:r>
    </w:p>
    <w:p w14:paraId="31C65DDB" w14:textId="77777777" w:rsidR="00A955C4" w:rsidRPr="0085317B" w:rsidRDefault="00A955C4" w:rsidP="00A955C4">
      <w:pPr>
        <w:spacing w:after="120"/>
        <w:jc w:val="both"/>
        <w:rPr>
          <w:rFonts w:ascii="Calibri" w:hAnsi="Calibri" w:cs="Calibri"/>
        </w:rPr>
      </w:pPr>
      <w:r w:rsidRPr="0085317B">
        <w:rPr>
          <w:rFonts w:cstheme="minorHAnsi"/>
          <w:b/>
        </w:rPr>
        <w:t xml:space="preserve">“Bunurile Proprii” </w:t>
      </w:r>
      <w:r w:rsidRPr="0085317B">
        <w:rPr>
          <w:rFonts w:cstheme="minorHAnsi"/>
        </w:rPr>
        <w:t xml:space="preserve">înseamnă alte bunuri decât cele menționate in </w:t>
      </w:r>
      <w:r w:rsidRPr="00EE239B">
        <w:rPr>
          <w:rFonts w:cstheme="minorHAnsi"/>
        </w:rPr>
        <w:t>art. 8 si 12</w:t>
      </w:r>
      <w:r w:rsidRPr="006C1AB8">
        <w:rPr>
          <w:rFonts w:cstheme="minorHAnsi"/>
          <w:color w:val="00B0F0"/>
        </w:rPr>
        <w:t xml:space="preserve">  </w:t>
      </w:r>
      <w:r w:rsidRPr="0085317B">
        <w:rPr>
          <w:rFonts w:cstheme="minorHAnsi"/>
        </w:rPr>
        <w:t xml:space="preserve">de mai jos si care aparțin Operatorului, la care se face referință si care sunt definite in </w:t>
      </w:r>
      <w:r w:rsidRPr="00EE239B">
        <w:rPr>
          <w:rFonts w:cstheme="minorHAnsi"/>
        </w:rPr>
        <w:t xml:space="preserve">art. 14 </w:t>
      </w:r>
      <w:r w:rsidRPr="0085317B">
        <w:rPr>
          <w:rFonts w:cstheme="minorHAnsi"/>
        </w:rPr>
        <w:t xml:space="preserve">de mai jos. Acestea sunt si rămân in proprietatea Operatorului la </w:t>
      </w:r>
      <w:r>
        <w:rPr>
          <w:rFonts w:cstheme="minorHAnsi"/>
        </w:rPr>
        <w:t>încet</w:t>
      </w:r>
      <w:r w:rsidRPr="0085317B">
        <w:rPr>
          <w:rFonts w:cstheme="minorHAnsi"/>
        </w:rPr>
        <w:t>area prezentului Contract de Delegare, cu excepția cazului in care părțile convin altfel.</w:t>
      </w:r>
    </w:p>
    <w:p w14:paraId="220B5DB2" w14:textId="77777777" w:rsidR="00A955C4" w:rsidRPr="0085317B" w:rsidRDefault="00A955C4" w:rsidP="00A955C4">
      <w:pPr>
        <w:jc w:val="both"/>
        <w:rPr>
          <w:rFonts w:cstheme="minorHAnsi"/>
          <w:b/>
        </w:rPr>
      </w:pPr>
      <w:r w:rsidRPr="0085317B">
        <w:rPr>
          <w:rFonts w:cstheme="minorHAnsi"/>
          <w:b/>
        </w:rPr>
        <w:t xml:space="preserve">„Bunuri Publice” </w:t>
      </w:r>
      <w:r w:rsidRPr="0085317B">
        <w:rPr>
          <w:rFonts w:cstheme="minorHAnsi"/>
        </w:rPr>
        <w:t>înseamnă orice bunuri care, conform Constituției României si Codului Administrativ privind proprietatea publica si regimul juridic al acesteia, constituie „bunuri proprietate publica” făcând parte din sistemele publice de alimentare cu apa si de canalizare atribuite Operatorului.</w:t>
      </w:r>
    </w:p>
    <w:p w14:paraId="291645EA" w14:textId="77777777" w:rsidR="00A955C4" w:rsidRPr="00195800" w:rsidRDefault="00A955C4" w:rsidP="00A955C4">
      <w:pPr>
        <w:spacing w:after="120" w:line="240" w:lineRule="auto"/>
        <w:jc w:val="both"/>
        <w:rPr>
          <w:rFonts w:cs="Arial"/>
        </w:rPr>
      </w:pPr>
      <w:r w:rsidRPr="00195800">
        <w:rPr>
          <w:rFonts w:cstheme="minorHAnsi"/>
          <w:b/>
        </w:rPr>
        <w:t>„Contractul”</w:t>
      </w:r>
      <w:r w:rsidRPr="00195800">
        <w:rPr>
          <w:rFonts w:cstheme="minorHAnsi"/>
        </w:rPr>
        <w:t xml:space="preserve"> înseamnă prezentul Contract de delegare compus din Dispozițiile Generale și anexele sale. Atunci când sensul frazei o cere, în special în cazul referințelor care se fac la articole, termenul „prezentul Contract” nu poate desemna decât prezentul Contract de delegare</w:t>
      </w:r>
      <w:r w:rsidRPr="00195800">
        <w:rPr>
          <w:rFonts w:cs="Arial"/>
        </w:rPr>
        <w:t xml:space="preserve">. </w:t>
      </w:r>
    </w:p>
    <w:p w14:paraId="5684EA16" w14:textId="77777777" w:rsidR="00A955C4" w:rsidRPr="0085317B" w:rsidRDefault="00A955C4" w:rsidP="00A955C4">
      <w:pPr>
        <w:jc w:val="both"/>
        <w:rPr>
          <w:rFonts w:cstheme="minorHAnsi"/>
        </w:rPr>
      </w:pPr>
      <w:r w:rsidRPr="0085317B">
        <w:rPr>
          <w:rFonts w:cstheme="minorHAnsi"/>
          <w:b/>
        </w:rPr>
        <w:t>„Data Intrării în Vigoare”</w:t>
      </w:r>
      <w:r w:rsidRPr="0085317B">
        <w:rPr>
          <w:rFonts w:cstheme="minorHAnsi"/>
        </w:rPr>
        <w:t xml:space="preserve"> înseamnă data prevăzută la </w:t>
      </w:r>
      <w:r w:rsidRPr="00EE239B">
        <w:rPr>
          <w:rFonts w:cstheme="minorHAnsi"/>
        </w:rPr>
        <w:t>art. 61</w:t>
      </w:r>
      <w:r w:rsidRPr="0085317B">
        <w:rPr>
          <w:rFonts w:cstheme="minorHAnsi"/>
        </w:rPr>
        <w:t>.</w:t>
      </w:r>
    </w:p>
    <w:p w14:paraId="44154427" w14:textId="77777777" w:rsidR="00A955C4" w:rsidRPr="0085317B" w:rsidRDefault="00A955C4" w:rsidP="00A955C4">
      <w:pPr>
        <w:jc w:val="both"/>
        <w:rPr>
          <w:rFonts w:cstheme="minorHAnsi"/>
        </w:rPr>
      </w:pPr>
      <w:r w:rsidRPr="0085317B">
        <w:rPr>
          <w:rFonts w:cstheme="minorHAnsi"/>
          <w:b/>
        </w:rPr>
        <w:t xml:space="preserve">„Delegare” </w:t>
      </w:r>
      <w:r w:rsidRPr="0085317B">
        <w:rPr>
          <w:rFonts w:cstheme="minorHAnsi"/>
        </w:rPr>
        <w:t>înseamnă: dreptul exclusiv de a exploata, întreține si administra bunurile delegante, precum si investițiile privind reabilitarea bunurilor existente si cu extinderea Ariei Delegării. Bunurile rămân in proprietatea autorității administrației publice locale si după încetarea Contractului de Delegare sunt returnate respectivului proprietar; si dreptul exclusiv de a furniza serviciile publice locale de alimentare cu apa si de canalizare in cadrul Ariei de Competenta Teritoriala a Autorității Delegante.</w:t>
      </w:r>
    </w:p>
    <w:p w14:paraId="7EE47729" w14:textId="77777777" w:rsidR="00A955C4" w:rsidRDefault="00A955C4" w:rsidP="00A955C4">
      <w:pPr>
        <w:jc w:val="both"/>
        <w:rPr>
          <w:rFonts w:cs="Arial"/>
        </w:rPr>
      </w:pPr>
      <w:r w:rsidRPr="00654DED">
        <w:rPr>
          <w:rFonts w:cs="Arial"/>
          <w:b/>
        </w:rPr>
        <w:t>„Dezvoltarea Regională”</w:t>
      </w:r>
      <w:r w:rsidRPr="00654DED">
        <w:rPr>
          <w:rFonts w:cs="Arial"/>
        </w:rPr>
        <w:t xml:space="preserve"> </w:t>
      </w:r>
      <w:r w:rsidRPr="00654DED">
        <w:rPr>
          <w:rFonts w:cstheme="minorHAnsi"/>
        </w:rPr>
        <w:t xml:space="preserve">înseamnă implementarea unui model instituțional la nivel regional, adecvat pentru a grupa Serviciile unităților administrativ teritoriale </w:t>
      </w:r>
      <w:r>
        <w:rPr>
          <w:rFonts w:cstheme="minorHAnsi"/>
        </w:rPr>
        <w:t xml:space="preserve">care sunt </w:t>
      </w:r>
      <w:r w:rsidRPr="00654DED">
        <w:rPr>
          <w:rFonts w:cstheme="minorHAnsi"/>
        </w:rPr>
        <w:t>membre</w:t>
      </w:r>
      <w:r>
        <w:rPr>
          <w:rFonts w:cstheme="minorHAnsi"/>
        </w:rPr>
        <w:t xml:space="preserve"> </w:t>
      </w:r>
      <w:r w:rsidRPr="00654DED">
        <w:rPr>
          <w:rFonts w:cstheme="minorHAnsi"/>
        </w:rPr>
        <w:t xml:space="preserve">ale Asociației, într-un mecanism coordonat și corelat de gestiune </w:t>
      </w:r>
      <w:r>
        <w:rPr>
          <w:rFonts w:cstheme="minorHAnsi"/>
        </w:rPr>
        <w:t xml:space="preserve">a cărui implementare </w:t>
      </w:r>
      <w:r w:rsidRPr="00654DED">
        <w:rPr>
          <w:rFonts w:cstheme="minorHAnsi"/>
        </w:rPr>
        <w:t>să fie asigurată, pe baza prezentului Contract, de către Delegat</w:t>
      </w:r>
      <w:r w:rsidRPr="00654DED">
        <w:rPr>
          <w:rFonts w:cs="Arial"/>
        </w:rPr>
        <w:t>.</w:t>
      </w:r>
    </w:p>
    <w:p w14:paraId="1DBC6EC9" w14:textId="77777777" w:rsidR="00A955C4" w:rsidRPr="0085317B" w:rsidRDefault="00A955C4" w:rsidP="00A955C4">
      <w:pPr>
        <w:jc w:val="both"/>
        <w:rPr>
          <w:rFonts w:cstheme="minorHAnsi"/>
        </w:rPr>
      </w:pPr>
      <w:r w:rsidRPr="0085317B">
        <w:rPr>
          <w:rFonts w:cstheme="minorHAnsi"/>
          <w:b/>
        </w:rPr>
        <w:t>„Dispozițiile Speciale”</w:t>
      </w:r>
      <w:r w:rsidRPr="0085317B">
        <w:rPr>
          <w:rFonts w:cstheme="minorHAnsi"/>
        </w:rPr>
        <w:t xml:space="preserve"> înseamnă documentele numite astfel și care sunt anexate la Contractul de Delegare. Dispozițiile Speciale se compun din trei părți distincte: „Dispozițiile Speciale — Partea Comună", „Dispozițiile Speciale — Partea de Apă”, Dispozițiile Speciale — Partea de Canalizare", inclusiv anexele la acestea.</w:t>
      </w:r>
    </w:p>
    <w:p w14:paraId="60F2D77B" w14:textId="77777777" w:rsidR="00A955C4" w:rsidRPr="0085317B" w:rsidRDefault="00A955C4" w:rsidP="00A955C4">
      <w:pPr>
        <w:spacing w:after="120"/>
        <w:jc w:val="both"/>
        <w:rPr>
          <w:rFonts w:ascii="Calibri" w:hAnsi="Calibri" w:cs="Arial"/>
          <w:color w:val="000000"/>
        </w:rPr>
      </w:pPr>
      <w:r w:rsidRPr="0085317B">
        <w:rPr>
          <w:rFonts w:ascii="Calibri" w:hAnsi="Calibri" w:cs="Arial"/>
          <w:b/>
          <w:color w:val="000000"/>
        </w:rPr>
        <w:t xml:space="preserve">“Drumuri de utilitate privata” </w:t>
      </w:r>
      <w:r w:rsidRPr="0085317B">
        <w:rPr>
          <w:rFonts w:ascii="Calibri" w:hAnsi="Calibri" w:cs="Arial"/>
          <w:color w:val="000000"/>
        </w:rPr>
        <w:t>înseamnă drumuri destinate satisfacerii cerințelor proprii de transport rutier și pietonal spre obiective economice, forestiere, petroliere, miniere, agricole, energetice, industriale și altele asemenea, de acces în incinte, ca și cele din interiorul acestora, precum și cele pentru organizările de șantier; ele sunt administrate de persoanele fizice sau juridice care le au în proprietate sau în administrare.</w:t>
      </w:r>
    </w:p>
    <w:p w14:paraId="5F4167F1" w14:textId="77777777" w:rsidR="00A955C4" w:rsidRPr="0085317B" w:rsidRDefault="00A955C4" w:rsidP="00A955C4">
      <w:pPr>
        <w:spacing w:after="120"/>
        <w:jc w:val="both"/>
        <w:rPr>
          <w:rFonts w:ascii="Calibri" w:hAnsi="Calibri" w:cs="Arial"/>
          <w:color w:val="000000"/>
        </w:rPr>
      </w:pPr>
      <w:r w:rsidRPr="0085317B">
        <w:rPr>
          <w:rFonts w:ascii="Calibri" w:hAnsi="Calibri" w:cs="Arial"/>
          <w:b/>
          <w:color w:val="000000"/>
        </w:rPr>
        <w:t>„Drumuri publice</w:t>
      </w:r>
      <w:r w:rsidRPr="0085317B">
        <w:rPr>
          <w:rFonts w:ascii="Calibri" w:hAnsi="Calibri" w:cs="Arial"/>
          <w:color w:val="000000"/>
        </w:rPr>
        <w:t>” înseamnă drumuri de utilitate publică și/sau de interes public destinate circulației rutiere și pietonale, în scopul satisfacerii cerințelor generale de transport ale economiei, ale populației și de apărare a țării; acestea sunt proprietate publică și sunt întreținute din fonduri publice, precum și din alte surse legal constituite. Din punct de vedere funcțional și administrativ-teritorial, în ordinea importanței, drumurile publice se împart în următoarele categorii:</w:t>
      </w:r>
    </w:p>
    <w:p w14:paraId="6B3D75B8" w14:textId="77777777" w:rsidR="00A955C4" w:rsidRPr="0085317B" w:rsidRDefault="00A955C4" w:rsidP="00A955C4">
      <w:pPr>
        <w:numPr>
          <w:ilvl w:val="0"/>
          <w:numId w:val="20"/>
        </w:numPr>
        <w:spacing w:after="0" w:line="276" w:lineRule="auto"/>
        <w:ind w:hanging="86"/>
        <w:jc w:val="both"/>
        <w:rPr>
          <w:rFonts w:ascii="Calibri" w:hAnsi="Calibri" w:cs="Arial"/>
          <w:color w:val="000000"/>
        </w:rPr>
      </w:pPr>
      <w:r w:rsidRPr="0085317B">
        <w:rPr>
          <w:rFonts w:ascii="Calibri" w:hAnsi="Calibri" w:cs="Arial"/>
          <w:color w:val="000000"/>
        </w:rPr>
        <w:t>drumuri de interes național;</w:t>
      </w:r>
    </w:p>
    <w:p w14:paraId="2FDA06A3" w14:textId="77777777" w:rsidR="00A955C4" w:rsidRPr="0085317B" w:rsidRDefault="00A955C4" w:rsidP="00A955C4">
      <w:pPr>
        <w:numPr>
          <w:ilvl w:val="0"/>
          <w:numId w:val="20"/>
        </w:numPr>
        <w:spacing w:after="0" w:line="276" w:lineRule="auto"/>
        <w:ind w:hanging="86"/>
        <w:jc w:val="both"/>
        <w:rPr>
          <w:rFonts w:ascii="Calibri" w:hAnsi="Calibri" w:cs="Arial"/>
          <w:color w:val="000000"/>
        </w:rPr>
      </w:pPr>
      <w:r w:rsidRPr="0085317B">
        <w:rPr>
          <w:rFonts w:ascii="Calibri" w:hAnsi="Calibri" w:cs="Arial"/>
          <w:color w:val="000000"/>
        </w:rPr>
        <w:t>drumuri de interes județean;</w:t>
      </w:r>
    </w:p>
    <w:p w14:paraId="5A3D592E" w14:textId="77777777" w:rsidR="00A955C4" w:rsidRPr="0085317B" w:rsidRDefault="00A955C4" w:rsidP="00A955C4">
      <w:pPr>
        <w:numPr>
          <w:ilvl w:val="0"/>
          <w:numId w:val="20"/>
        </w:numPr>
        <w:spacing w:after="0" w:line="276" w:lineRule="auto"/>
        <w:ind w:hanging="86"/>
        <w:jc w:val="both"/>
        <w:rPr>
          <w:rFonts w:ascii="Calibri" w:hAnsi="Calibri" w:cs="Arial"/>
          <w:color w:val="000000"/>
        </w:rPr>
      </w:pPr>
      <w:r w:rsidRPr="0085317B">
        <w:rPr>
          <w:rFonts w:ascii="Calibri" w:hAnsi="Calibri" w:cs="Arial"/>
          <w:color w:val="000000"/>
        </w:rPr>
        <w:lastRenderedPageBreak/>
        <w:t>drumuri de interes local</w:t>
      </w:r>
    </w:p>
    <w:p w14:paraId="7E931BDD" w14:textId="77777777" w:rsidR="00A955C4" w:rsidRPr="0085317B" w:rsidRDefault="00A955C4" w:rsidP="00A955C4">
      <w:pPr>
        <w:jc w:val="both"/>
        <w:rPr>
          <w:rFonts w:cstheme="minorHAnsi"/>
        </w:rPr>
      </w:pPr>
    </w:p>
    <w:p w14:paraId="6CA0EB89" w14:textId="77777777" w:rsidR="00A955C4" w:rsidRPr="0085317B" w:rsidRDefault="00A955C4" w:rsidP="00A955C4">
      <w:pPr>
        <w:jc w:val="both"/>
        <w:rPr>
          <w:rFonts w:cstheme="minorHAnsi"/>
        </w:rPr>
      </w:pPr>
      <w:r w:rsidRPr="0085317B">
        <w:rPr>
          <w:rFonts w:cstheme="minorHAnsi"/>
          <w:b/>
        </w:rPr>
        <w:t xml:space="preserve">„Durata de viață tehnica” </w:t>
      </w:r>
      <w:r w:rsidRPr="0085317B">
        <w:rPr>
          <w:rFonts w:cstheme="minorHAnsi"/>
        </w:rPr>
        <w:t xml:space="preserve"> înseamnă durata de viață în condiții de utilizare normala a fiecărui bun. </w:t>
      </w:r>
    </w:p>
    <w:p w14:paraId="7478E984" w14:textId="77777777" w:rsidR="00A955C4" w:rsidRPr="0085317B" w:rsidRDefault="00A955C4" w:rsidP="00A955C4">
      <w:pPr>
        <w:jc w:val="both"/>
        <w:rPr>
          <w:rFonts w:cstheme="minorHAnsi"/>
        </w:rPr>
      </w:pPr>
      <w:r w:rsidRPr="0085317B">
        <w:rPr>
          <w:rFonts w:cstheme="minorHAnsi"/>
        </w:rPr>
        <w:t xml:space="preserve"> </w:t>
      </w:r>
      <w:r w:rsidRPr="0085317B">
        <w:rPr>
          <w:rFonts w:cstheme="minorHAnsi"/>
          <w:b/>
        </w:rPr>
        <w:t>„Furnizarea Serviciilor”</w:t>
      </w:r>
      <w:r w:rsidRPr="0085317B">
        <w:rPr>
          <w:rFonts w:cstheme="minorHAnsi"/>
        </w:rPr>
        <w:t>. înseamnă exercitarea tuturor drepturilor și îndeplinirea tuturor obligațiilor Operatorului născute din prezentul Contract de Delegare pentru a asigura continuitatea serviciilor delegate pe baze exclusive.</w:t>
      </w:r>
    </w:p>
    <w:p w14:paraId="5DA36BCE" w14:textId="77777777" w:rsidR="00A955C4" w:rsidRPr="0085317B" w:rsidRDefault="00A955C4" w:rsidP="00A955C4">
      <w:pPr>
        <w:tabs>
          <w:tab w:val="left" w:pos="240"/>
        </w:tabs>
        <w:jc w:val="both"/>
        <w:rPr>
          <w:rFonts w:ascii="Calibri" w:hAnsi="Calibri" w:cs="Calibri"/>
        </w:rPr>
      </w:pPr>
      <w:r w:rsidRPr="0085317B">
        <w:rPr>
          <w:rFonts w:ascii="Calibri" w:hAnsi="Calibri"/>
          <w:b/>
          <w:color w:val="000000"/>
        </w:rPr>
        <w:t xml:space="preserve">“Grănițuirea” </w:t>
      </w:r>
      <w:r w:rsidRPr="0085317B">
        <w:rPr>
          <w:rFonts w:ascii="Calibri" w:hAnsi="Calibri"/>
          <w:color w:val="000000"/>
        </w:rPr>
        <w:t>înseamnă o operațiune de determinare, prin semne exterioare, a limitelor dintre două proprietăți vecine, cu scopul stabilirii traseului real pe care trebuie să-l urmeze hotarul. Grănițuirea este menită să apere dreptul de proprietate.</w:t>
      </w:r>
    </w:p>
    <w:p w14:paraId="616BAB9B" w14:textId="77777777" w:rsidR="00A955C4" w:rsidRPr="0085317B" w:rsidRDefault="00A955C4" w:rsidP="00A955C4">
      <w:pPr>
        <w:jc w:val="both"/>
        <w:rPr>
          <w:rFonts w:cstheme="minorHAnsi"/>
        </w:rPr>
      </w:pPr>
      <w:r w:rsidRPr="0085317B">
        <w:rPr>
          <w:rFonts w:cstheme="minorHAnsi"/>
          <w:b/>
        </w:rPr>
        <w:t>„Instalații Interioare de Apă Potabilă”</w:t>
      </w:r>
      <w:r w:rsidRPr="0085317B">
        <w:rPr>
          <w:rFonts w:cstheme="minorHAnsi"/>
        </w:rPr>
        <w:t xml:space="preserve"> înseamnă totalitatea instalațiilor aflate în proprietatea sau în administrarea utilizatorului, amplasate după apometrul/contorul de branșament, în sensul de curgere a apei, sau, dacă branșamentul nu este contorizat, după punctul de delimitare dintre rețeaua publică și instalația interioară de utilizare a apei, și care asigură transportul apei potabile preluate din rețeaua publică la punctele de consum și/sau la instalațiile de utilizare.</w:t>
      </w:r>
    </w:p>
    <w:p w14:paraId="7AA3371E" w14:textId="77777777" w:rsidR="00A955C4" w:rsidRPr="0085317B" w:rsidRDefault="00A955C4" w:rsidP="00A955C4">
      <w:pPr>
        <w:jc w:val="both"/>
        <w:rPr>
          <w:rFonts w:cstheme="minorHAnsi"/>
        </w:rPr>
      </w:pPr>
      <w:r w:rsidRPr="0085317B">
        <w:rPr>
          <w:rFonts w:cstheme="minorHAnsi"/>
          <w:b/>
        </w:rPr>
        <w:t>„Instalații Interioare de Canalizare”</w:t>
      </w:r>
      <w:r w:rsidRPr="0085317B">
        <w:rPr>
          <w:rFonts w:cstheme="minorHAnsi"/>
        </w:rPr>
        <w:t xml:space="preserve"> înseamnă totalitatea instalațiilor aflate în proprietatea sau în administrarea utilizatorului, care asigură preluarea și transportul apei uzate de la instalațiile de utilizare a apei până la căminul de racord din rețeaua publică</w:t>
      </w:r>
    </w:p>
    <w:p w14:paraId="6286639F" w14:textId="77777777" w:rsidR="00A955C4" w:rsidRPr="0085317B" w:rsidRDefault="00A955C4" w:rsidP="00A955C4">
      <w:pPr>
        <w:jc w:val="both"/>
        <w:rPr>
          <w:rFonts w:cstheme="minorHAnsi"/>
        </w:rPr>
      </w:pPr>
      <w:r w:rsidRPr="0085317B">
        <w:rPr>
          <w:rFonts w:cstheme="minorHAnsi"/>
          <w:b/>
        </w:rPr>
        <w:t>„Lucrări de Extindere, Consolidare (Reabilitare) si Modernizare”</w:t>
      </w:r>
      <w:r w:rsidRPr="0085317B">
        <w:rPr>
          <w:rFonts w:cstheme="minorHAnsi"/>
        </w:rPr>
        <w:t xml:space="preserve"> înseamnă lucrările definite în </w:t>
      </w:r>
      <w:r w:rsidRPr="0056148F">
        <w:rPr>
          <w:rFonts w:cstheme="minorHAnsi"/>
        </w:rPr>
        <w:t>art. 8</w:t>
      </w:r>
      <w:r w:rsidRPr="000A4E9C">
        <w:rPr>
          <w:rFonts w:cstheme="minorHAnsi"/>
          <w:color w:val="C00000"/>
        </w:rPr>
        <w:t xml:space="preserve"> </w:t>
      </w:r>
      <w:r w:rsidRPr="0085317B">
        <w:rPr>
          <w:rFonts w:cstheme="minorHAnsi"/>
        </w:rPr>
        <w:t>din Dispozițiile Speciale — Partea comună.</w:t>
      </w:r>
    </w:p>
    <w:p w14:paraId="58A8AFFD" w14:textId="77777777" w:rsidR="00A955C4" w:rsidRPr="0085317B" w:rsidRDefault="00A955C4" w:rsidP="00A955C4">
      <w:pPr>
        <w:jc w:val="both"/>
        <w:rPr>
          <w:rFonts w:cstheme="minorHAnsi"/>
        </w:rPr>
      </w:pPr>
      <w:r w:rsidRPr="0085317B">
        <w:rPr>
          <w:rFonts w:cstheme="minorHAnsi"/>
          <w:b/>
        </w:rPr>
        <w:t>„Lucrări de Înlocuire”</w:t>
      </w:r>
      <w:r w:rsidRPr="0085317B">
        <w:rPr>
          <w:rFonts w:cstheme="minorHAnsi"/>
        </w:rPr>
        <w:t xml:space="preserve"> înseamnă lucrările definite în </w:t>
      </w:r>
      <w:r w:rsidRPr="0056148F">
        <w:rPr>
          <w:rFonts w:cstheme="minorHAnsi"/>
        </w:rPr>
        <w:t xml:space="preserve">art. 7 </w:t>
      </w:r>
      <w:r w:rsidRPr="0085317B">
        <w:rPr>
          <w:rFonts w:cstheme="minorHAnsi"/>
        </w:rPr>
        <w:t>din Dispozițiile Speciale — Partea comună.</w:t>
      </w:r>
    </w:p>
    <w:p w14:paraId="5A7465F5" w14:textId="77777777" w:rsidR="00A955C4" w:rsidRPr="0085317B" w:rsidRDefault="00A955C4" w:rsidP="00A955C4">
      <w:pPr>
        <w:jc w:val="both"/>
        <w:rPr>
          <w:rFonts w:cstheme="minorHAnsi"/>
        </w:rPr>
      </w:pPr>
      <w:r w:rsidRPr="0085317B">
        <w:rPr>
          <w:rFonts w:cstheme="minorHAnsi"/>
          <w:b/>
        </w:rPr>
        <w:t>„Lucrări de Întreținere”</w:t>
      </w:r>
      <w:r w:rsidRPr="0085317B">
        <w:rPr>
          <w:rFonts w:cstheme="minorHAnsi"/>
        </w:rPr>
        <w:t xml:space="preserve"> înseamnă lucrările definite în </w:t>
      </w:r>
      <w:r w:rsidRPr="0056148F">
        <w:rPr>
          <w:rFonts w:cstheme="minorHAnsi"/>
        </w:rPr>
        <w:t xml:space="preserve">art. 6 </w:t>
      </w:r>
      <w:r w:rsidRPr="0085317B">
        <w:rPr>
          <w:rFonts w:cstheme="minorHAnsi"/>
        </w:rPr>
        <w:t>din Dispozițiile Speciale — Partea comună.</w:t>
      </w:r>
    </w:p>
    <w:p w14:paraId="3E785B2B" w14:textId="77777777" w:rsidR="00A955C4" w:rsidRPr="0085317B" w:rsidRDefault="00A955C4" w:rsidP="00A955C4">
      <w:pPr>
        <w:jc w:val="both"/>
        <w:rPr>
          <w:rFonts w:cstheme="minorHAnsi"/>
        </w:rPr>
      </w:pPr>
      <w:r w:rsidRPr="0085317B">
        <w:rPr>
          <w:rFonts w:cstheme="minorHAnsi"/>
          <w:b/>
        </w:rPr>
        <w:t xml:space="preserve">„Operator” </w:t>
      </w:r>
      <w:r w:rsidRPr="0085317B">
        <w:rPr>
          <w:rFonts w:cstheme="minorHAnsi"/>
        </w:rPr>
        <w:t xml:space="preserve">înseamnă </w:t>
      </w:r>
      <w:r w:rsidRPr="0085317B">
        <w:rPr>
          <w:rFonts w:cstheme="minorHAnsi"/>
          <w:b/>
        </w:rPr>
        <w:t>SC</w:t>
      </w:r>
      <w:r>
        <w:rPr>
          <w:rFonts w:cstheme="minorHAnsi"/>
        </w:rPr>
        <w:t xml:space="preserve"> </w:t>
      </w:r>
      <w:r w:rsidRPr="008D3D09">
        <w:rPr>
          <w:rFonts w:cstheme="minorHAnsi"/>
          <w:b/>
          <w:bCs/>
        </w:rPr>
        <w:t>Edilul CGA</w:t>
      </w:r>
      <w:r>
        <w:rPr>
          <w:rFonts w:cstheme="minorHAnsi"/>
        </w:rPr>
        <w:t xml:space="preserve"> </w:t>
      </w:r>
      <w:r w:rsidRPr="0085317B">
        <w:rPr>
          <w:rFonts w:cstheme="minorHAnsi"/>
          <w:b/>
        </w:rPr>
        <w:t>SA</w:t>
      </w:r>
      <w:r w:rsidRPr="0085317B">
        <w:rPr>
          <w:rFonts w:cstheme="minorHAnsi"/>
        </w:rPr>
        <w:t xml:space="preserve">, desemnata de </w:t>
      </w:r>
      <w:r>
        <w:rPr>
          <w:rFonts w:cstheme="minorHAnsi"/>
        </w:rPr>
        <w:t>Autoritatea Delegantă</w:t>
      </w:r>
      <w:r w:rsidRPr="0085317B">
        <w:rPr>
          <w:rFonts w:cstheme="minorHAnsi"/>
        </w:rPr>
        <w:t xml:space="preserve"> prin prezentul Contract de Delegare sa furnizeze serviciile publice locale de alimentare cu apa si de canalizare in temeiul legislației aplicabile;</w:t>
      </w:r>
    </w:p>
    <w:p w14:paraId="2A4E616E" w14:textId="77777777" w:rsidR="00A955C4" w:rsidRPr="0085317B" w:rsidRDefault="00A955C4" w:rsidP="00A955C4">
      <w:pPr>
        <w:jc w:val="both"/>
        <w:rPr>
          <w:rFonts w:cstheme="minorHAnsi"/>
        </w:rPr>
      </w:pPr>
      <w:r w:rsidRPr="0085317B">
        <w:rPr>
          <w:rFonts w:cstheme="minorHAnsi"/>
          <w:b/>
        </w:rPr>
        <w:t>„Perimetrul de Colectare a Apei Uzate”</w:t>
      </w:r>
      <w:r w:rsidRPr="0085317B">
        <w:rPr>
          <w:rFonts w:cstheme="minorHAnsi"/>
        </w:rPr>
        <w:t xml:space="preserve"> înseamnă limita rețelei /rețelelor publice de canalizare a(le) fiecărei Zone Urbane și, prin extrapolare, toate suprafețele incluse în această limită a rețelei /rețelelor conform </w:t>
      </w:r>
      <w:r w:rsidRPr="0056148F">
        <w:rPr>
          <w:rFonts w:cstheme="minorHAnsi"/>
        </w:rPr>
        <w:t xml:space="preserve">art. 4 </w:t>
      </w:r>
      <w:r w:rsidRPr="0085317B">
        <w:rPr>
          <w:rFonts w:cstheme="minorHAnsi"/>
        </w:rPr>
        <w:t>din Dispozițiile Speciale — Partea de Canalizare. Acesta se va întinde pana la 100 metri în orice direcție, măsurați de la orice punct al rețelei publice de canalizare.</w:t>
      </w:r>
    </w:p>
    <w:p w14:paraId="1BFC8684" w14:textId="77777777" w:rsidR="00A955C4" w:rsidRPr="0085317B" w:rsidRDefault="00A955C4" w:rsidP="00A955C4">
      <w:pPr>
        <w:jc w:val="both"/>
        <w:rPr>
          <w:rFonts w:cstheme="minorHAnsi"/>
        </w:rPr>
      </w:pPr>
      <w:r w:rsidRPr="0085317B">
        <w:rPr>
          <w:rFonts w:cstheme="minorHAnsi"/>
          <w:b/>
        </w:rPr>
        <w:t>„Perimetrul de Distribuție a Apei”</w:t>
      </w:r>
      <w:r w:rsidRPr="0085317B">
        <w:rPr>
          <w:rFonts w:cstheme="minorHAnsi"/>
        </w:rPr>
        <w:t xml:space="preserve"> înseamnă limita rețelei / rețelelor publice de alimentare cu apă potabilă a(le) fiecărei Zone Urbane și, prin extrapolare, toate suprafețele incluse în această limită a rețelei /rețelelor conform </w:t>
      </w:r>
      <w:r w:rsidRPr="0056148F">
        <w:rPr>
          <w:rFonts w:cstheme="minorHAnsi"/>
        </w:rPr>
        <w:t xml:space="preserve">art. 4 </w:t>
      </w:r>
      <w:r w:rsidRPr="0085317B">
        <w:rPr>
          <w:rFonts w:cstheme="minorHAnsi"/>
        </w:rPr>
        <w:t>din Dispozițiile Speciale — Partea de Apă. Acesta se va întinde pana la 100 metri în orice direcție, măsurați de la orice punct al rețelei publice de alimentare cu apă potabilă.</w:t>
      </w:r>
    </w:p>
    <w:p w14:paraId="41C1295B" w14:textId="77777777" w:rsidR="00A955C4" w:rsidRPr="0085317B" w:rsidRDefault="00A955C4" w:rsidP="00A955C4">
      <w:pPr>
        <w:jc w:val="both"/>
        <w:rPr>
          <w:rFonts w:cstheme="minorHAnsi"/>
        </w:rPr>
      </w:pPr>
      <w:r w:rsidRPr="0085317B">
        <w:rPr>
          <w:rFonts w:cstheme="minorHAnsi"/>
          <w:b/>
        </w:rPr>
        <w:t>„Perioada de Tranziție”</w:t>
      </w:r>
      <w:r w:rsidRPr="0085317B">
        <w:rPr>
          <w:rFonts w:cstheme="minorHAnsi"/>
        </w:rPr>
        <w:t xml:space="preserve"> înseamnă o perioadă de timp în cursul căreia Părțile sprijină organizarea Operatorului; mai ales, Operatorul trebuie să întreprindă acțiuni prioritare în scopul de a repara și îmbunătăți tehnic echipamentele și lucrările pe care le consideră necesare în vederea furnizării corecte a Serviciilor, astfel cum sunt definite în </w:t>
      </w:r>
      <w:r w:rsidRPr="0056148F">
        <w:rPr>
          <w:rFonts w:cstheme="minorHAnsi"/>
        </w:rPr>
        <w:t>art. 23.1</w:t>
      </w:r>
      <w:r w:rsidRPr="0085317B">
        <w:rPr>
          <w:rFonts w:cstheme="minorHAnsi"/>
        </w:rPr>
        <w:t xml:space="preserve"> de mai jos.</w:t>
      </w:r>
    </w:p>
    <w:p w14:paraId="2A5C52C4" w14:textId="77777777" w:rsidR="00A955C4" w:rsidRPr="00DF286F" w:rsidRDefault="00A955C4" w:rsidP="00A955C4">
      <w:pPr>
        <w:pStyle w:val="al"/>
        <w:spacing w:after="120" w:line="259" w:lineRule="auto"/>
        <w:rPr>
          <w:rFonts w:ascii="Calibri" w:hAnsi="Calibri" w:cs="Calibri"/>
          <w:color w:val="333333"/>
          <w:sz w:val="22"/>
          <w:szCs w:val="22"/>
        </w:rPr>
      </w:pPr>
      <w:r w:rsidRPr="0085317B">
        <w:rPr>
          <w:rFonts w:ascii="Calibri" w:hAnsi="Calibri" w:cs="Calibri"/>
          <w:b/>
          <w:bCs/>
          <w:color w:val="333333"/>
          <w:sz w:val="22"/>
          <w:szCs w:val="22"/>
        </w:rPr>
        <w:t>„Plan de afaceri”</w:t>
      </w:r>
      <w:r w:rsidRPr="0085317B">
        <w:rPr>
          <w:rFonts w:ascii="Calibri" w:hAnsi="Calibri" w:cs="Calibri"/>
          <w:color w:val="333333"/>
          <w:sz w:val="22"/>
          <w:szCs w:val="22"/>
        </w:rPr>
        <w:t xml:space="preserve"> </w:t>
      </w:r>
      <w:r w:rsidRPr="0085317B">
        <w:rPr>
          <w:rFonts w:ascii="Calibri" w:hAnsi="Calibri" w:cs="Calibri"/>
          <w:color w:val="000000"/>
          <w:sz w:val="22"/>
          <w:szCs w:val="22"/>
        </w:rPr>
        <w:t>înseamnă</w:t>
      </w:r>
      <w:r w:rsidRPr="0085317B">
        <w:rPr>
          <w:rFonts w:ascii="Calibri" w:hAnsi="Calibri" w:cs="Calibri"/>
          <w:color w:val="333333"/>
          <w:sz w:val="22"/>
          <w:szCs w:val="22"/>
        </w:rPr>
        <w:t xml:space="preserve"> documentul elaborat de către operatorul regional, în colaborare cu asociația de dezvoltare intercomunitară, prin care se stabilesc obiectivele și scopurile prezente și viitoare ale operatorului legate de furnizarea/prestarea serviciului către utilizatori, strategiile și direcțiile de acțiune necesare îndeplinirii acestora, inclusiv planul de investiții prioritare pentru atingerea țintelor de conformare asumate de România prin Tratatul de aderare la Uniunea Europeană și/sau impuse prin regulamentele și directivele europene transpuse în legislația națională, în corelare cu strategia locală și/sau master planul județean/zonal;</w:t>
      </w:r>
    </w:p>
    <w:p w14:paraId="32DFE05A" w14:textId="77777777" w:rsidR="00A955C4" w:rsidRPr="00DF286F" w:rsidRDefault="00A955C4" w:rsidP="00A955C4">
      <w:pPr>
        <w:pStyle w:val="al"/>
        <w:spacing w:after="120" w:line="259" w:lineRule="auto"/>
        <w:rPr>
          <w:rFonts w:ascii="Calibri" w:hAnsi="Calibri" w:cs="Calibri"/>
          <w:color w:val="333333"/>
          <w:sz w:val="22"/>
          <w:szCs w:val="22"/>
        </w:rPr>
      </w:pPr>
      <w:r w:rsidRPr="0085317B">
        <w:rPr>
          <w:rFonts w:ascii="Calibri" w:hAnsi="Calibri" w:cs="Calibri"/>
          <w:b/>
          <w:bCs/>
          <w:color w:val="333333"/>
          <w:sz w:val="22"/>
          <w:szCs w:val="22"/>
        </w:rPr>
        <w:lastRenderedPageBreak/>
        <w:t>„Preț/tarif unic”</w:t>
      </w:r>
      <w:r w:rsidRPr="0085317B">
        <w:rPr>
          <w:rFonts w:ascii="Calibri" w:hAnsi="Calibri" w:cs="Calibri"/>
          <w:color w:val="333333"/>
          <w:sz w:val="22"/>
          <w:szCs w:val="22"/>
        </w:rPr>
        <w:t xml:space="preserve"> </w:t>
      </w:r>
      <w:r w:rsidRPr="0085317B">
        <w:rPr>
          <w:rFonts w:ascii="Calibri" w:hAnsi="Calibri" w:cs="Calibri"/>
          <w:color w:val="000000"/>
          <w:sz w:val="22"/>
          <w:szCs w:val="22"/>
        </w:rPr>
        <w:t>înseamnă</w:t>
      </w:r>
      <w:r w:rsidRPr="0085317B">
        <w:rPr>
          <w:rFonts w:ascii="Calibri" w:hAnsi="Calibri" w:cs="Calibri"/>
          <w:color w:val="333333"/>
          <w:sz w:val="22"/>
          <w:szCs w:val="22"/>
        </w:rPr>
        <w:t xml:space="preserve"> prețul/tariful stabilit la nivelul unei arii de operare, calculat pe baza regulilor din Metodologia de analiză cost-beneficiu pentru investițiile în infrastructura de apă </w:t>
      </w:r>
      <w:proofErr w:type="spellStart"/>
      <w:r w:rsidRPr="0085317B">
        <w:rPr>
          <w:rFonts w:ascii="Calibri" w:hAnsi="Calibri" w:cs="Calibri"/>
          <w:color w:val="333333"/>
          <w:sz w:val="22"/>
          <w:szCs w:val="22"/>
        </w:rPr>
        <w:t>şi</w:t>
      </w:r>
      <w:proofErr w:type="spellEnd"/>
      <w:r w:rsidRPr="0085317B">
        <w:rPr>
          <w:rFonts w:ascii="Calibri" w:hAnsi="Calibri" w:cs="Calibri"/>
          <w:color w:val="333333"/>
          <w:sz w:val="22"/>
          <w:szCs w:val="22"/>
        </w:rPr>
        <w:t xml:space="preserve"> de canalizare finanțate prin fonduri publice acordate de la bugetul de stat și/sau din fonduri nerambursabile, care să acopere costurile de operare ulterior finalizării investiției și o parte din costurile de amortizare a cheltuielilor de capital, ținând cont de nivelul acceptat al ratei de suportabilitate, calculată în condițiile legii;</w:t>
      </w:r>
    </w:p>
    <w:p w14:paraId="51AEAA8C" w14:textId="77777777" w:rsidR="00A955C4" w:rsidRPr="0085317B" w:rsidRDefault="00A955C4" w:rsidP="00A955C4">
      <w:pPr>
        <w:spacing w:after="0" w:line="276" w:lineRule="auto"/>
        <w:jc w:val="both"/>
        <w:rPr>
          <w:rFonts w:cstheme="minorHAnsi"/>
        </w:rPr>
      </w:pPr>
      <w:r w:rsidRPr="0085317B">
        <w:rPr>
          <w:rFonts w:cstheme="minorHAnsi"/>
          <w:b/>
        </w:rPr>
        <w:t>“Proporționalitatea”</w:t>
      </w:r>
      <w:r w:rsidRPr="0085317B">
        <w:rPr>
          <w:rFonts w:cstheme="minorHAnsi"/>
        </w:rPr>
        <w:t xml:space="preserve"> înseamnă repartizarea sumelor pe care le datorează Părțile contractante una celeilalte în temeiul prezentului Contract de Delegare în funcție de numărul de beneficiari finali ai Serviciilor.</w:t>
      </w:r>
    </w:p>
    <w:p w14:paraId="34D18C22" w14:textId="77777777" w:rsidR="00A955C4" w:rsidRPr="0085317B" w:rsidRDefault="00A955C4" w:rsidP="00A955C4">
      <w:pPr>
        <w:spacing w:after="0" w:line="276" w:lineRule="auto"/>
        <w:jc w:val="both"/>
        <w:rPr>
          <w:rFonts w:cstheme="minorHAnsi"/>
        </w:rPr>
      </w:pPr>
      <w:r w:rsidRPr="0085317B">
        <w:rPr>
          <w:rFonts w:cstheme="minorHAnsi"/>
          <w:b/>
        </w:rPr>
        <w:t xml:space="preserve">„Punctul de Delimitare a Instalațiilor de Alimentare cu Apă dintre Operator și Utilizator” </w:t>
      </w:r>
      <w:r w:rsidRPr="0085317B">
        <w:rPr>
          <w:rFonts w:cstheme="minorHAnsi"/>
        </w:rPr>
        <w:t xml:space="preserve">- locul în care instalațiile aflate în proprietatea sau în administrarea utilizatorului se racordează la instalațiile aflate în proprietatea sau în administrarea Operatorului furnizor/ prestator de servicii, </w:t>
      </w:r>
      <w:r w:rsidRPr="0085317B">
        <w:rPr>
          <w:rFonts w:ascii="Calibri" w:hAnsi="Calibri" w:cs="Calibri"/>
          <w:color w:val="333333"/>
        </w:rPr>
        <w:t>respectiv locul unde se realizează efectiv furnizarea/prestarea serviciului către utilizator</w:t>
      </w:r>
      <w:r w:rsidRPr="0085317B">
        <w:rPr>
          <w:rFonts w:ascii="Calibri" w:hAnsi="Calibri" w:cs="Calibri"/>
          <w:color w:val="000000"/>
        </w:rPr>
        <w:t xml:space="preserve">. </w:t>
      </w:r>
      <w:r w:rsidRPr="0085317B">
        <w:rPr>
          <w:rFonts w:ascii="Calibri" w:hAnsi="Calibri" w:cs="Calibri"/>
          <w:color w:val="333333"/>
        </w:rPr>
        <w:t xml:space="preserve">Punctul de delimitare a instalațiilor asigură identificarea amplasamentului căminului de branșament, precizează poziția de montare a dispozitivelor de măsurare-înregistrare a consumurilor, permite stabilirea apartenenței instalațiilor, precum </w:t>
      </w:r>
      <w:proofErr w:type="spellStart"/>
      <w:r w:rsidRPr="0085317B">
        <w:rPr>
          <w:rFonts w:ascii="Calibri" w:hAnsi="Calibri" w:cs="Calibri"/>
          <w:color w:val="333333"/>
        </w:rPr>
        <w:t>şi</w:t>
      </w:r>
      <w:proofErr w:type="spellEnd"/>
      <w:r w:rsidRPr="0085317B">
        <w:rPr>
          <w:rFonts w:ascii="Calibri" w:hAnsi="Calibri" w:cs="Calibri"/>
          <w:color w:val="333333"/>
        </w:rPr>
        <w:t xml:space="preserve"> precizarea drepturilor, respectiv a obligațiilor ce revin părților cu privire la furnizarea/prestarea serviciului, respectiv la exploatarea, întreținerea </w:t>
      </w:r>
      <w:proofErr w:type="spellStart"/>
      <w:r w:rsidRPr="0085317B">
        <w:rPr>
          <w:rFonts w:ascii="Calibri" w:hAnsi="Calibri" w:cs="Calibri"/>
          <w:color w:val="333333"/>
        </w:rPr>
        <w:t>şi</w:t>
      </w:r>
      <w:proofErr w:type="spellEnd"/>
      <w:r w:rsidRPr="0085317B">
        <w:rPr>
          <w:rFonts w:ascii="Calibri" w:hAnsi="Calibri" w:cs="Calibri"/>
          <w:color w:val="333333"/>
        </w:rPr>
        <w:t xml:space="preserve"> repararea instalațiilor</w:t>
      </w:r>
      <w:r w:rsidRPr="0085317B">
        <w:rPr>
          <w:rFonts w:cstheme="minorHAnsi"/>
        </w:rPr>
        <w:t>. Delimitarea dintre instalațiile interioare de canalizare și rețeaua publică de canalizare se face prin căminul de racord, care este prima componentă a rețelei publice, în sensul de curgere a apei uzate</w:t>
      </w:r>
    </w:p>
    <w:p w14:paraId="65F9D4EF" w14:textId="77777777" w:rsidR="00A955C4" w:rsidRPr="0085317B" w:rsidRDefault="00A955C4" w:rsidP="00A955C4">
      <w:pPr>
        <w:spacing w:after="0" w:line="276" w:lineRule="auto"/>
        <w:jc w:val="both"/>
        <w:rPr>
          <w:rFonts w:cstheme="minorHAnsi"/>
        </w:rPr>
      </w:pPr>
      <w:r w:rsidRPr="0085317B">
        <w:rPr>
          <w:rFonts w:cstheme="minorHAnsi"/>
          <w:b/>
        </w:rPr>
        <w:t>„Racord”</w:t>
      </w:r>
      <w:r w:rsidRPr="0085317B">
        <w:rPr>
          <w:rFonts w:cstheme="minorHAnsi"/>
        </w:rPr>
        <w:t xml:space="preserve"> înseamnă partea din rețeaua publică de canalizare care asigură legătura dintre utilizator și canalizarea publică. </w:t>
      </w:r>
      <w:r w:rsidRPr="0085317B">
        <w:rPr>
          <w:rFonts w:ascii="Calibri" w:hAnsi="Calibri" w:cs="Calibri"/>
          <w:color w:val="333333"/>
        </w:rPr>
        <w:t xml:space="preserve">Părțile componente ale unui racord se precizează în regulamentul-cadru de organizare și funcționare a serviciilor de alimentare cu apă și de canalizare. </w:t>
      </w:r>
      <w:r w:rsidRPr="0085317B">
        <w:rPr>
          <w:rFonts w:cstheme="minorHAnsi"/>
        </w:rPr>
        <w:t>Racordul de la cămin spre rețea, inclusiv căminul de racord, aparține rețelei publice de canalizare indiferent de modul de finanțare a realizării acestuia.</w:t>
      </w:r>
    </w:p>
    <w:p w14:paraId="3C6AB3D5" w14:textId="77777777" w:rsidR="00A955C4" w:rsidRPr="0085317B" w:rsidRDefault="00A955C4" w:rsidP="00A955C4">
      <w:pPr>
        <w:jc w:val="both"/>
        <w:rPr>
          <w:rFonts w:cstheme="minorHAnsi"/>
        </w:rPr>
      </w:pPr>
      <w:r w:rsidRPr="0085317B">
        <w:rPr>
          <w:rFonts w:cstheme="minorHAnsi"/>
          <w:b/>
        </w:rPr>
        <w:t>„Rețeaua Publică de Alimentare cu Apă sau de Canalizare”</w:t>
      </w:r>
      <w:r w:rsidRPr="0085317B">
        <w:rPr>
          <w:rFonts w:cstheme="minorHAnsi"/>
        </w:rPr>
        <w:t xml:space="preserve"> - partea din sistemul public de alimentare cu apă, respectiv din sistemul de canalizare, alcătuită din rețeaua de conducte, armături și construcții anexe care asigură distribuția apei, respectiv preluarea, evacuarea și transportul apelor de canalizare la/de la doi sau mai mulți utilizatori independenți, respectiv de la două sau mai multe persoane fizice care locuiesc în case individuale ori de la două sau mai multe persoane juridice care administrează câte un singur condominiu, astfel cum este definit el de lege.</w:t>
      </w:r>
    </w:p>
    <w:p w14:paraId="6481D881" w14:textId="77777777" w:rsidR="00A955C4" w:rsidRPr="0085317B" w:rsidRDefault="00A955C4" w:rsidP="00A955C4">
      <w:pPr>
        <w:jc w:val="both"/>
        <w:rPr>
          <w:rFonts w:cstheme="minorHAnsi"/>
        </w:rPr>
      </w:pPr>
      <w:r w:rsidRPr="0085317B">
        <w:rPr>
          <w:rFonts w:cstheme="minorHAnsi"/>
          <w:b/>
        </w:rPr>
        <w:t xml:space="preserve">„Serviciile” </w:t>
      </w:r>
      <w:r w:rsidRPr="0085317B">
        <w:rPr>
          <w:rFonts w:cstheme="minorHAnsi"/>
        </w:rPr>
        <w:t xml:space="preserve">înseamnă serviciile de alimentare cu apă și de canalizare a căror gestiune este încredințată Operatorului de către </w:t>
      </w:r>
      <w:r>
        <w:rPr>
          <w:rFonts w:cstheme="minorHAnsi"/>
        </w:rPr>
        <w:t>Autoritatea Delegantă</w:t>
      </w:r>
      <w:r w:rsidRPr="0085317B">
        <w:rPr>
          <w:rFonts w:cstheme="minorHAnsi"/>
        </w:rPr>
        <w:t xml:space="preserve">, definite în </w:t>
      </w:r>
      <w:r w:rsidRPr="0056148F">
        <w:rPr>
          <w:rFonts w:cstheme="minorHAnsi"/>
        </w:rPr>
        <w:t xml:space="preserve">art. 5.2 </w:t>
      </w:r>
      <w:r w:rsidRPr="0085317B">
        <w:rPr>
          <w:rFonts w:cstheme="minorHAnsi"/>
        </w:rPr>
        <w:t>de mai jos.</w:t>
      </w:r>
    </w:p>
    <w:p w14:paraId="645BBCCE" w14:textId="77777777" w:rsidR="00A955C4" w:rsidRPr="0085317B" w:rsidRDefault="00A955C4" w:rsidP="00A955C4">
      <w:pPr>
        <w:jc w:val="both"/>
        <w:rPr>
          <w:rFonts w:cstheme="minorHAnsi"/>
        </w:rPr>
      </w:pPr>
      <w:r w:rsidRPr="0085317B">
        <w:rPr>
          <w:rFonts w:cstheme="minorHAnsi"/>
          <w:b/>
        </w:rPr>
        <w:t>”Suma în caz de Încetare Înainte de Termen”</w:t>
      </w:r>
      <w:r w:rsidRPr="0085317B">
        <w:rPr>
          <w:rFonts w:cstheme="minorHAnsi"/>
        </w:rPr>
        <w:t xml:space="preserve"> înseamnă suma care trebuie plătită de către </w:t>
      </w:r>
      <w:r>
        <w:rPr>
          <w:rFonts w:cstheme="minorHAnsi"/>
        </w:rPr>
        <w:t>Autoritatea Delegantă</w:t>
      </w:r>
      <w:r w:rsidRPr="0085317B">
        <w:rPr>
          <w:rFonts w:cstheme="minorHAnsi"/>
        </w:rPr>
        <w:t xml:space="preserve"> sau de orice Localitate semnatară în cazurile prevăzute de </w:t>
      </w:r>
      <w:r w:rsidRPr="00DC1BB7">
        <w:rPr>
          <w:rFonts w:cstheme="minorHAnsi"/>
        </w:rPr>
        <w:t>art. 75</w:t>
      </w:r>
      <w:r w:rsidRPr="0085317B">
        <w:rPr>
          <w:rFonts w:cstheme="minorHAnsi"/>
        </w:rPr>
        <w:t>, care urmează să fie determinată de un auditor independent. Această sumă va acoperi cel puțin investițiile legate de Bunurile Publice finanțate de Operator, altele decât cele finanțate din fonduri publice puse direct la dispoziția Operatorului, care nu sunt integral amortizate la data încetării prezentului Contract înainte de termen sau la data retragerii oricăreia dintre Localitățile semnatare (în acest caz, legate de Bunurile Publice care aparțin Localității respective).</w:t>
      </w:r>
    </w:p>
    <w:p w14:paraId="2E6712EA" w14:textId="77777777" w:rsidR="00A955C4" w:rsidRPr="00DF286F" w:rsidRDefault="00A955C4" w:rsidP="00A955C4">
      <w:pPr>
        <w:pStyle w:val="al"/>
        <w:spacing w:line="345" w:lineRule="atLeast"/>
        <w:rPr>
          <w:rFonts w:ascii="Calibri" w:hAnsi="Calibri" w:cs="Calibri"/>
          <w:color w:val="333333"/>
          <w:sz w:val="22"/>
          <w:szCs w:val="22"/>
        </w:rPr>
      </w:pPr>
      <w:r w:rsidRPr="0085317B">
        <w:rPr>
          <w:rFonts w:ascii="Calibri" w:hAnsi="Calibri" w:cs="Calibri"/>
          <w:b/>
          <w:bCs/>
          <w:color w:val="333333"/>
          <w:sz w:val="22"/>
          <w:szCs w:val="22"/>
        </w:rPr>
        <w:t>“Strategia de tarifare”</w:t>
      </w:r>
      <w:r w:rsidRPr="0085317B">
        <w:rPr>
          <w:rFonts w:ascii="Calibri" w:hAnsi="Calibri" w:cs="Calibri"/>
          <w:color w:val="333333"/>
          <w:sz w:val="22"/>
          <w:szCs w:val="22"/>
        </w:rPr>
        <w:t xml:space="preserve">  </w:t>
      </w:r>
      <w:r w:rsidRPr="0085317B">
        <w:rPr>
          <w:rFonts w:ascii="Calibri" w:hAnsi="Calibri" w:cs="Calibri"/>
          <w:sz w:val="22"/>
          <w:szCs w:val="22"/>
        </w:rPr>
        <w:t>înseamnă</w:t>
      </w:r>
      <w:r w:rsidRPr="0085317B">
        <w:rPr>
          <w:rFonts w:ascii="Calibri" w:hAnsi="Calibri" w:cs="Calibri"/>
          <w:color w:val="333333"/>
          <w:sz w:val="22"/>
          <w:szCs w:val="22"/>
        </w:rPr>
        <w:t xml:space="preserve"> strategia aplicată pentru finanțarea serviciului de alimentare cu apă </w:t>
      </w:r>
      <w:proofErr w:type="spellStart"/>
      <w:r w:rsidRPr="0085317B">
        <w:rPr>
          <w:rFonts w:ascii="Calibri" w:hAnsi="Calibri" w:cs="Calibri"/>
          <w:color w:val="333333"/>
          <w:sz w:val="22"/>
          <w:szCs w:val="22"/>
        </w:rPr>
        <w:t>şi</w:t>
      </w:r>
      <w:proofErr w:type="spellEnd"/>
      <w:r w:rsidRPr="0085317B">
        <w:rPr>
          <w:rFonts w:ascii="Calibri" w:hAnsi="Calibri" w:cs="Calibri"/>
          <w:color w:val="333333"/>
          <w:sz w:val="22"/>
          <w:szCs w:val="22"/>
        </w:rPr>
        <w:t xml:space="preserve"> de canalizare care are la bază prețul/tariful unic și care asigură acoperirea costurilor de operare și a costurilor de investiții;</w:t>
      </w:r>
    </w:p>
    <w:p w14:paraId="434D59F3" w14:textId="77777777" w:rsidR="00A955C4" w:rsidRPr="0085317B" w:rsidRDefault="00A955C4" w:rsidP="00A955C4">
      <w:pPr>
        <w:jc w:val="both"/>
        <w:rPr>
          <w:rFonts w:cstheme="minorHAnsi"/>
        </w:rPr>
      </w:pPr>
      <w:r w:rsidRPr="0085317B">
        <w:rPr>
          <w:rFonts w:cstheme="minorHAnsi"/>
          <w:b/>
        </w:rPr>
        <w:t>„Utilizator"</w:t>
      </w:r>
      <w:r w:rsidRPr="0085317B">
        <w:rPr>
          <w:rFonts w:cstheme="minorHAnsi"/>
        </w:rPr>
        <w:t xml:space="preserve">: înseamnă orice persoană fizică  </w:t>
      </w:r>
      <w:r w:rsidRPr="0085317B">
        <w:rPr>
          <w:rFonts w:ascii="Calibri" w:hAnsi="Calibri" w:cs="Calibri"/>
          <w:color w:val="333333"/>
        </w:rPr>
        <w:t>care beneficiază, direct ori indirect, individual sau colectiv, de serviciile de apa si de canalizare, în condițiile legii.</w:t>
      </w:r>
    </w:p>
    <w:p w14:paraId="098088EF" w14:textId="77777777" w:rsidR="00A955C4" w:rsidRPr="0085317B" w:rsidRDefault="00A955C4" w:rsidP="00A955C4">
      <w:pPr>
        <w:jc w:val="both"/>
        <w:rPr>
          <w:rFonts w:cstheme="minorHAnsi"/>
        </w:rPr>
      </w:pPr>
      <w:r w:rsidRPr="0085317B">
        <w:rPr>
          <w:rFonts w:cstheme="minorHAnsi"/>
          <w:b/>
        </w:rPr>
        <w:lastRenderedPageBreak/>
        <w:t>„Zona Urbană"</w:t>
      </w:r>
      <w:r w:rsidRPr="0085317B">
        <w:rPr>
          <w:rFonts w:cstheme="minorHAnsi"/>
        </w:rPr>
        <w:t xml:space="preserve"> înseamnă teritoriul zonelor populate incluse în Aria de Competenta Teritoriala a Autorității Delegante și definit în </w:t>
      </w:r>
      <w:r w:rsidRPr="00DC1BB7">
        <w:rPr>
          <w:rFonts w:cstheme="minorHAnsi"/>
        </w:rPr>
        <w:t xml:space="preserve">art. 4 </w:t>
      </w:r>
      <w:r w:rsidRPr="0085317B">
        <w:rPr>
          <w:rFonts w:cstheme="minorHAnsi"/>
        </w:rPr>
        <w:t>al Dispozițiilor Speciale - Partea Comună.</w:t>
      </w:r>
    </w:p>
    <w:p w14:paraId="23120182" w14:textId="77777777" w:rsidR="00A955C4" w:rsidRPr="0085317B" w:rsidRDefault="00A955C4" w:rsidP="00A955C4">
      <w:pPr>
        <w:jc w:val="center"/>
        <w:rPr>
          <w:rFonts w:cstheme="minorHAnsi"/>
          <w:b/>
        </w:rPr>
      </w:pPr>
    </w:p>
    <w:p w14:paraId="04D0930D" w14:textId="77777777" w:rsidR="00A955C4" w:rsidRPr="0085317B" w:rsidRDefault="00A955C4" w:rsidP="00A955C4">
      <w:pPr>
        <w:pStyle w:val="Titlu3"/>
        <w:ind w:right="29"/>
        <w:jc w:val="center"/>
        <w:rPr>
          <w:rFonts w:cstheme="minorHAnsi"/>
          <w:b/>
          <w:bCs/>
          <w:sz w:val="22"/>
        </w:rPr>
      </w:pPr>
      <w:bookmarkStart w:id="569" w:name="_Toc159530743"/>
      <w:r w:rsidRPr="006F5B44">
        <w:rPr>
          <w:rFonts w:cstheme="minorHAnsi"/>
          <w:b/>
          <w:bCs/>
          <w:sz w:val="22"/>
        </w:rPr>
        <w:t>Articolul 2 — Valoarea anexelor</w:t>
      </w:r>
      <w:bookmarkEnd w:id="569"/>
    </w:p>
    <w:p w14:paraId="50A5FD63" w14:textId="77777777" w:rsidR="00A955C4" w:rsidRPr="0085317B" w:rsidRDefault="00A955C4" w:rsidP="00A955C4">
      <w:pPr>
        <w:jc w:val="both"/>
        <w:rPr>
          <w:rFonts w:cstheme="minorHAnsi"/>
        </w:rPr>
      </w:pPr>
    </w:p>
    <w:p w14:paraId="0AF6AA7E" w14:textId="77777777" w:rsidR="00A955C4" w:rsidRPr="0085317B" w:rsidRDefault="00A955C4" w:rsidP="00A955C4">
      <w:pPr>
        <w:jc w:val="both"/>
        <w:rPr>
          <w:rFonts w:cstheme="minorHAnsi"/>
        </w:rPr>
      </w:pPr>
      <w:r>
        <w:rPr>
          <w:rFonts w:cstheme="minorHAnsi"/>
        </w:rPr>
        <w:t>2.</w:t>
      </w:r>
      <w:r w:rsidRPr="0085317B">
        <w:rPr>
          <w:rFonts w:cstheme="minorHAnsi"/>
        </w:rPr>
        <w:t xml:space="preserve">1 </w:t>
      </w:r>
      <w:r>
        <w:rPr>
          <w:rFonts w:cstheme="minorHAnsi"/>
        </w:rPr>
        <w:t>A</w:t>
      </w:r>
      <w:r w:rsidRPr="0085317B">
        <w:rPr>
          <w:rFonts w:cstheme="minorHAnsi"/>
        </w:rPr>
        <w:t xml:space="preserve">nexele menționate în lista din </w:t>
      </w:r>
      <w:r w:rsidRPr="007F6668">
        <w:rPr>
          <w:rFonts w:cstheme="minorHAnsi"/>
        </w:rPr>
        <w:t xml:space="preserve">art. 86 </w:t>
      </w:r>
      <w:r w:rsidRPr="0085317B">
        <w:rPr>
          <w:rFonts w:cstheme="minorHAnsi"/>
        </w:rPr>
        <w:t>de mai jos fac parte integrantă din prezentul Contract de Delegare. Anexele la prezentul Contract de Delegare au aceeași valoare contractuală între Părți ca și Dispozițiile Generale. Împreună constituie Documentele Delegării.</w:t>
      </w:r>
    </w:p>
    <w:p w14:paraId="33F749FD" w14:textId="3561B1F2" w:rsidR="00A955C4" w:rsidRPr="0085317B" w:rsidRDefault="00A955C4" w:rsidP="00A955C4">
      <w:pPr>
        <w:jc w:val="both"/>
        <w:rPr>
          <w:rFonts w:cstheme="minorHAnsi"/>
        </w:rPr>
      </w:pPr>
      <w:r w:rsidRPr="0085317B">
        <w:rPr>
          <w:rFonts w:cstheme="minorHAnsi"/>
        </w:rPr>
        <w:t>Anexele își vor produce efectele de la Data</w:t>
      </w:r>
      <w:ins w:id="570" w:author="Radu Gabriel" w:date="2024-03-13T17:49:00Z" w16du:dateUtc="2024-03-13T15:49:00Z">
        <w:r w:rsidR="00ED54DB">
          <w:rPr>
            <w:rFonts w:cstheme="minorHAnsi"/>
          </w:rPr>
          <w:t xml:space="preserve"> </w:t>
        </w:r>
      </w:ins>
      <w:ins w:id="571" w:author="Radu Gabriel" w:date="2024-03-14T09:27:00Z" w16du:dateUtc="2024-03-14T07:27:00Z">
        <w:r w:rsidR="00141493">
          <w:rPr>
            <w:rFonts w:cstheme="minorHAnsi"/>
          </w:rPr>
          <w:t xml:space="preserve">semnării </w:t>
        </w:r>
      </w:ins>
      <w:ins w:id="572" w:author="Radu Gabriel" w:date="2024-03-13T17:49:00Z" w16du:dateUtc="2024-03-13T15:49:00Z">
        <w:r w:rsidR="00ED54DB" w:rsidRPr="00ED54DB">
          <w:rPr>
            <w:rFonts w:cstheme="minorHAnsi"/>
            <w:color w:val="FF0000"/>
            <w:rPrChange w:id="573" w:author="Radu Gabriel" w:date="2024-03-13T17:50:00Z" w16du:dateUtc="2024-03-13T15:50:00Z">
              <w:rPr>
                <w:rFonts w:cstheme="minorHAnsi"/>
              </w:rPr>
            </w:rPrChange>
          </w:rPr>
          <w:t>contractului de delegare</w:t>
        </w:r>
      </w:ins>
      <w:del w:id="574" w:author="Radu Gabriel" w:date="2024-03-14T09:27:00Z" w16du:dateUtc="2024-03-14T07:27:00Z">
        <w:r w:rsidRPr="00ED54DB" w:rsidDel="00141493">
          <w:rPr>
            <w:rFonts w:cstheme="minorHAnsi"/>
            <w:color w:val="FF0000"/>
            <w:rPrChange w:id="575" w:author="Radu Gabriel" w:date="2024-03-13T17:50:00Z" w16du:dateUtc="2024-03-13T15:50:00Z">
              <w:rPr>
                <w:rFonts w:cstheme="minorHAnsi"/>
              </w:rPr>
            </w:rPrChange>
          </w:rPr>
          <w:delText xml:space="preserve"> </w:delText>
        </w:r>
      </w:del>
      <w:del w:id="576" w:author="Radu Gabriel" w:date="2024-03-13T17:50:00Z" w16du:dateUtc="2024-03-13T15:50:00Z">
        <w:r w:rsidRPr="00ED54DB" w:rsidDel="00ED54DB">
          <w:rPr>
            <w:rFonts w:cstheme="minorHAnsi"/>
            <w:color w:val="FF0000"/>
            <w:rPrChange w:id="577" w:author="Radu Gabriel" w:date="2024-03-13T17:49:00Z" w16du:dateUtc="2024-03-13T15:49:00Z">
              <w:rPr>
                <w:rFonts w:cstheme="minorHAnsi"/>
              </w:rPr>
            </w:rPrChange>
          </w:rPr>
          <w:delText xml:space="preserve">Intrării în Vigoare sau, dacă la data respectivă nu sunt definitivate sau complete, de la data </w:delText>
        </w:r>
        <w:r w:rsidRPr="0085317B" w:rsidDel="00ED54DB">
          <w:rPr>
            <w:rFonts w:cstheme="minorHAnsi"/>
          </w:rPr>
          <w:delText>semnării l</w:delText>
        </w:r>
      </w:del>
      <w:ins w:id="578" w:author="Radu Gabriel" w:date="2024-03-14T09:27:00Z" w16du:dateUtc="2024-03-14T07:27:00Z">
        <w:r w:rsidR="00141493">
          <w:rPr>
            <w:rFonts w:cstheme="minorHAnsi"/>
          </w:rPr>
          <w:t>.</w:t>
        </w:r>
      </w:ins>
      <w:del w:id="579" w:author="Radu Gabriel" w:date="2024-03-13T17:50:00Z" w16du:dateUtc="2024-03-13T15:50:00Z">
        <w:r w:rsidRPr="0085317B" w:rsidDel="00ED54DB">
          <w:rPr>
            <w:rFonts w:cstheme="minorHAnsi"/>
          </w:rPr>
          <w:delText>or.</w:delText>
        </w:r>
      </w:del>
    </w:p>
    <w:p w14:paraId="30DE3AD0" w14:textId="77777777" w:rsidR="00A955C4" w:rsidRPr="0085317B" w:rsidRDefault="00A955C4" w:rsidP="00A955C4">
      <w:pPr>
        <w:jc w:val="both"/>
        <w:rPr>
          <w:rFonts w:cstheme="minorHAnsi"/>
        </w:rPr>
      </w:pPr>
      <w:r>
        <w:rPr>
          <w:rFonts w:cstheme="minorHAnsi"/>
        </w:rPr>
        <w:t>2.</w:t>
      </w:r>
      <w:r w:rsidRPr="0085317B">
        <w:rPr>
          <w:rFonts w:cstheme="minorHAnsi"/>
        </w:rPr>
        <w:t>2 Pentru a facilita aplicarea și interpretarea prezentului Contract de Delegare și a anexelor sale, ordinea de preferință a documentelor contractuale se stabilește astfel:</w:t>
      </w:r>
    </w:p>
    <w:p w14:paraId="5883177A" w14:textId="77777777" w:rsidR="00A955C4" w:rsidRPr="00A868C0" w:rsidRDefault="00A955C4" w:rsidP="00A955C4">
      <w:pPr>
        <w:pStyle w:val="Listparagraf"/>
        <w:numPr>
          <w:ilvl w:val="0"/>
          <w:numId w:val="33"/>
        </w:numPr>
        <w:jc w:val="both"/>
        <w:rPr>
          <w:rFonts w:cstheme="minorHAnsi"/>
        </w:rPr>
      </w:pPr>
      <w:r w:rsidRPr="00A868C0">
        <w:rPr>
          <w:rFonts w:cstheme="minorHAnsi"/>
        </w:rPr>
        <w:t>Contractul de Delegare — Dispoziții Generale</w:t>
      </w:r>
    </w:p>
    <w:p w14:paraId="38287BF6" w14:textId="77777777" w:rsidR="00A955C4" w:rsidRPr="00A868C0" w:rsidRDefault="00A955C4" w:rsidP="00A955C4">
      <w:pPr>
        <w:pStyle w:val="Listparagraf"/>
        <w:numPr>
          <w:ilvl w:val="0"/>
          <w:numId w:val="33"/>
        </w:numPr>
        <w:jc w:val="both"/>
        <w:rPr>
          <w:rFonts w:cstheme="minorHAnsi"/>
        </w:rPr>
      </w:pPr>
      <w:r w:rsidRPr="00A868C0">
        <w:rPr>
          <w:rFonts w:cstheme="minorHAnsi"/>
        </w:rPr>
        <w:t>Dispozițiile Speciale — Partea Comună și fiecare dintre Dispozițiile Speciale - Partea de Apă, respectiv de Canalizare</w:t>
      </w:r>
    </w:p>
    <w:p w14:paraId="042861A4" w14:textId="77777777" w:rsidR="00A955C4" w:rsidRPr="0085317B" w:rsidRDefault="00A955C4" w:rsidP="00A955C4">
      <w:pPr>
        <w:jc w:val="both"/>
        <w:rPr>
          <w:rFonts w:cstheme="minorHAnsi"/>
        </w:rPr>
      </w:pPr>
      <w:r w:rsidRPr="0085317B">
        <w:rPr>
          <w:rFonts w:cstheme="minorHAnsi"/>
        </w:rPr>
        <w:t>Prin urmare, în situația apariției unor probleme de interpretare sau aplicare a oricăreia dintre prevederile acestor documente, izvorâtă dintr-o contradicție în formulare, aparentă sau de fond, între articole din documente diferite, atâta timp cât acele articole au același obiect, se va ține cont de ordinea de preferință mai sus menționată și părțile trebuie să se conformeze prevederilor acelui document fată de prevederile documentelor in inferioare.</w:t>
      </w:r>
    </w:p>
    <w:p w14:paraId="1C3678D1" w14:textId="77777777" w:rsidR="00A955C4" w:rsidRPr="0085317B" w:rsidRDefault="00A955C4" w:rsidP="00A955C4">
      <w:pPr>
        <w:rPr>
          <w:rFonts w:cstheme="minorHAnsi"/>
        </w:rPr>
      </w:pPr>
    </w:p>
    <w:p w14:paraId="70C5B227" w14:textId="77777777" w:rsidR="00A955C4" w:rsidRPr="0085317B" w:rsidRDefault="00A955C4" w:rsidP="00A955C4">
      <w:pPr>
        <w:pStyle w:val="Titlu3"/>
        <w:ind w:right="29"/>
        <w:jc w:val="center"/>
        <w:rPr>
          <w:rFonts w:cstheme="minorHAnsi"/>
          <w:b/>
          <w:bCs/>
          <w:sz w:val="22"/>
        </w:rPr>
      </w:pPr>
      <w:bookmarkStart w:id="580" w:name="_Toc159530744"/>
      <w:r w:rsidRPr="0085317B">
        <w:rPr>
          <w:rFonts w:cstheme="minorHAnsi"/>
          <w:b/>
          <w:bCs/>
          <w:sz w:val="22"/>
        </w:rPr>
        <w:t>Articolul 3 — Scopul</w:t>
      </w:r>
      <w:r>
        <w:rPr>
          <w:rFonts w:cstheme="minorHAnsi"/>
          <w:b/>
          <w:bCs/>
          <w:sz w:val="22"/>
        </w:rPr>
        <w:t xml:space="preserve"> </w:t>
      </w:r>
      <w:r w:rsidRPr="0085317B">
        <w:rPr>
          <w:rFonts w:cstheme="minorHAnsi"/>
          <w:b/>
          <w:bCs/>
          <w:sz w:val="22"/>
        </w:rPr>
        <w:t>si obiective ale prezentului Contract de Delegare</w:t>
      </w:r>
      <w:bookmarkEnd w:id="580"/>
    </w:p>
    <w:p w14:paraId="6B508644" w14:textId="77777777" w:rsidR="00A955C4" w:rsidRPr="0085317B" w:rsidRDefault="00A955C4" w:rsidP="00A955C4">
      <w:pPr>
        <w:jc w:val="both"/>
        <w:rPr>
          <w:rFonts w:cstheme="minorHAnsi"/>
        </w:rPr>
      </w:pPr>
    </w:p>
    <w:p w14:paraId="0B3BC189" w14:textId="77777777" w:rsidR="00A955C4" w:rsidRPr="0085317B" w:rsidRDefault="00A955C4" w:rsidP="00A955C4">
      <w:pPr>
        <w:jc w:val="both"/>
        <w:rPr>
          <w:rFonts w:cstheme="minorHAnsi"/>
        </w:rPr>
      </w:pPr>
      <w:r>
        <w:rPr>
          <w:rFonts w:cstheme="minorHAnsi"/>
        </w:rPr>
        <w:t>3.</w:t>
      </w:r>
      <w:r w:rsidRPr="0085317B">
        <w:rPr>
          <w:rFonts w:cstheme="minorHAnsi"/>
        </w:rPr>
        <w:t xml:space="preserve">1 Scopul prezentului Contract de Delegare este de a defini termenii și condițiile delegării gestiunii Serviciilor în Aria Delegării de către </w:t>
      </w:r>
      <w:r>
        <w:rPr>
          <w:rFonts w:cstheme="minorHAnsi"/>
        </w:rPr>
        <w:t>Autoritatea Delegantă</w:t>
      </w:r>
      <w:r w:rsidRPr="0085317B">
        <w:rPr>
          <w:rFonts w:cstheme="minorHAnsi"/>
        </w:rPr>
        <w:t xml:space="preserve"> Operatorului.</w:t>
      </w:r>
    </w:p>
    <w:p w14:paraId="0E7C6EBA" w14:textId="77777777" w:rsidR="00A955C4" w:rsidRPr="0085317B" w:rsidRDefault="00A955C4" w:rsidP="00A955C4">
      <w:pPr>
        <w:jc w:val="both"/>
        <w:rPr>
          <w:rFonts w:cstheme="minorHAnsi"/>
        </w:rPr>
      </w:pPr>
      <w:r>
        <w:rPr>
          <w:rFonts w:cstheme="minorHAnsi"/>
        </w:rPr>
        <w:t>3.</w:t>
      </w:r>
      <w:r w:rsidRPr="0085317B">
        <w:rPr>
          <w:rFonts w:cstheme="minorHAnsi"/>
        </w:rPr>
        <w:t>2</w:t>
      </w:r>
      <w:r w:rsidRPr="0085317B">
        <w:rPr>
          <w:rFonts w:cstheme="minorHAnsi"/>
        </w:rPr>
        <w:tab/>
        <w:t xml:space="preserve">Părțile se angajează să aplice prezentul Contract de Delegare, în măsura în care este fiecare implicată, respectând echilibrul </w:t>
      </w:r>
      <w:proofErr w:type="spellStart"/>
      <w:r w:rsidRPr="0085317B">
        <w:rPr>
          <w:rFonts w:cstheme="minorHAnsi"/>
        </w:rPr>
        <w:t>economico</w:t>
      </w:r>
      <w:proofErr w:type="spellEnd"/>
      <w:r w:rsidRPr="0085317B">
        <w:rPr>
          <w:rFonts w:cstheme="minorHAnsi"/>
        </w:rPr>
        <w:t>-financiar al furnizării Serviciilor și principiile de bază ale continuității și adaptabilității Serviciilor, precum și al egalității de tratament a Utilizatorilor.</w:t>
      </w:r>
    </w:p>
    <w:p w14:paraId="56B093C2" w14:textId="77777777" w:rsidR="00A955C4" w:rsidRPr="0085317B" w:rsidRDefault="00A955C4" w:rsidP="00A955C4">
      <w:pPr>
        <w:jc w:val="both"/>
        <w:rPr>
          <w:rFonts w:cstheme="minorHAnsi"/>
        </w:rPr>
      </w:pPr>
      <w:r>
        <w:rPr>
          <w:rFonts w:cstheme="minorHAnsi"/>
        </w:rPr>
        <w:t>3.</w:t>
      </w:r>
      <w:r w:rsidRPr="0085317B">
        <w:rPr>
          <w:rFonts w:cstheme="minorHAnsi"/>
        </w:rPr>
        <w:t>3</w:t>
      </w:r>
      <w:r w:rsidRPr="0085317B">
        <w:rPr>
          <w:rFonts w:cstheme="minorHAnsi"/>
        </w:rPr>
        <w:tab/>
        <w:t xml:space="preserve">În schimbul dreptului de a încasa integral veniturile obținute din furnizarea Serviciilor și în urma acestora, Operatorul trebuie, pe întreaga durată a prezentului Contract de Delegare, să acopere cererea de servicii de alimentare cu apă potabilă și de canalizare a populației din „Aria Delegării și să furnizeze serviciile la o calitate care să corespundă obligațiilor stabilite prin prezentul Contract de Delegare. </w:t>
      </w:r>
    </w:p>
    <w:p w14:paraId="4F217089" w14:textId="77777777" w:rsidR="00A955C4" w:rsidRPr="0085317B" w:rsidRDefault="00A955C4" w:rsidP="00A955C4">
      <w:pPr>
        <w:jc w:val="both"/>
        <w:rPr>
          <w:rFonts w:cstheme="minorHAnsi"/>
        </w:rPr>
      </w:pPr>
      <w:r>
        <w:rPr>
          <w:rFonts w:cstheme="minorHAnsi"/>
        </w:rPr>
        <w:t>3.</w:t>
      </w:r>
      <w:r w:rsidRPr="0085317B">
        <w:rPr>
          <w:rFonts w:cstheme="minorHAnsi"/>
        </w:rPr>
        <w:t>4</w:t>
      </w:r>
      <w:r w:rsidRPr="0085317B">
        <w:rPr>
          <w:rFonts w:cstheme="minorHAnsi"/>
        </w:rPr>
        <w:tab/>
      </w:r>
      <w:r>
        <w:rPr>
          <w:rFonts w:cstheme="minorHAnsi"/>
        </w:rPr>
        <w:t>Autoritatea Delegantă</w:t>
      </w:r>
      <w:r w:rsidRPr="0085317B">
        <w:rPr>
          <w:rFonts w:cstheme="minorHAnsi"/>
        </w:rPr>
        <w:t xml:space="preserve"> îi va acorda Operatorului dreptul de acces nelimitat, oricând, la toate terenurile din interiorul Ariei de Competentă Teritorială a Autorității Delegante în subsolul cărora sau pe suprafața cărora sunt situate instalații de producție, transport sau distribuție de apă potabilă și de colectare, transport sau tratare a apei uzate, inclusiv toate terenurile învecinate și drepturile de trecere asociate instalațiilor și necesare în vederea gestionării și furnizării Serviciilor, astfel cum sunt definite în </w:t>
      </w:r>
      <w:r w:rsidRPr="006F5B44">
        <w:rPr>
          <w:rFonts w:cstheme="minorHAnsi"/>
        </w:rPr>
        <w:t xml:space="preserve">art. 4 </w:t>
      </w:r>
      <w:r w:rsidRPr="0085317B">
        <w:rPr>
          <w:rFonts w:cstheme="minorHAnsi"/>
        </w:rPr>
        <w:t>din Dispozițiile Speciale — Partea Comună.</w:t>
      </w:r>
    </w:p>
    <w:p w14:paraId="50E729A9" w14:textId="52F0723E" w:rsidR="00A955C4" w:rsidRPr="0085317B" w:rsidRDefault="00A955C4" w:rsidP="00A955C4">
      <w:pPr>
        <w:jc w:val="both"/>
        <w:rPr>
          <w:rFonts w:cstheme="minorHAnsi"/>
        </w:rPr>
      </w:pPr>
      <w:r>
        <w:rPr>
          <w:rFonts w:cstheme="minorHAnsi"/>
        </w:rPr>
        <w:t>3.</w:t>
      </w:r>
      <w:r w:rsidRPr="0085317B">
        <w:rPr>
          <w:rFonts w:cstheme="minorHAnsi"/>
        </w:rPr>
        <w:t>5</w:t>
      </w:r>
      <w:r w:rsidRPr="0085317B">
        <w:rPr>
          <w:rFonts w:cstheme="minorHAnsi"/>
        </w:rPr>
        <w:tab/>
        <w:t xml:space="preserve">Autoritățile administrației publice locale, parte în acest Contract, păstrează prerogativele privind adoptarea politicilor și a strategiilor de dezvoltare a serviciilor, respectiv a programelor de </w:t>
      </w:r>
      <w:r w:rsidRPr="0085317B">
        <w:rPr>
          <w:rFonts w:cstheme="minorHAnsi"/>
        </w:rPr>
        <w:lastRenderedPageBreak/>
        <w:t xml:space="preserve">dezvoltare a sistemelor publice de alimentare cu apă și de </w:t>
      </w:r>
      <w:proofErr w:type="spellStart"/>
      <w:r w:rsidRPr="0085317B">
        <w:rPr>
          <w:rFonts w:cstheme="minorHAnsi"/>
        </w:rPr>
        <w:t>canalizare</w:t>
      </w:r>
      <w:del w:id="581" w:author="Radu Gabriel" w:date="2024-03-13T18:30:00Z" w16du:dateUtc="2024-03-13T16:30:00Z">
        <w:r w:rsidRPr="0085317B" w:rsidDel="00037EAF">
          <w:rPr>
            <w:rFonts w:cstheme="minorHAnsi"/>
          </w:rPr>
          <w:delText xml:space="preserve"> concesionate</w:delText>
        </w:r>
      </w:del>
      <w:ins w:id="582" w:author="Radu Gabriel" w:date="2024-03-13T18:30:00Z" w16du:dateUtc="2024-03-13T16:30:00Z">
        <w:r w:rsidR="00037EAF">
          <w:rPr>
            <w:rFonts w:cstheme="minorHAnsi"/>
          </w:rPr>
          <w:t>delegate</w:t>
        </w:r>
      </w:ins>
      <w:proofErr w:type="spellEnd"/>
      <w:r w:rsidRPr="0085317B">
        <w:rPr>
          <w:rFonts w:cstheme="minorHAnsi"/>
        </w:rPr>
        <w:t xml:space="preserve"> prin acest Contract, precum și dreptul de a urmări, controla și supraveghea:</w:t>
      </w:r>
    </w:p>
    <w:p w14:paraId="4F3615D4" w14:textId="77777777" w:rsidR="00A955C4" w:rsidRPr="00245F8E" w:rsidRDefault="00A955C4" w:rsidP="00A955C4">
      <w:pPr>
        <w:pStyle w:val="Listparagraf"/>
        <w:numPr>
          <w:ilvl w:val="0"/>
          <w:numId w:val="38"/>
        </w:numPr>
        <w:jc w:val="both"/>
        <w:rPr>
          <w:rFonts w:cstheme="minorHAnsi"/>
        </w:rPr>
      </w:pPr>
      <w:r w:rsidRPr="00245F8E">
        <w:rPr>
          <w:rFonts w:cstheme="minorHAnsi"/>
        </w:rPr>
        <w:t>modul de respectare și de îndeplinire a obligațiilor contractuale asumate de către Operator;</w:t>
      </w:r>
    </w:p>
    <w:p w14:paraId="68F05342" w14:textId="77777777" w:rsidR="00A955C4" w:rsidRPr="00245F8E" w:rsidRDefault="00A955C4" w:rsidP="00A955C4">
      <w:pPr>
        <w:pStyle w:val="Listparagraf"/>
        <w:numPr>
          <w:ilvl w:val="0"/>
          <w:numId w:val="38"/>
        </w:numPr>
        <w:jc w:val="both"/>
        <w:rPr>
          <w:rFonts w:cstheme="minorHAnsi"/>
        </w:rPr>
      </w:pPr>
      <w:r w:rsidRPr="00245F8E">
        <w:rPr>
          <w:rFonts w:cstheme="minorHAnsi"/>
        </w:rPr>
        <w:t>calitatea și eficiența serviciilor publice de alimentare cu apă și de canalizare furnizate la nivelul indicatorilor de performanță stabiliți în prezentul Contract de Delegare;</w:t>
      </w:r>
    </w:p>
    <w:p w14:paraId="66B704BC" w14:textId="77777777" w:rsidR="00A955C4" w:rsidRPr="00245F8E" w:rsidRDefault="00A955C4" w:rsidP="00A955C4">
      <w:pPr>
        <w:pStyle w:val="Listparagraf"/>
        <w:numPr>
          <w:ilvl w:val="0"/>
          <w:numId w:val="38"/>
        </w:numPr>
        <w:jc w:val="both"/>
        <w:rPr>
          <w:rFonts w:cstheme="minorHAnsi"/>
        </w:rPr>
      </w:pPr>
      <w:r w:rsidRPr="00245F8E">
        <w:rPr>
          <w:rFonts w:cstheme="minorHAnsi"/>
        </w:rPr>
        <w:t>modul de administrare, exploatare, conservare și menținere în funcțiune, dezvoltare și/sau modernizare a sistemelor publice din infrastructura edilitar urbană încredințată prin Contractul de Delegare;</w:t>
      </w:r>
    </w:p>
    <w:p w14:paraId="163D8082" w14:textId="77777777" w:rsidR="00A955C4" w:rsidRPr="00245F8E" w:rsidRDefault="00A955C4" w:rsidP="00A955C4">
      <w:pPr>
        <w:pStyle w:val="Listparagraf"/>
        <w:numPr>
          <w:ilvl w:val="0"/>
          <w:numId w:val="38"/>
        </w:numPr>
        <w:jc w:val="both"/>
        <w:rPr>
          <w:rFonts w:cstheme="minorHAnsi"/>
        </w:rPr>
      </w:pPr>
      <w:r w:rsidRPr="00245F8E">
        <w:rPr>
          <w:rFonts w:cstheme="minorHAnsi"/>
        </w:rPr>
        <w:t>modul de formare și stabilire a tarifelor pentru serviciile publice de alimentare cu apă și de canalizare.</w:t>
      </w:r>
    </w:p>
    <w:p w14:paraId="5077B765" w14:textId="77777777" w:rsidR="00A955C4" w:rsidRPr="0085317B" w:rsidRDefault="00A955C4" w:rsidP="00A955C4">
      <w:pPr>
        <w:jc w:val="both"/>
        <w:rPr>
          <w:rFonts w:cstheme="minorHAnsi"/>
        </w:rPr>
      </w:pPr>
      <w:r>
        <w:rPr>
          <w:rFonts w:cstheme="minorHAnsi"/>
        </w:rPr>
        <w:t>3.</w:t>
      </w:r>
      <w:r w:rsidRPr="0085317B">
        <w:rPr>
          <w:rFonts w:cstheme="minorHAnsi"/>
        </w:rPr>
        <w:t>6</w:t>
      </w:r>
      <w:r w:rsidRPr="0085317B">
        <w:rPr>
          <w:rFonts w:cstheme="minorHAnsi"/>
        </w:rPr>
        <w:tab/>
      </w:r>
      <w:r>
        <w:rPr>
          <w:rFonts w:cstheme="minorHAnsi"/>
        </w:rPr>
        <w:t>Autoritatea Delegantă</w:t>
      </w:r>
      <w:r w:rsidRPr="0085317B">
        <w:rPr>
          <w:rFonts w:cstheme="minorHAnsi"/>
        </w:rPr>
        <w:t xml:space="preserve"> și Operatorul convin asupra faptului că următoarele elemente constituie obiective esențiale și comune:</w:t>
      </w:r>
    </w:p>
    <w:p w14:paraId="1BC37210" w14:textId="77777777" w:rsidR="00A955C4" w:rsidRPr="00245F8E" w:rsidRDefault="00A955C4" w:rsidP="00A955C4">
      <w:pPr>
        <w:pStyle w:val="Listparagraf"/>
        <w:numPr>
          <w:ilvl w:val="0"/>
          <w:numId w:val="40"/>
        </w:numPr>
        <w:jc w:val="both"/>
        <w:rPr>
          <w:rFonts w:cstheme="minorHAnsi"/>
        </w:rPr>
      </w:pPr>
      <w:r w:rsidRPr="00245F8E">
        <w:rPr>
          <w:rFonts w:cstheme="minorHAnsi"/>
        </w:rPr>
        <w:t>îmbunătățirea condițiilor de viață ale cetățenilor;</w:t>
      </w:r>
    </w:p>
    <w:p w14:paraId="33FB9785" w14:textId="77777777" w:rsidR="00A955C4" w:rsidRPr="00245F8E" w:rsidRDefault="00A955C4" w:rsidP="00A955C4">
      <w:pPr>
        <w:pStyle w:val="Listparagraf"/>
        <w:numPr>
          <w:ilvl w:val="0"/>
          <w:numId w:val="40"/>
        </w:numPr>
        <w:jc w:val="both"/>
        <w:rPr>
          <w:rFonts w:cstheme="minorHAnsi"/>
        </w:rPr>
      </w:pPr>
      <w:r w:rsidRPr="00245F8E">
        <w:rPr>
          <w:rFonts w:cstheme="minorHAnsi"/>
        </w:rPr>
        <w:t>realizarea unei infrastructuri edilitare moderne, ca bază a dezvoltării economice și în scopul atragerii investițiilor profitabile pentru comunitățile locale;</w:t>
      </w:r>
    </w:p>
    <w:p w14:paraId="55F09CA3" w14:textId="77777777" w:rsidR="00A955C4" w:rsidRPr="00245F8E" w:rsidRDefault="00A955C4" w:rsidP="00A955C4">
      <w:pPr>
        <w:pStyle w:val="Listparagraf"/>
        <w:numPr>
          <w:ilvl w:val="0"/>
          <w:numId w:val="40"/>
        </w:numPr>
        <w:jc w:val="both"/>
        <w:rPr>
          <w:rFonts w:cstheme="minorHAnsi"/>
        </w:rPr>
      </w:pPr>
      <w:r w:rsidRPr="00245F8E">
        <w:rPr>
          <w:rFonts w:cstheme="minorHAnsi"/>
        </w:rPr>
        <w:t>dezvoltarea durabilă a serviciilor publice de alimentare cu apă și de canalizare;</w:t>
      </w:r>
    </w:p>
    <w:p w14:paraId="0AB5F275" w14:textId="77777777" w:rsidR="00A955C4" w:rsidRPr="00245F8E" w:rsidRDefault="00A955C4" w:rsidP="00A955C4">
      <w:pPr>
        <w:pStyle w:val="Listparagraf"/>
        <w:numPr>
          <w:ilvl w:val="0"/>
          <w:numId w:val="40"/>
        </w:numPr>
        <w:jc w:val="both"/>
        <w:rPr>
          <w:rFonts w:cstheme="minorHAnsi"/>
        </w:rPr>
      </w:pPr>
      <w:r w:rsidRPr="00245F8E">
        <w:rPr>
          <w:rFonts w:cstheme="minorHAnsi"/>
        </w:rPr>
        <w:t>protecția mediului;</w:t>
      </w:r>
    </w:p>
    <w:p w14:paraId="012332CC" w14:textId="77777777" w:rsidR="00A955C4" w:rsidRPr="00245F8E" w:rsidRDefault="00A955C4" w:rsidP="00A955C4">
      <w:pPr>
        <w:pStyle w:val="Listparagraf"/>
        <w:numPr>
          <w:ilvl w:val="0"/>
          <w:numId w:val="40"/>
        </w:numPr>
        <w:jc w:val="both"/>
        <w:rPr>
          <w:rFonts w:cstheme="minorHAnsi"/>
        </w:rPr>
      </w:pPr>
      <w:r w:rsidRPr="00245F8E">
        <w:rPr>
          <w:rFonts w:cstheme="minorHAnsi"/>
        </w:rPr>
        <w:t>asigurarea contorizării consumului de apă pentru fiecare consumator cu care se încheie contracte de furnizare;</w:t>
      </w:r>
    </w:p>
    <w:p w14:paraId="3E6069BE" w14:textId="5718A4D2" w:rsidR="00A955C4" w:rsidRPr="00245F8E" w:rsidRDefault="00A955C4" w:rsidP="00A955C4">
      <w:pPr>
        <w:pStyle w:val="Listparagraf"/>
        <w:numPr>
          <w:ilvl w:val="0"/>
          <w:numId w:val="40"/>
        </w:numPr>
        <w:jc w:val="both"/>
        <w:rPr>
          <w:rFonts w:cstheme="minorHAnsi"/>
        </w:rPr>
      </w:pPr>
      <w:r w:rsidRPr="00245F8E">
        <w:rPr>
          <w:rFonts w:cstheme="minorHAnsi"/>
        </w:rPr>
        <w:t xml:space="preserve">menținerea în stare perfect funcțională și îmbunătățirea sistemului public de alimentare cu apă și de canalizare </w:t>
      </w:r>
      <w:del w:id="583" w:author="Radu Gabriel" w:date="2024-03-13T17:55:00Z" w16du:dateUtc="2024-03-13T15:55:00Z">
        <w:r w:rsidRPr="00245F8E" w:rsidDel="00ED54DB">
          <w:rPr>
            <w:rFonts w:cstheme="minorHAnsi"/>
          </w:rPr>
          <w:delText>concesionat</w:delText>
        </w:r>
      </w:del>
      <w:ins w:id="584" w:author="Radu Gabriel" w:date="2024-03-13T17:55:00Z" w16du:dateUtc="2024-03-13T15:55:00Z">
        <w:r w:rsidR="00ED54DB">
          <w:rPr>
            <w:rFonts w:cstheme="minorHAnsi"/>
          </w:rPr>
          <w:t>delegat</w:t>
        </w:r>
      </w:ins>
      <w:r w:rsidRPr="00245F8E">
        <w:rPr>
          <w:rFonts w:cstheme="minorHAnsi"/>
        </w:rPr>
        <w:t>;</w:t>
      </w:r>
    </w:p>
    <w:p w14:paraId="13C56941" w14:textId="77777777" w:rsidR="00A955C4" w:rsidRPr="00245F8E" w:rsidRDefault="00A955C4" w:rsidP="00A955C4">
      <w:pPr>
        <w:pStyle w:val="Listparagraf"/>
        <w:numPr>
          <w:ilvl w:val="0"/>
          <w:numId w:val="40"/>
        </w:numPr>
        <w:jc w:val="both"/>
        <w:rPr>
          <w:rFonts w:cstheme="minorHAnsi"/>
        </w:rPr>
      </w:pPr>
      <w:r w:rsidRPr="00245F8E">
        <w:rPr>
          <w:rFonts w:cstheme="minorHAnsi"/>
        </w:rPr>
        <w:t>îmbunătățirea serviciilor publice de alimentare cu apă și de canalizare;</w:t>
      </w:r>
    </w:p>
    <w:p w14:paraId="1763AFA4" w14:textId="77777777" w:rsidR="00A955C4" w:rsidRPr="00245F8E" w:rsidRDefault="00A955C4" w:rsidP="00A955C4">
      <w:pPr>
        <w:pStyle w:val="Listparagraf"/>
        <w:numPr>
          <w:ilvl w:val="0"/>
          <w:numId w:val="40"/>
        </w:numPr>
        <w:jc w:val="both"/>
        <w:rPr>
          <w:rFonts w:cstheme="minorHAnsi"/>
        </w:rPr>
      </w:pPr>
      <w:r w:rsidRPr="00245F8E">
        <w:rPr>
          <w:rFonts w:cstheme="minorHAnsi"/>
        </w:rPr>
        <w:t>menținerea unor prețuri și tarife cât mai scăzute pentru apă și canalizare, conform standardelor serviciilor publice de alimentare cu apă și de canalizare;</w:t>
      </w:r>
    </w:p>
    <w:p w14:paraId="6655F5ED" w14:textId="77777777" w:rsidR="00A955C4" w:rsidRPr="00245F8E" w:rsidRDefault="00A955C4" w:rsidP="00A955C4">
      <w:pPr>
        <w:pStyle w:val="Listparagraf"/>
        <w:numPr>
          <w:ilvl w:val="0"/>
          <w:numId w:val="40"/>
        </w:numPr>
        <w:jc w:val="both"/>
        <w:rPr>
          <w:rFonts w:cstheme="minorHAnsi"/>
        </w:rPr>
      </w:pPr>
      <w:r w:rsidRPr="00245F8E">
        <w:rPr>
          <w:rFonts w:cstheme="minorHAnsi"/>
        </w:rPr>
        <w:t>echilibrul financiar al Delegării, cu respectarea prețurilor și tarifelor</w:t>
      </w:r>
    </w:p>
    <w:p w14:paraId="0AC86CA7" w14:textId="77777777" w:rsidR="00A955C4" w:rsidRPr="00245F8E" w:rsidRDefault="00A955C4" w:rsidP="00A955C4">
      <w:pPr>
        <w:pStyle w:val="Listparagraf"/>
        <w:numPr>
          <w:ilvl w:val="0"/>
          <w:numId w:val="40"/>
        </w:numPr>
        <w:jc w:val="both"/>
        <w:rPr>
          <w:rFonts w:cstheme="minorHAnsi"/>
        </w:rPr>
      </w:pPr>
      <w:r w:rsidRPr="00245F8E">
        <w:rPr>
          <w:rFonts w:cstheme="minorHAnsi"/>
        </w:rPr>
        <w:t>creșterea progresivă a ariei de acoperire a serviciilor publice de alimentare cu apă și de canalizare până la atingerea limitelor întregii Arii a Delegării;</w:t>
      </w:r>
    </w:p>
    <w:p w14:paraId="45FCF731" w14:textId="77777777" w:rsidR="00A955C4" w:rsidRPr="00245F8E" w:rsidRDefault="00A955C4" w:rsidP="00A955C4">
      <w:pPr>
        <w:pStyle w:val="Listparagraf"/>
        <w:numPr>
          <w:ilvl w:val="0"/>
          <w:numId w:val="40"/>
        </w:numPr>
        <w:jc w:val="both"/>
        <w:rPr>
          <w:rFonts w:cstheme="minorHAnsi"/>
        </w:rPr>
      </w:pPr>
      <w:r w:rsidRPr="00245F8E">
        <w:rPr>
          <w:rFonts w:cstheme="minorHAnsi"/>
        </w:rPr>
        <w:t>calitatea bună a Serviciilor și gestiunea administrativă și comercială eficientă;</w:t>
      </w:r>
    </w:p>
    <w:p w14:paraId="14A3F94E" w14:textId="77777777" w:rsidR="00A955C4" w:rsidRPr="00245F8E" w:rsidRDefault="00A955C4" w:rsidP="00A955C4">
      <w:pPr>
        <w:pStyle w:val="Listparagraf"/>
        <w:numPr>
          <w:ilvl w:val="0"/>
          <w:numId w:val="40"/>
        </w:numPr>
        <w:jc w:val="both"/>
        <w:rPr>
          <w:rFonts w:cstheme="minorHAnsi"/>
        </w:rPr>
      </w:pPr>
      <w:r w:rsidRPr="00245F8E">
        <w:rPr>
          <w:rFonts w:cstheme="minorHAnsi"/>
        </w:rPr>
        <w:t>menținerea calității tehnice și întreținerea în bună stare a echipamentelor și lucrărilor cuprinse în Serviciile;</w:t>
      </w:r>
    </w:p>
    <w:p w14:paraId="719FEB64" w14:textId="77777777" w:rsidR="00A955C4" w:rsidRPr="0085317B" w:rsidRDefault="00A955C4" w:rsidP="00A955C4">
      <w:pPr>
        <w:jc w:val="both"/>
        <w:rPr>
          <w:rFonts w:cstheme="minorHAnsi"/>
        </w:rPr>
      </w:pPr>
      <w:r w:rsidRPr="0085317B">
        <w:rPr>
          <w:rFonts w:cstheme="minorHAnsi"/>
        </w:rPr>
        <w:t xml:space="preserve"> </w:t>
      </w:r>
      <w:r>
        <w:rPr>
          <w:rFonts w:cstheme="minorHAnsi"/>
        </w:rPr>
        <w:t>3.</w:t>
      </w:r>
      <w:r w:rsidRPr="0085317B">
        <w:rPr>
          <w:rFonts w:cstheme="minorHAnsi"/>
        </w:rPr>
        <w:t>7 Obiectivul pe termen mediu și lung al prezentului Contract de Delegare este de asemenea, Dezvoltarea Regională.</w:t>
      </w:r>
    </w:p>
    <w:p w14:paraId="1F16552A" w14:textId="77777777" w:rsidR="00A955C4" w:rsidRPr="0085317B" w:rsidRDefault="00A955C4" w:rsidP="00A955C4">
      <w:pPr>
        <w:rPr>
          <w:rFonts w:cstheme="minorHAnsi"/>
        </w:rPr>
      </w:pPr>
    </w:p>
    <w:p w14:paraId="36CDED39" w14:textId="77777777" w:rsidR="00A955C4" w:rsidRPr="0085317B" w:rsidRDefault="00A955C4" w:rsidP="00A955C4">
      <w:pPr>
        <w:pStyle w:val="Titlu3"/>
        <w:ind w:right="29"/>
        <w:jc w:val="center"/>
        <w:rPr>
          <w:rFonts w:cstheme="minorHAnsi"/>
          <w:b/>
          <w:bCs/>
          <w:sz w:val="22"/>
        </w:rPr>
      </w:pPr>
      <w:bookmarkStart w:id="585" w:name="_Toc159530745"/>
      <w:r w:rsidRPr="0085317B">
        <w:rPr>
          <w:rFonts w:cstheme="minorHAnsi"/>
          <w:b/>
          <w:bCs/>
          <w:sz w:val="22"/>
        </w:rPr>
        <w:t>Articolul 4 — Obiectul Contractului</w:t>
      </w:r>
      <w:bookmarkEnd w:id="585"/>
    </w:p>
    <w:p w14:paraId="151269B1" w14:textId="77777777" w:rsidR="00A955C4" w:rsidRPr="0085317B" w:rsidRDefault="00A955C4" w:rsidP="00A955C4">
      <w:pPr>
        <w:jc w:val="both"/>
        <w:rPr>
          <w:rFonts w:cstheme="minorHAnsi"/>
        </w:rPr>
      </w:pPr>
    </w:p>
    <w:p w14:paraId="7E6D77CD" w14:textId="77777777" w:rsidR="00A955C4" w:rsidRPr="0085317B" w:rsidRDefault="00A955C4" w:rsidP="00A955C4">
      <w:pPr>
        <w:jc w:val="both"/>
        <w:rPr>
          <w:rFonts w:cstheme="minorHAnsi"/>
        </w:rPr>
      </w:pPr>
      <w:r>
        <w:rPr>
          <w:rFonts w:cstheme="minorHAnsi"/>
        </w:rPr>
        <w:t>4.</w:t>
      </w:r>
      <w:r w:rsidRPr="0085317B">
        <w:rPr>
          <w:rFonts w:cstheme="minorHAnsi"/>
        </w:rPr>
        <w:t xml:space="preserve">1 Obiectul contractului îl constituie  </w:t>
      </w:r>
      <w:r w:rsidRPr="0085317B">
        <w:rPr>
          <w:rFonts w:cstheme="minorHAnsi"/>
          <w:color w:val="000000"/>
        </w:rPr>
        <w:t>gestiunea</w:t>
      </w:r>
      <w:r w:rsidRPr="0085317B">
        <w:rPr>
          <w:rFonts w:cstheme="minorHAnsi"/>
        </w:rPr>
        <w:t xml:space="preserve"> serviciilor publice de alimentare cu apă și de canalizare </w:t>
      </w:r>
      <w:r w:rsidRPr="0085317B">
        <w:rPr>
          <w:rFonts w:cstheme="minorHAnsi"/>
          <w:color w:val="000000"/>
        </w:rPr>
        <w:t>cu activitățile lor componente</w:t>
      </w:r>
      <w:r w:rsidRPr="0085317B">
        <w:rPr>
          <w:rFonts w:cstheme="minorHAnsi"/>
        </w:rPr>
        <w:t xml:space="preserve">, precum și exploatarea sistemelor publice de alimentare cu apă și de canalizare necesare pentru realizarea acestora, pe întreg teritoriul definit de Aria Delegării, pe durata Contractului prevăzută la </w:t>
      </w:r>
      <w:r w:rsidRPr="006F5B44">
        <w:rPr>
          <w:rFonts w:cstheme="minorHAnsi"/>
        </w:rPr>
        <w:t xml:space="preserve">art. 62 </w:t>
      </w:r>
      <w:r w:rsidRPr="0085317B">
        <w:rPr>
          <w:rFonts w:cstheme="minorHAnsi"/>
        </w:rPr>
        <w:t>de mai jos.</w:t>
      </w:r>
    </w:p>
    <w:p w14:paraId="4899DEC5" w14:textId="77777777" w:rsidR="00A955C4" w:rsidRPr="0085317B" w:rsidRDefault="00A955C4" w:rsidP="00A955C4">
      <w:pPr>
        <w:jc w:val="both"/>
        <w:rPr>
          <w:rFonts w:cstheme="minorHAnsi"/>
          <w:color w:val="000000"/>
        </w:rPr>
      </w:pPr>
      <w:r w:rsidRPr="0085317B">
        <w:rPr>
          <w:rFonts w:cstheme="minorHAnsi"/>
          <w:color w:val="000000"/>
        </w:rPr>
        <w:t>Prin prezentul Contract de delegare, Autoritatea delegantă îi acordă Operatorului care acceptă, conform prevederilor acestui Contract:</w:t>
      </w:r>
    </w:p>
    <w:p w14:paraId="5204099A" w14:textId="77777777" w:rsidR="00A955C4" w:rsidRPr="0085317B" w:rsidRDefault="00A955C4" w:rsidP="00A955C4">
      <w:pPr>
        <w:numPr>
          <w:ilvl w:val="2"/>
          <w:numId w:val="5"/>
        </w:numPr>
        <w:spacing w:after="0" w:line="240" w:lineRule="auto"/>
        <w:ind w:left="1080" w:hanging="360"/>
        <w:jc w:val="both"/>
        <w:rPr>
          <w:rFonts w:cstheme="minorHAnsi"/>
          <w:color w:val="000000"/>
        </w:rPr>
      </w:pPr>
      <w:r w:rsidRPr="0085317B">
        <w:rPr>
          <w:rFonts w:cstheme="minorHAnsi"/>
          <w:color w:val="000000"/>
        </w:rPr>
        <w:t>dreptul exclusiv de a furniza Serviciile, ca servicii comunitare de utilități publice, în cadrul Ariei Delegării, inclusiv dreptul de a factura Utilizatorii și de a încasa contravaloarea acestor facturi;</w:t>
      </w:r>
    </w:p>
    <w:p w14:paraId="7FF13135" w14:textId="17E87E1A" w:rsidR="00A955C4" w:rsidRPr="0085317B" w:rsidRDefault="00A955C4" w:rsidP="00A955C4">
      <w:pPr>
        <w:numPr>
          <w:ilvl w:val="2"/>
          <w:numId w:val="5"/>
        </w:numPr>
        <w:spacing w:after="0" w:line="240" w:lineRule="auto"/>
        <w:ind w:left="1080" w:hanging="360"/>
        <w:jc w:val="both"/>
        <w:rPr>
          <w:rFonts w:cstheme="minorHAnsi"/>
          <w:color w:val="000000"/>
        </w:rPr>
      </w:pPr>
      <w:r w:rsidRPr="0085317B">
        <w:rPr>
          <w:rFonts w:cstheme="minorHAnsi"/>
        </w:rPr>
        <w:lastRenderedPageBreak/>
        <w:t xml:space="preserve">dreptul exclusiv de a exploata, întreține și administra Bunurile Publice ce compun Sistemele Publice de Alimentare cu Apă și de Canalizare aferente acestor Servicii care i-au fost puse la dispoziție, </w:t>
      </w:r>
      <w:del w:id="586" w:author="Radu Gabriel" w:date="2024-03-13T17:59:00Z" w16du:dateUtc="2024-03-13T15:59:00Z">
        <w:r w:rsidRPr="0085317B" w:rsidDel="00F73EBD">
          <w:rPr>
            <w:rFonts w:cstheme="minorHAnsi"/>
          </w:rPr>
          <w:delText>prin concesiune ca modalitate de exercitare a dreptului de proprietate publică</w:delText>
        </w:r>
      </w:del>
      <w:r w:rsidRPr="0085317B">
        <w:rPr>
          <w:rFonts w:cstheme="minorHAnsi"/>
        </w:rPr>
        <w:t xml:space="preserve">, de către unitățile administrativ-teritoriale proprietare care sunt parte la prezentul Contract, precum </w:t>
      </w:r>
      <w:proofErr w:type="spellStart"/>
      <w:r w:rsidRPr="0085317B">
        <w:rPr>
          <w:rFonts w:cstheme="minorHAnsi"/>
        </w:rPr>
        <w:t>şi</w:t>
      </w:r>
      <w:proofErr w:type="spellEnd"/>
      <w:r w:rsidRPr="0085317B">
        <w:rPr>
          <w:rFonts w:cstheme="minorHAnsi"/>
        </w:rPr>
        <w:t xml:space="preserve"> investițiile privind reabilitarea bunurilor existente </w:t>
      </w:r>
      <w:proofErr w:type="spellStart"/>
      <w:r w:rsidRPr="0085317B">
        <w:rPr>
          <w:rFonts w:cstheme="minorHAnsi"/>
        </w:rPr>
        <w:t>şi</w:t>
      </w:r>
      <w:proofErr w:type="spellEnd"/>
      <w:r w:rsidRPr="0085317B">
        <w:rPr>
          <w:rFonts w:cstheme="minorHAnsi"/>
        </w:rPr>
        <w:t xml:space="preserve"> cu extinderea Ariei Delegării. Bunurile Publice puse la dispoziție rămân în proprietatea unităților administrativ-teritoriale </w:t>
      </w:r>
      <w:proofErr w:type="spellStart"/>
      <w:r w:rsidRPr="0085317B">
        <w:rPr>
          <w:rFonts w:cstheme="minorHAnsi"/>
        </w:rPr>
        <w:t>şi</w:t>
      </w:r>
      <w:proofErr w:type="spellEnd"/>
      <w:r w:rsidRPr="0085317B">
        <w:rPr>
          <w:rFonts w:cstheme="minorHAnsi"/>
        </w:rPr>
        <w:t xml:space="preserve"> după încetarea Contractului sunt returnate respectivei unități administrativ-teritoriale care este proprietar (ca Bunuri de Retur).</w:t>
      </w:r>
    </w:p>
    <w:p w14:paraId="62F9BD68" w14:textId="77777777" w:rsidR="00A955C4" w:rsidRPr="0085317B" w:rsidRDefault="00A955C4" w:rsidP="00A955C4">
      <w:pPr>
        <w:jc w:val="both"/>
        <w:rPr>
          <w:rFonts w:cstheme="minorHAnsi"/>
        </w:rPr>
      </w:pPr>
    </w:p>
    <w:p w14:paraId="21E42210" w14:textId="77777777" w:rsidR="00A955C4" w:rsidRPr="0085317B" w:rsidRDefault="00A955C4" w:rsidP="00A955C4">
      <w:pPr>
        <w:jc w:val="both"/>
        <w:rPr>
          <w:rFonts w:cstheme="minorHAnsi"/>
        </w:rPr>
      </w:pPr>
      <w:r>
        <w:rPr>
          <w:rFonts w:cstheme="minorHAnsi"/>
        </w:rPr>
        <w:t>4.</w:t>
      </w:r>
      <w:r w:rsidRPr="0085317B">
        <w:rPr>
          <w:rFonts w:cstheme="minorHAnsi"/>
        </w:rPr>
        <w:t>2 Operatorul își asumă răspunderea furnizării Serviciilor, sub controlul Autorității Delegante, în condițiile și termenii Contractului de Delegare și în conformitate cu normele legale și reglementare aplicabile.</w:t>
      </w:r>
    </w:p>
    <w:p w14:paraId="47FB8D23" w14:textId="77777777" w:rsidR="00A955C4" w:rsidRPr="0085317B" w:rsidRDefault="00A955C4" w:rsidP="00A955C4">
      <w:pPr>
        <w:rPr>
          <w:rFonts w:cstheme="minorHAnsi"/>
        </w:rPr>
      </w:pPr>
    </w:p>
    <w:p w14:paraId="186262F1" w14:textId="77777777" w:rsidR="00A955C4" w:rsidRPr="0085317B" w:rsidRDefault="00A955C4" w:rsidP="00A955C4">
      <w:pPr>
        <w:pStyle w:val="Titlu3"/>
        <w:ind w:right="29"/>
        <w:jc w:val="center"/>
        <w:rPr>
          <w:rFonts w:cstheme="minorHAnsi"/>
          <w:b/>
          <w:bCs/>
          <w:sz w:val="22"/>
        </w:rPr>
      </w:pPr>
      <w:bookmarkStart w:id="587" w:name="_Toc159530746"/>
      <w:r w:rsidRPr="0085317B">
        <w:rPr>
          <w:rFonts w:cstheme="minorHAnsi"/>
          <w:b/>
          <w:bCs/>
          <w:sz w:val="22"/>
        </w:rPr>
        <w:t>Articolul 5 - Serviciile</w:t>
      </w:r>
      <w:bookmarkEnd w:id="587"/>
    </w:p>
    <w:p w14:paraId="117A6842" w14:textId="77777777" w:rsidR="00A955C4" w:rsidRPr="0085317B" w:rsidRDefault="00A955C4" w:rsidP="00A955C4">
      <w:pPr>
        <w:jc w:val="both"/>
        <w:rPr>
          <w:rFonts w:cstheme="minorHAnsi"/>
        </w:rPr>
      </w:pPr>
    </w:p>
    <w:p w14:paraId="1FFE6201" w14:textId="77777777" w:rsidR="00A955C4" w:rsidRPr="0085317B" w:rsidRDefault="00A955C4" w:rsidP="00A955C4">
      <w:pPr>
        <w:jc w:val="both"/>
        <w:rPr>
          <w:rFonts w:cstheme="minorHAnsi"/>
        </w:rPr>
      </w:pPr>
      <w:r>
        <w:rPr>
          <w:rFonts w:cstheme="minorHAnsi"/>
        </w:rPr>
        <w:t xml:space="preserve">5.1 </w:t>
      </w:r>
      <w:r w:rsidRPr="0085317B">
        <w:rPr>
          <w:rFonts w:cstheme="minorHAnsi"/>
        </w:rPr>
        <w:t xml:space="preserve">Operatorul va avea dreptul exclusiv de a furniza serviciile  in aria Delegării. </w:t>
      </w:r>
    </w:p>
    <w:p w14:paraId="7D027269" w14:textId="77777777" w:rsidR="00A955C4" w:rsidRPr="0085317B" w:rsidRDefault="00A955C4" w:rsidP="00A955C4">
      <w:pPr>
        <w:tabs>
          <w:tab w:val="left" w:pos="240"/>
        </w:tabs>
        <w:jc w:val="both"/>
        <w:rPr>
          <w:rFonts w:cstheme="minorHAnsi"/>
          <w:bCs/>
        </w:rPr>
      </w:pPr>
      <w:r>
        <w:rPr>
          <w:rFonts w:cstheme="minorHAnsi"/>
          <w:bCs/>
        </w:rPr>
        <w:t xml:space="preserve">5.2 </w:t>
      </w:r>
      <w:r w:rsidRPr="0085317B">
        <w:rPr>
          <w:rFonts w:cstheme="minorHAnsi"/>
          <w:bCs/>
        </w:rPr>
        <w:t>„Serviciul (Public) de Alimentare cu Apă” înseamnă totalitatea activităților necesare pentru:</w:t>
      </w:r>
    </w:p>
    <w:p w14:paraId="61EC333C" w14:textId="77777777" w:rsidR="00A955C4" w:rsidRPr="0085317B" w:rsidRDefault="00A955C4" w:rsidP="00A955C4">
      <w:pPr>
        <w:numPr>
          <w:ilvl w:val="2"/>
          <w:numId w:val="6"/>
        </w:numPr>
        <w:tabs>
          <w:tab w:val="left" w:pos="240"/>
        </w:tabs>
        <w:spacing w:after="0" w:line="240" w:lineRule="auto"/>
        <w:ind w:left="720" w:hanging="180"/>
        <w:jc w:val="both"/>
        <w:rPr>
          <w:rFonts w:cstheme="minorHAnsi"/>
          <w:bCs/>
        </w:rPr>
      </w:pPr>
      <w:r w:rsidRPr="0085317B">
        <w:rPr>
          <w:rFonts w:cstheme="minorHAnsi"/>
          <w:bCs/>
        </w:rPr>
        <w:t>captarea apei brute, din surse de suprafață sau subterane;</w:t>
      </w:r>
    </w:p>
    <w:p w14:paraId="3D765FD6" w14:textId="77777777" w:rsidR="00A955C4" w:rsidRPr="0085317B" w:rsidRDefault="00A955C4" w:rsidP="00A955C4">
      <w:pPr>
        <w:numPr>
          <w:ilvl w:val="2"/>
          <w:numId w:val="6"/>
        </w:numPr>
        <w:tabs>
          <w:tab w:val="left" w:pos="240"/>
        </w:tabs>
        <w:spacing w:after="0" w:line="240" w:lineRule="auto"/>
        <w:jc w:val="both"/>
        <w:rPr>
          <w:rFonts w:cstheme="minorHAnsi"/>
          <w:bCs/>
        </w:rPr>
      </w:pPr>
      <w:r w:rsidRPr="0085317B">
        <w:rPr>
          <w:rFonts w:cstheme="minorHAnsi"/>
          <w:bCs/>
        </w:rPr>
        <w:t>tratarea apei brute;</w:t>
      </w:r>
    </w:p>
    <w:p w14:paraId="014762D2" w14:textId="77777777" w:rsidR="00A955C4" w:rsidRPr="0085317B" w:rsidRDefault="00A955C4" w:rsidP="00A955C4">
      <w:pPr>
        <w:numPr>
          <w:ilvl w:val="2"/>
          <w:numId w:val="6"/>
        </w:numPr>
        <w:tabs>
          <w:tab w:val="left" w:pos="240"/>
        </w:tabs>
        <w:spacing w:after="0" w:line="240" w:lineRule="auto"/>
        <w:jc w:val="both"/>
        <w:rPr>
          <w:rFonts w:cstheme="minorHAnsi"/>
          <w:bCs/>
        </w:rPr>
      </w:pPr>
      <w:r w:rsidRPr="0085317B">
        <w:rPr>
          <w:rFonts w:cstheme="minorHAnsi"/>
          <w:bCs/>
        </w:rPr>
        <w:t>transportul apei potabile și/sau industriale;</w:t>
      </w:r>
    </w:p>
    <w:p w14:paraId="2AA6D01B" w14:textId="77777777" w:rsidR="00A955C4" w:rsidRPr="0085317B" w:rsidRDefault="00A955C4" w:rsidP="00A955C4">
      <w:pPr>
        <w:numPr>
          <w:ilvl w:val="2"/>
          <w:numId w:val="6"/>
        </w:numPr>
        <w:tabs>
          <w:tab w:val="left" w:pos="240"/>
        </w:tabs>
        <w:spacing w:after="0" w:line="240" w:lineRule="auto"/>
        <w:jc w:val="both"/>
        <w:rPr>
          <w:rFonts w:cstheme="minorHAnsi"/>
          <w:bCs/>
        </w:rPr>
      </w:pPr>
      <w:r w:rsidRPr="0085317B">
        <w:rPr>
          <w:rFonts w:cstheme="minorHAnsi"/>
          <w:bCs/>
        </w:rPr>
        <w:t>înmagazinarea apei;</w:t>
      </w:r>
    </w:p>
    <w:p w14:paraId="5C8A7007" w14:textId="77777777" w:rsidR="00A955C4" w:rsidRPr="0085317B" w:rsidRDefault="00A955C4" w:rsidP="00A955C4">
      <w:pPr>
        <w:numPr>
          <w:ilvl w:val="2"/>
          <w:numId w:val="6"/>
        </w:numPr>
        <w:tabs>
          <w:tab w:val="left" w:pos="240"/>
        </w:tabs>
        <w:spacing w:after="0" w:line="240" w:lineRule="auto"/>
        <w:jc w:val="both"/>
        <w:rPr>
          <w:rFonts w:cstheme="minorHAnsi"/>
          <w:bCs/>
        </w:rPr>
      </w:pPr>
      <w:r w:rsidRPr="0085317B">
        <w:rPr>
          <w:rFonts w:cstheme="minorHAnsi"/>
          <w:bCs/>
        </w:rPr>
        <w:t>distribuția apei potabile și/sau industriale.</w:t>
      </w:r>
    </w:p>
    <w:p w14:paraId="45F8A82D" w14:textId="77777777" w:rsidR="00A955C4" w:rsidRPr="0085317B" w:rsidRDefault="00A955C4" w:rsidP="00A955C4">
      <w:pPr>
        <w:tabs>
          <w:tab w:val="left" w:pos="240"/>
        </w:tabs>
        <w:jc w:val="both"/>
        <w:rPr>
          <w:rFonts w:cstheme="minorHAnsi"/>
          <w:bCs/>
        </w:rPr>
      </w:pPr>
    </w:p>
    <w:p w14:paraId="6F58B098" w14:textId="77777777" w:rsidR="00A955C4" w:rsidRPr="0085317B" w:rsidRDefault="00A955C4" w:rsidP="00A955C4">
      <w:pPr>
        <w:tabs>
          <w:tab w:val="left" w:pos="240"/>
        </w:tabs>
        <w:jc w:val="both"/>
        <w:rPr>
          <w:rFonts w:cstheme="minorHAnsi"/>
          <w:bCs/>
        </w:rPr>
      </w:pPr>
      <w:r w:rsidRPr="0085317B">
        <w:rPr>
          <w:rFonts w:cstheme="minorHAnsi"/>
          <w:bCs/>
        </w:rPr>
        <w:t>„Serviciul (Public) de Canalizare” înseamnă totalitatea activităților necesare pentru:</w:t>
      </w:r>
    </w:p>
    <w:p w14:paraId="387BA6CA" w14:textId="77777777" w:rsidR="00A955C4" w:rsidRPr="0085317B" w:rsidRDefault="00A955C4" w:rsidP="00A955C4">
      <w:pPr>
        <w:numPr>
          <w:ilvl w:val="2"/>
          <w:numId w:val="6"/>
        </w:numPr>
        <w:tabs>
          <w:tab w:val="left" w:pos="240"/>
        </w:tabs>
        <w:spacing w:after="0" w:line="240" w:lineRule="auto"/>
        <w:ind w:left="720" w:hanging="180"/>
        <w:jc w:val="both"/>
        <w:rPr>
          <w:rFonts w:cstheme="minorHAnsi"/>
          <w:bCs/>
        </w:rPr>
      </w:pPr>
      <w:r w:rsidRPr="0085317B">
        <w:rPr>
          <w:rFonts w:cstheme="minorHAnsi"/>
          <w:bCs/>
        </w:rPr>
        <w:t>colectarea, transportul și evacuarea apelor uzate de la Utilizatori la stațiile de epurare;</w:t>
      </w:r>
    </w:p>
    <w:p w14:paraId="7ABA58B0" w14:textId="77777777" w:rsidR="00A955C4" w:rsidRPr="0085317B" w:rsidRDefault="00A955C4" w:rsidP="00A955C4">
      <w:pPr>
        <w:numPr>
          <w:ilvl w:val="2"/>
          <w:numId w:val="6"/>
        </w:numPr>
        <w:tabs>
          <w:tab w:val="left" w:pos="240"/>
        </w:tabs>
        <w:spacing w:after="0" w:line="240" w:lineRule="auto"/>
        <w:ind w:left="720" w:hanging="180"/>
        <w:jc w:val="both"/>
        <w:rPr>
          <w:rFonts w:cstheme="minorHAnsi"/>
          <w:bCs/>
        </w:rPr>
      </w:pPr>
      <w:r w:rsidRPr="0085317B">
        <w:rPr>
          <w:rFonts w:cstheme="minorHAnsi"/>
          <w:bCs/>
        </w:rPr>
        <w:t>epurarea apelor uzate și evacuarea apei epurate în emisar;</w:t>
      </w:r>
    </w:p>
    <w:p w14:paraId="59E958D0" w14:textId="77777777" w:rsidR="00A955C4" w:rsidRPr="0085317B" w:rsidRDefault="00A955C4" w:rsidP="00A955C4">
      <w:pPr>
        <w:numPr>
          <w:ilvl w:val="2"/>
          <w:numId w:val="6"/>
        </w:numPr>
        <w:tabs>
          <w:tab w:val="left" w:pos="240"/>
        </w:tabs>
        <w:spacing w:after="0" w:line="240" w:lineRule="auto"/>
        <w:ind w:left="720" w:hanging="180"/>
        <w:jc w:val="both"/>
        <w:rPr>
          <w:rFonts w:cstheme="minorHAnsi"/>
          <w:bCs/>
        </w:rPr>
      </w:pPr>
      <w:r w:rsidRPr="0085317B">
        <w:rPr>
          <w:rFonts w:cstheme="minorHAnsi"/>
          <w:bCs/>
        </w:rPr>
        <w:t>colectarea, evacuarea și tratarea adecvată a deșeurilor din gurile de scurgere a apelor pluviale și asigurarea funcționalității acestora;</w:t>
      </w:r>
    </w:p>
    <w:p w14:paraId="68010D95" w14:textId="77777777" w:rsidR="00A955C4" w:rsidRPr="0085317B" w:rsidRDefault="00A955C4" w:rsidP="00A955C4">
      <w:pPr>
        <w:numPr>
          <w:ilvl w:val="2"/>
          <w:numId w:val="6"/>
        </w:numPr>
        <w:tabs>
          <w:tab w:val="left" w:pos="240"/>
        </w:tabs>
        <w:spacing w:after="0" w:line="240" w:lineRule="auto"/>
        <w:ind w:left="720" w:hanging="180"/>
        <w:jc w:val="both"/>
        <w:rPr>
          <w:rFonts w:cstheme="minorHAnsi"/>
          <w:bCs/>
        </w:rPr>
      </w:pPr>
      <w:r w:rsidRPr="0085317B">
        <w:rPr>
          <w:rFonts w:cstheme="minorHAnsi"/>
          <w:bCs/>
        </w:rPr>
        <w:t>evacuarea, tratarea și depozitarea nămolurilor și a altor deșeuri similare derivate din activitățile prevăzute mai sus;</w:t>
      </w:r>
    </w:p>
    <w:p w14:paraId="0B730E29" w14:textId="77777777" w:rsidR="00A955C4" w:rsidRPr="0085317B" w:rsidRDefault="00A955C4" w:rsidP="00A955C4">
      <w:pPr>
        <w:numPr>
          <w:ilvl w:val="2"/>
          <w:numId w:val="6"/>
        </w:numPr>
        <w:tabs>
          <w:tab w:val="left" w:pos="240"/>
        </w:tabs>
        <w:spacing w:after="0" w:line="240" w:lineRule="auto"/>
        <w:ind w:left="720" w:hanging="180"/>
        <w:jc w:val="both"/>
        <w:rPr>
          <w:rFonts w:cstheme="minorHAnsi"/>
          <w:bCs/>
        </w:rPr>
      </w:pPr>
      <w:r w:rsidRPr="0085317B">
        <w:rPr>
          <w:rFonts w:cstheme="minorHAnsi"/>
          <w:bCs/>
        </w:rPr>
        <w:t>evacuarea apelor pluviale și de suprafață din intravilanul localităților.</w:t>
      </w:r>
    </w:p>
    <w:p w14:paraId="57F2E621" w14:textId="77777777" w:rsidR="00A955C4" w:rsidRPr="0085317B" w:rsidRDefault="00A955C4" w:rsidP="00A955C4">
      <w:pPr>
        <w:rPr>
          <w:rFonts w:cstheme="minorHAnsi"/>
        </w:rPr>
      </w:pPr>
    </w:p>
    <w:p w14:paraId="1C735269" w14:textId="77777777" w:rsidR="00A955C4" w:rsidRPr="0085317B" w:rsidRDefault="00A955C4" w:rsidP="00A955C4">
      <w:pPr>
        <w:jc w:val="both"/>
        <w:rPr>
          <w:rFonts w:cstheme="minorHAnsi"/>
          <w:b/>
        </w:rPr>
      </w:pPr>
      <w:r>
        <w:rPr>
          <w:rFonts w:cstheme="minorHAnsi"/>
          <w:bCs/>
        </w:rPr>
        <w:t>5.</w:t>
      </w:r>
      <w:r w:rsidRPr="00B85FFB">
        <w:rPr>
          <w:rFonts w:cstheme="minorHAnsi"/>
          <w:bCs/>
        </w:rPr>
        <w:t>3</w:t>
      </w:r>
      <w:r w:rsidRPr="0085317B">
        <w:rPr>
          <w:rFonts w:cstheme="minorHAnsi"/>
          <w:b/>
        </w:rPr>
        <w:t xml:space="preserve"> </w:t>
      </w:r>
      <w:r w:rsidRPr="0085317B">
        <w:rPr>
          <w:rFonts w:cstheme="minorHAnsi"/>
          <w:bCs/>
        </w:rPr>
        <w:t>Subdelegarea de către operator a gestiunii serviciului/uneia sau mai multor activități din sfera serviciului de utilități publice este interzisă. Subcontractarea de lucrări sau servicii conexe, necesare furnizării/prestării serviciului/uneia sau mai multor activități din sfera serviciului de utilități publice delegat/delegată, se face numai în condițiile prevăzute de legislația din domeniul achizițiilor publice.</w:t>
      </w:r>
    </w:p>
    <w:p w14:paraId="0F2D587E" w14:textId="77777777" w:rsidR="00A955C4" w:rsidRPr="0085317B" w:rsidRDefault="00A955C4" w:rsidP="00A955C4">
      <w:pPr>
        <w:rPr>
          <w:rFonts w:cstheme="minorHAnsi"/>
        </w:rPr>
      </w:pPr>
    </w:p>
    <w:p w14:paraId="59A8A526" w14:textId="77777777" w:rsidR="00A955C4" w:rsidRPr="0085317B" w:rsidRDefault="00A955C4" w:rsidP="00A955C4">
      <w:pPr>
        <w:pStyle w:val="Titlu3"/>
        <w:ind w:right="29"/>
        <w:jc w:val="center"/>
        <w:rPr>
          <w:rFonts w:cstheme="minorHAnsi"/>
          <w:b/>
          <w:bCs/>
          <w:sz w:val="22"/>
        </w:rPr>
      </w:pPr>
      <w:bookmarkStart w:id="588" w:name="_Toc476136703"/>
      <w:bookmarkStart w:id="589" w:name="_Toc38633021"/>
      <w:bookmarkStart w:id="590" w:name="_Toc159530747"/>
      <w:r w:rsidRPr="0085317B">
        <w:rPr>
          <w:rFonts w:cstheme="minorHAnsi"/>
          <w:b/>
          <w:bCs/>
          <w:sz w:val="22"/>
        </w:rPr>
        <w:t xml:space="preserve">Articolul </w:t>
      </w:r>
      <w:r>
        <w:rPr>
          <w:rFonts w:cstheme="minorHAnsi"/>
          <w:b/>
          <w:bCs/>
          <w:sz w:val="22"/>
        </w:rPr>
        <w:t>6</w:t>
      </w:r>
      <w:r w:rsidRPr="0085317B">
        <w:rPr>
          <w:rFonts w:cstheme="minorHAnsi"/>
          <w:b/>
          <w:bCs/>
          <w:sz w:val="22"/>
        </w:rPr>
        <w:t xml:space="preserve"> – Principiile Serviciilor</w:t>
      </w:r>
      <w:bookmarkEnd w:id="588"/>
      <w:bookmarkEnd w:id="589"/>
      <w:bookmarkEnd w:id="590"/>
    </w:p>
    <w:p w14:paraId="35D498AB" w14:textId="77777777" w:rsidR="00A955C4" w:rsidRPr="0085317B" w:rsidRDefault="00A955C4" w:rsidP="00A955C4">
      <w:pPr>
        <w:tabs>
          <w:tab w:val="left" w:pos="1170"/>
        </w:tabs>
        <w:spacing w:after="120" w:line="240" w:lineRule="auto"/>
        <w:ind w:left="1170"/>
        <w:jc w:val="both"/>
        <w:rPr>
          <w:rFonts w:ascii="Calibri" w:hAnsi="Calibri" w:cs="Arial"/>
          <w:color w:val="000000"/>
        </w:rPr>
      </w:pPr>
    </w:p>
    <w:p w14:paraId="37F1A73F" w14:textId="77777777" w:rsidR="00A955C4" w:rsidRPr="0085317B" w:rsidRDefault="00A955C4" w:rsidP="00A955C4">
      <w:pPr>
        <w:numPr>
          <w:ilvl w:val="1"/>
          <w:numId w:val="21"/>
        </w:numPr>
        <w:tabs>
          <w:tab w:val="left" w:pos="540"/>
        </w:tabs>
        <w:spacing w:after="120" w:line="240" w:lineRule="auto"/>
        <w:ind w:left="630" w:hanging="630"/>
        <w:jc w:val="both"/>
        <w:rPr>
          <w:rFonts w:ascii="Calibri" w:hAnsi="Calibri" w:cs="Arial"/>
          <w:color w:val="000000"/>
        </w:rPr>
      </w:pPr>
      <w:r w:rsidRPr="0085317B">
        <w:rPr>
          <w:rFonts w:ascii="Calibri" w:hAnsi="Calibri" w:cs="Arial"/>
          <w:color w:val="000000"/>
        </w:rPr>
        <w:t>Serviciul de alimentare cu apa si de canalizare se organizează si funcționează pe baza următoarelor principii:</w:t>
      </w:r>
    </w:p>
    <w:p w14:paraId="4CA9EE88" w14:textId="77777777" w:rsidR="00A955C4" w:rsidRPr="0085317B" w:rsidRDefault="00A955C4" w:rsidP="00A955C4">
      <w:pPr>
        <w:numPr>
          <w:ilvl w:val="0"/>
          <w:numId w:val="42"/>
        </w:numPr>
        <w:spacing w:after="0" w:line="240" w:lineRule="auto"/>
        <w:ind w:left="990"/>
        <w:jc w:val="both"/>
        <w:rPr>
          <w:rFonts w:ascii="Calibri" w:hAnsi="Calibri" w:cs="Arial"/>
          <w:color w:val="000000"/>
        </w:rPr>
      </w:pPr>
      <w:r w:rsidRPr="0085317B">
        <w:rPr>
          <w:rFonts w:ascii="Calibri" w:hAnsi="Calibri" w:cs="Arial"/>
          <w:color w:val="000000"/>
        </w:rPr>
        <w:t>securitatea serviciului;</w:t>
      </w:r>
    </w:p>
    <w:p w14:paraId="2E30BEA9" w14:textId="77777777" w:rsidR="00A955C4" w:rsidRPr="0085317B" w:rsidRDefault="00A955C4" w:rsidP="00A955C4">
      <w:pPr>
        <w:numPr>
          <w:ilvl w:val="0"/>
          <w:numId w:val="42"/>
        </w:numPr>
        <w:spacing w:after="0" w:line="240" w:lineRule="auto"/>
        <w:ind w:left="990"/>
        <w:jc w:val="both"/>
        <w:rPr>
          <w:rFonts w:ascii="Calibri" w:hAnsi="Calibri" w:cs="Arial"/>
          <w:color w:val="000000"/>
        </w:rPr>
      </w:pPr>
      <w:r w:rsidRPr="0085317B">
        <w:rPr>
          <w:rFonts w:ascii="Calibri" w:hAnsi="Calibri" w:cs="Arial"/>
          <w:color w:val="000000"/>
        </w:rPr>
        <w:t>tarifarea echitabila;</w:t>
      </w:r>
    </w:p>
    <w:p w14:paraId="1F0F1869" w14:textId="77777777" w:rsidR="00A955C4" w:rsidRPr="0085317B" w:rsidRDefault="00A955C4" w:rsidP="00A955C4">
      <w:pPr>
        <w:numPr>
          <w:ilvl w:val="0"/>
          <w:numId w:val="42"/>
        </w:numPr>
        <w:spacing w:after="0" w:line="240" w:lineRule="auto"/>
        <w:ind w:left="990"/>
        <w:jc w:val="both"/>
        <w:rPr>
          <w:rFonts w:ascii="Calibri" w:hAnsi="Calibri" w:cs="Arial"/>
          <w:color w:val="000000"/>
        </w:rPr>
      </w:pPr>
      <w:r w:rsidRPr="0085317B">
        <w:rPr>
          <w:rFonts w:ascii="Calibri" w:hAnsi="Calibri" w:cs="Arial"/>
          <w:color w:val="000000"/>
        </w:rPr>
        <w:t>rentabilitatea, calitatea si eficienta serviciului;</w:t>
      </w:r>
    </w:p>
    <w:p w14:paraId="212844C5" w14:textId="77777777" w:rsidR="00A955C4" w:rsidRPr="0085317B" w:rsidRDefault="00A955C4" w:rsidP="00A955C4">
      <w:pPr>
        <w:numPr>
          <w:ilvl w:val="0"/>
          <w:numId w:val="42"/>
        </w:numPr>
        <w:spacing w:after="0" w:line="240" w:lineRule="auto"/>
        <w:ind w:left="990"/>
        <w:jc w:val="both"/>
        <w:rPr>
          <w:rFonts w:ascii="Calibri" w:hAnsi="Calibri" w:cs="Arial"/>
          <w:color w:val="000000"/>
        </w:rPr>
      </w:pPr>
      <w:r w:rsidRPr="0085317B">
        <w:rPr>
          <w:rFonts w:ascii="Calibri" w:hAnsi="Calibri" w:cs="Arial"/>
          <w:color w:val="000000"/>
        </w:rPr>
        <w:t>solidaritatea utilizatorilor reflectata in strategia tarifara;</w:t>
      </w:r>
    </w:p>
    <w:p w14:paraId="20E2FE21" w14:textId="77777777" w:rsidR="00A955C4" w:rsidRPr="0085317B" w:rsidRDefault="00A955C4" w:rsidP="00A955C4">
      <w:pPr>
        <w:numPr>
          <w:ilvl w:val="0"/>
          <w:numId w:val="42"/>
        </w:numPr>
        <w:spacing w:after="0" w:line="240" w:lineRule="auto"/>
        <w:ind w:left="990"/>
        <w:jc w:val="both"/>
        <w:rPr>
          <w:rFonts w:ascii="Calibri" w:hAnsi="Calibri" w:cs="Arial"/>
          <w:color w:val="000000"/>
        </w:rPr>
      </w:pPr>
      <w:r w:rsidRPr="0085317B">
        <w:rPr>
          <w:rFonts w:ascii="Calibri" w:hAnsi="Calibri" w:cs="Arial"/>
          <w:color w:val="000000"/>
        </w:rPr>
        <w:lastRenderedPageBreak/>
        <w:t>transparenta si responsabilitatea publica, incluzând consultarea cu patronatele,</w:t>
      </w:r>
      <w:r>
        <w:rPr>
          <w:rFonts w:ascii="Calibri" w:hAnsi="Calibri" w:cs="Arial"/>
          <w:color w:val="000000"/>
        </w:rPr>
        <w:t xml:space="preserve"> </w:t>
      </w:r>
      <w:r w:rsidRPr="0085317B">
        <w:rPr>
          <w:rFonts w:ascii="Calibri" w:hAnsi="Calibri" w:cs="Arial"/>
          <w:color w:val="000000"/>
        </w:rPr>
        <w:t>sindicatele, utilizatorii si cu asociațiile reprezentative ale acestora;</w:t>
      </w:r>
    </w:p>
    <w:p w14:paraId="3F3BF32F" w14:textId="77777777" w:rsidR="00A955C4" w:rsidRPr="0085317B" w:rsidRDefault="00A955C4" w:rsidP="00A955C4">
      <w:pPr>
        <w:numPr>
          <w:ilvl w:val="0"/>
          <w:numId w:val="42"/>
        </w:numPr>
        <w:spacing w:after="0" w:line="240" w:lineRule="auto"/>
        <w:ind w:left="990"/>
        <w:jc w:val="both"/>
        <w:rPr>
          <w:rFonts w:ascii="Calibri" w:hAnsi="Calibri" w:cs="Arial"/>
          <w:color w:val="000000"/>
        </w:rPr>
      </w:pPr>
      <w:r w:rsidRPr="0085317B">
        <w:rPr>
          <w:rFonts w:ascii="Calibri" w:hAnsi="Calibri" w:cs="Arial"/>
          <w:color w:val="000000"/>
        </w:rPr>
        <w:t>continuitatea din punct de vedere cantitativ si calitativ;</w:t>
      </w:r>
    </w:p>
    <w:p w14:paraId="79ED1894" w14:textId="77777777" w:rsidR="00A955C4" w:rsidRPr="0085317B" w:rsidRDefault="00A955C4" w:rsidP="00A955C4">
      <w:pPr>
        <w:numPr>
          <w:ilvl w:val="0"/>
          <w:numId w:val="42"/>
        </w:numPr>
        <w:spacing w:after="0" w:line="240" w:lineRule="auto"/>
        <w:ind w:left="990"/>
        <w:jc w:val="both"/>
        <w:rPr>
          <w:rFonts w:ascii="Calibri" w:hAnsi="Calibri" w:cs="Arial"/>
          <w:color w:val="000000"/>
        </w:rPr>
      </w:pPr>
      <w:r w:rsidRPr="0085317B">
        <w:rPr>
          <w:rFonts w:ascii="Calibri" w:hAnsi="Calibri" w:cs="Arial"/>
          <w:color w:val="000000"/>
        </w:rPr>
        <w:t>adaptabilitatea la cerințele utilizatorilor;</w:t>
      </w:r>
    </w:p>
    <w:p w14:paraId="17D4E30C" w14:textId="77777777" w:rsidR="00A955C4" w:rsidRPr="0085317B" w:rsidRDefault="00A955C4" w:rsidP="00A955C4">
      <w:pPr>
        <w:numPr>
          <w:ilvl w:val="0"/>
          <w:numId w:val="42"/>
        </w:numPr>
        <w:spacing w:after="0" w:line="240" w:lineRule="auto"/>
        <w:ind w:left="990"/>
        <w:jc w:val="both"/>
        <w:rPr>
          <w:rFonts w:ascii="Calibri" w:hAnsi="Calibri" w:cs="Arial"/>
          <w:color w:val="000000"/>
        </w:rPr>
      </w:pPr>
      <w:r w:rsidRPr="0085317B">
        <w:rPr>
          <w:rFonts w:ascii="Calibri" w:hAnsi="Calibri" w:cs="Arial"/>
          <w:color w:val="000000"/>
        </w:rPr>
        <w:t>accesibilitatea egala a utilizatorilor la serviciul public, pe baze contractuale;</w:t>
      </w:r>
    </w:p>
    <w:p w14:paraId="5D1711CF" w14:textId="77777777" w:rsidR="00A955C4" w:rsidRPr="0085317B" w:rsidRDefault="00A955C4" w:rsidP="00A955C4">
      <w:pPr>
        <w:numPr>
          <w:ilvl w:val="0"/>
          <w:numId w:val="42"/>
        </w:numPr>
        <w:spacing w:after="0" w:line="240" w:lineRule="auto"/>
        <w:ind w:left="990"/>
        <w:jc w:val="both"/>
        <w:rPr>
          <w:rFonts w:ascii="Calibri" w:hAnsi="Calibri" w:cs="Arial"/>
          <w:color w:val="000000"/>
        </w:rPr>
      </w:pPr>
      <w:r w:rsidRPr="0085317B">
        <w:rPr>
          <w:rFonts w:ascii="Calibri" w:hAnsi="Calibri" w:cs="Arial"/>
          <w:color w:val="000000"/>
        </w:rPr>
        <w:t>respectarea reglementarilor specifice din domeniul gospodăririi apelor, protecției mediului si sănătății populației.</w:t>
      </w:r>
    </w:p>
    <w:p w14:paraId="591312DB" w14:textId="77777777" w:rsidR="00A955C4" w:rsidRPr="0085317B" w:rsidRDefault="00A955C4" w:rsidP="00A955C4">
      <w:pPr>
        <w:numPr>
          <w:ilvl w:val="1"/>
          <w:numId w:val="21"/>
        </w:numPr>
        <w:spacing w:after="120" w:line="240" w:lineRule="auto"/>
        <w:ind w:left="720" w:hanging="720"/>
        <w:jc w:val="both"/>
        <w:rPr>
          <w:rFonts w:ascii="Calibri" w:hAnsi="Calibri" w:cs="Arial"/>
          <w:color w:val="000000"/>
        </w:rPr>
      </w:pPr>
      <w:r w:rsidRPr="0085317B">
        <w:rPr>
          <w:rFonts w:ascii="Calibri" w:hAnsi="Calibri" w:cs="Arial"/>
          <w:color w:val="000000"/>
        </w:rPr>
        <w:t>In Capitolul I al Dispozițiilor Speciale – Partea Comună sunt prezentate mai multe detalii cu privire la principiile serviciilor.</w:t>
      </w:r>
    </w:p>
    <w:p w14:paraId="4BC74189" w14:textId="77777777" w:rsidR="00A955C4" w:rsidRPr="0085317B" w:rsidRDefault="00A955C4" w:rsidP="00A955C4">
      <w:pPr>
        <w:rPr>
          <w:rFonts w:cstheme="minorHAnsi"/>
        </w:rPr>
      </w:pPr>
    </w:p>
    <w:p w14:paraId="362A06C7" w14:textId="77777777" w:rsidR="00A955C4" w:rsidRPr="0085317B" w:rsidRDefault="00A955C4" w:rsidP="00A955C4">
      <w:pPr>
        <w:pStyle w:val="Titlu3"/>
        <w:ind w:right="29"/>
        <w:jc w:val="center"/>
        <w:rPr>
          <w:rFonts w:cstheme="minorHAnsi"/>
          <w:b/>
          <w:bCs/>
          <w:sz w:val="22"/>
        </w:rPr>
      </w:pPr>
      <w:bookmarkStart w:id="591" w:name="_Toc159530748"/>
      <w:r w:rsidRPr="0085317B">
        <w:rPr>
          <w:rFonts w:cstheme="minorHAnsi"/>
          <w:b/>
          <w:bCs/>
          <w:sz w:val="22"/>
        </w:rPr>
        <w:t xml:space="preserve">Articolul </w:t>
      </w:r>
      <w:r>
        <w:rPr>
          <w:rFonts w:cstheme="minorHAnsi"/>
          <w:b/>
          <w:bCs/>
          <w:sz w:val="22"/>
        </w:rPr>
        <w:t>7</w:t>
      </w:r>
      <w:r w:rsidRPr="0085317B">
        <w:rPr>
          <w:rFonts w:cstheme="minorHAnsi"/>
          <w:b/>
          <w:bCs/>
          <w:sz w:val="22"/>
        </w:rPr>
        <w:t xml:space="preserve"> — Aria Delegării</w:t>
      </w:r>
      <w:bookmarkEnd w:id="591"/>
    </w:p>
    <w:p w14:paraId="0552CA40" w14:textId="77777777" w:rsidR="00A955C4" w:rsidRDefault="00A955C4" w:rsidP="00A955C4">
      <w:pPr>
        <w:jc w:val="both"/>
        <w:rPr>
          <w:rFonts w:cstheme="minorHAnsi"/>
        </w:rPr>
      </w:pPr>
    </w:p>
    <w:p w14:paraId="5425B771" w14:textId="77777777" w:rsidR="00A955C4" w:rsidRPr="0085317B" w:rsidRDefault="00A955C4" w:rsidP="00A955C4">
      <w:pPr>
        <w:jc w:val="both"/>
        <w:rPr>
          <w:rFonts w:cstheme="minorHAnsi"/>
        </w:rPr>
      </w:pPr>
      <w:r>
        <w:rPr>
          <w:rFonts w:cstheme="minorHAnsi"/>
        </w:rPr>
        <w:t>7.</w:t>
      </w:r>
      <w:r w:rsidRPr="0085317B">
        <w:rPr>
          <w:rFonts w:cstheme="minorHAnsi"/>
        </w:rPr>
        <w:t xml:space="preserve">1 Aria Delegării </w:t>
      </w:r>
    </w:p>
    <w:p w14:paraId="45FB3AC0" w14:textId="77777777" w:rsidR="00A955C4" w:rsidRPr="0085317B" w:rsidRDefault="00A955C4" w:rsidP="00A955C4">
      <w:pPr>
        <w:jc w:val="both"/>
        <w:rPr>
          <w:rFonts w:cstheme="minorHAnsi"/>
        </w:rPr>
      </w:pPr>
      <w:r w:rsidRPr="0085317B">
        <w:rPr>
          <w:rFonts w:cstheme="minorHAnsi"/>
        </w:rPr>
        <w:t xml:space="preserve">Aria Delegării delimitează întregul teritoriu unde sunt furnizate Serviciile în cadrul Ariei de Competență Teritorială a Autorității Delegante. Acesta este compusă din Zonele Urbane specificate în </w:t>
      </w:r>
      <w:r w:rsidRPr="00EB3DF9">
        <w:rPr>
          <w:rFonts w:cstheme="minorHAnsi"/>
        </w:rPr>
        <w:t xml:space="preserve">art. 4 </w:t>
      </w:r>
      <w:r w:rsidRPr="0085317B">
        <w:rPr>
          <w:rFonts w:cstheme="minorHAnsi"/>
        </w:rPr>
        <w:t>din Dispozițiile Speciale — Partea Comună.</w:t>
      </w:r>
    </w:p>
    <w:p w14:paraId="5209A347" w14:textId="77777777" w:rsidR="00A955C4" w:rsidRPr="0085317B" w:rsidRDefault="00A955C4" w:rsidP="00A955C4">
      <w:pPr>
        <w:jc w:val="both"/>
        <w:rPr>
          <w:rFonts w:cstheme="minorHAnsi"/>
        </w:rPr>
      </w:pPr>
      <w:r w:rsidRPr="0085317B">
        <w:rPr>
          <w:rFonts w:cstheme="minorHAnsi"/>
        </w:rPr>
        <w:t>Lista Zonelor Urbane, care constituie Aria Delegării este definitivă, indiferent de evoluția demografică din cadrul acestor zone.</w:t>
      </w:r>
    </w:p>
    <w:p w14:paraId="56C9B83A" w14:textId="77777777" w:rsidR="00A955C4" w:rsidRPr="0085317B" w:rsidRDefault="00A955C4" w:rsidP="00A955C4">
      <w:pPr>
        <w:jc w:val="both"/>
        <w:rPr>
          <w:rFonts w:cstheme="minorHAnsi"/>
        </w:rPr>
      </w:pPr>
      <w:r w:rsidRPr="0085317B">
        <w:rPr>
          <w:rFonts w:cstheme="minorHAnsi"/>
        </w:rPr>
        <w:t>Părțile convin expres că prin prezentul Contract Operatorului îi revine responsabilitatea pentru gestiunea serviciilor publice de alimentare cu apă și de canalizare exclusiv în teritoriile din Aria Delegării.</w:t>
      </w:r>
    </w:p>
    <w:p w14:paraId="13AD7652" w14:textId="77777777" w:rsidR="00A955C4" w:rsidRPr="0085317B" w:rsidRDefault="00A955C4" w:rsidP="00A955C4">
      <w:pPr>
        <w:jc w:val="both"/>
        <w:rPr>
          <w:rFonts w:cstheme="minorHAnsi"/>
        </w:rPr>
      </w:pPr>
      <w:r>
        <w:rPr>
          <w:rFonts w:cstheme="minorHAnsi"/>
        </w:rPr>
        <w:t>7.</w:t>
      </w:r>
      <w:r w:rsidRPr="0085317B">
        <w:rPr>
          <w:rFonts w:cstheme="minorHAnsi"/>
        </w:rPr>
        <w:t>2 Redefinirea Ariei Delegării</w:t>
      </w:r>
    </w:p>
    <w:p w14:paraId="00A0D4D3" w14:textId="77777777" w:rsidR="00A955C4" w:rsidRPr="0085317B" w:rsidRDefault="00A955C4" w:rsidP="00A955C4">
      <w:pPr>
        <w:jc w:val="both"/>
        <w:rPr>
          <w:rFonts w:cstheme="minorHAnsi"/>
        </w:rPr>
      </w:pPr>
      <w:r w:rsidRPr="0085317B">
        <w:rPr>
          <w:rFonts w:cstheme="minorHAnsi"/>
        </w:rPr>
        <w:t>Aria Delegării poate fi extinsă printr-un act adițional încheiat de părți, în cazurile următoare:</w:t>
      </w:r>
    </w:p>
    <w:p w14:paraId="35115C7F" w14:textId="77777777" w:rsidR="00A955C4" w:rsidRPr="0085317B" w:rsidRDefault="00A955C4" w:rsidP="00A955C4">
      <w:pPr>
        <w:ind w:left="720" w:hanging="360"/>
        <w:jc w:val="both"/>
        <w:rPr>
          <w:rFonts w:cstheme="minorHAnsi"/>
        </w:rPr>
      </w:pPr>
      <w:r w:rsidRPr="0085317B">
        <w:rPr>
          <w:rFonts w:cstheme="minorHAnsi"/>
        </w:rPr>
        <w:t>a)</w:t>
      </w:r>
      <w:r w:rsidRPr="0085317B">
        <w:rPr>
          <w:rFonts w:cstheme="minorHAnsi"/>
        </w:rPr>
        <w:tab/>
        <w:t>în cazul extinderii teritoriului Autorității Delegante,</w:t>
      </w:r>
    </w:p>
    <w:p w14:paraId="761656AA" w14:textId="1D6280AE" w:rsidR="00A955C4" w:rsidRPr="0085317B" w:rsidRDefault="00A955C4" w:rsidP="00A955C4">
      <w:pPr>
        <w:ind w:left="720" w:hanging="360"/>
        <w:jc w:val="both"/>
        <w:rPr>
          <w:rFonts w:cstheme="minorHAnsi"/>
        </w:rPr>
      </w:pPr>
      <w:r w:rsidRPr="0085317B">
        <w:rPr>
          <w:rFonts w:cstheme="minorHAnsi"/>
        </w:rPr>
        <w:t>b)</w:t>
      </w:r>
      <w:r w:rsidRPr="0085317B">
        <w:rPr>
          <w:rFonts w:cstheme="minorHAnsi"/>
        </w:rPr>
        <w:tab/>
        <w:t xml:space="preserve">în cazul creării/adăugării de noi Zone Urbane de către </w:t>
      </w:r>
      <w:ins w:id="592" w:author="Radu Gabriel" w:date="2024-03-13T18:00:00Z" w16du:dateUtc="2024-03-13T16:00:00Z">
        <w:r w:rsidR="00F73EBD">
          <w:rPr>
            <w:rFonts w:cstheme="minorHAnsi"/>
          </w:rPr>
          <w:t xml:space="preserve">autoritatea </w:t>
        </w:r>
        <w:proofErr w:type="spellStart"/>
        <w:r w:rsidR="00F73EBD">
          <w:rPr>
            <w:rFonts w:cstheme="minorHAnsi"/>
          </w:rPr>
          <w:t>delegantă</w:t>
        </w:r>
      </w:ins>
      <w:del w:id="593" w:author="Radu Gabriel" w:date="2024-03-13T18:00:00Z" w16du:dateUtc="2024-03-13T16:00:00Z">
        <w:r w:rsidRPr="0085317B" w:rsidDel="00F73EBD">
          <w:rPr>
            <w:rFonts w:cstheme="minorHAnsi"/>
          </w:rPr>
          <w:delText xml:space="preserve">Concedent </w:delText>
        </w:r>
      </w:del>
      <w:r w:rsidRPr="0085317B">
        <w:rPr>
          <w:rFonts w:cstheme="minorHAnsi"/>
        </w:rPr>
        <w:t>sau</w:t>
      </w:r>
      <w:proofErr w:type="spellEnd"/>
    </w:p>
    <w:p w14:paraId="5207BDFE" w14:textId="77777777" w:rsidR="00A955C4" w:rsidRPr="0085317B" w:rsidRDefault="00A955C4" w:rsidP="00A955C4">
      <w:pPr>
        <w:ind w:left="720" w:hanging="360"/>
        <w:jc w:val="both"/>
        <w:rPr>
          <w:rFonts w:cstheme="minorHAnsi"/>
        </w:rPr>
      </w:pPr>
      <w:r w:rsidRPr="0085317B">
        <w:rPr>
          <w:rFonts w:cstheme="minorHAnsi"/>
        </w:rPr>
        <w:t>c)</w:t>
      </w:r>
      <w:r w:rsidRPr="0085317B">
        <w:rPr>
          <w:rFonts w:cstheme="minorHAnsi"/>
        </w:rPr>
        <w:tab/>
        <w:t>în cazul în care noi Localități semnează Contractul de Delegare.</w:t>
      </w:r>
    </w:p>
    <w:p w14:paraId="0E108FAB" w14:textId="77777777" w:rsidR="00A955C4" w:rsidRPr="0085317B" w:rsidRDefault="00A955C4" w:rsidP="00A955C4">
      <w:pPr>
        <w:jc w:val="both"/>
        <w:rPr>
          <w:rFonts w:cstheme="minorHAnsi"/>
        </w:rPr>
      </w:pPr>
      <w:r w:rsidRPr="0085317B">
        <w:rPr>
          <w:rFonts w:cstheme="minorHAnsi"/>
        </w:rPr>
        <w:t xml:space="preserve">În ceea ce privește orice modificare a Ariei Delegării atunci când modificările planificate nu sunt justificate de amplasarea rețelelor existente, activitatea lor economică sau densitatea populației, Părțile vor aplica prevederile </w:t>
      </w:r>
      <w:r w:rsidRPr="00EB3DF9">
        <w:rPr>
          <w:rFonts w:cstheme="minorHAnsi"/>
        </w:rPr>
        <w:t xml:space="preserve">art. 72 </w:t>
      </w:r>
      <w:r w:rsidRPr="0085317B">
        <w:rPr>
          <w:rFonts w:cstheme="minorHAnsi"/>
        </w:rPr>
        <w:t>din prezentul Contract de Delegare.</w:t>
      </w:r>
    </w:p>
    <w:p w14:paraId="2C645728" w14:textId="77777777" w:rsidR="00A955C4" w:rsidRPr="0085317B" w:rsidRDefault="00A955C4" w:rsidP="00A955C4">
      <w:pPr>
        <w:jc w:val="both"/>
        <w:rPr>
          <w:rFonts w:cstheme="minorHAnsi"/>
        </w:rPr>
      </w:pPr>
      <w:r>
        <w:rPr>
          <w:rFonts w:cstheme="minorHAnsi"/>
        </w:rPr>
        <w:t>7.</w:t>
      </w:r>
      <w:r w:rsidRPr="0085317B">
        <w:rPr>
          <w:rFonts w:cstheme="minorHAnsi"/>
        </w:rPr>
        <w:t>3 Perimetrele de Distribuție a Apei și de Colectare a Apei Uzate</w:t>
      </w:r>
    </w:p>
    <w:p w14:paraId="207070AD" w14:textId="77777777" w:rsidR="00A955C4" w:rsidRPr="0085317B" w:rsidRDefault="00A955C4" w:rsidP="00A955C4">
      <w:pPr>
        <w:jc w:val="both"/>
        <w:rPr>
          <w:rFonts w:cstheme="minorHAnsi"/>
        </w:rPr>
      </w:pPr>
      <w:r w:rsidRPr="0085317B">
        <w:rPr>
          <w:rFonts w:cstheme="minorHAnsi"/>
        </w:rPr>
        <w:t xml:space="preserve">Perimetrul de Distribuție a Apei este definit în </w:t>
      </w:r>
      <w:r w:rsidRPr="00EB3DF9">
        <w:rPr>
          <w:rFonts w:cstheme="minorHAnsi"/>
        </w:rPr>
        <w:t xml:space="preserve">art. 4 </w:t>
      </w:r>
      <w:r w:rsidRPr="0085317B">
        <w:rPr>
          <w:rFonts w:cstheme="minorHAnsi"/>
        </w:rPr>
        <w:t xml:space="preserve">din Dispozițiile Speciale — Partea de Apă, iar Perimetrul de Colectare a Apei Uzate este definit în </w:t>
      </w:r>
      <w:r w:rsidRPr="00EB3DF9">
        <w:rPr>
          <w:rFonts w:cstheme="minorHAnsi"/>
        </w:rPr>
        <w:t xml:space="preserve">art. 4 </w:t>
      </w:r>
      <w:r w:rsidRPr="0085317B">
        <w:rPr>
          <w:rFonts w:cstheme="minorHAnsi"/>
        </w:rPr>
        <w:t>din Dispozițiile Speciale — Partea de Canalizare.</w:t>
      </w:r>
    </w:p>
    <w:p w14:paraId="149F59D8" w14:textId="77777777" w:rsidR="00A955C4" w:rsidRPr="0085317B" w:rsidRDefault="00A955C4" w:rsidP="00A955C4">
      <w:pPr>
        <w:jc w:val="both"/>
        <w:rPr>
          <w:rFonts w:cstheme="minorHAnsi"/>
        </w:rPr>
      </w:pPr>
      <w:r w:rsidRPr="0085317B">
        <w:rPr>
          <w:rFonts w:cstheme="minorHAnsi"/>
        </w:rPr>
        <w:t>După finalizarea unor noi lucrări de producție sau transport de către Operator, pentru a include zona din jurul acestor lucrări Perimetrul de Distribuție a Apei/ de Colectare a Apei Uzate pot fi extinse în mod corespunzător după cum consideră părțile. Redefinirea periodică a Perimetrelor de Distribuție a Apei și de Colectare a Apei Uzate nu modifică nici natura Ariei Delegării, nici obligațiile Operatorului, în special în ceea ce privește Indicatorii de Performanță ai Serviciilor.</w:t>
      </w:r>
    </w:p>
    <w:p w14:paraId="40466166" w14:textId="77777777" w:rsidR="00A955C4" w:rsidRPr="0085317B" w:rsidRDefault="00A955C4" w:rsidP="00A955C4">
      <w:pPr>
        <w:rPr>
          <w:rFonts w:cstheme="minorHAnsi"/>
        </w:rPr>
      </w:pPr>
    </w:p>
    <w:p w14:paraId="67136D27" w14:textId="77777777" w:rsidR="00A955C4" w:rsidRPr="0085317B" w:rsidRDefault="00A955C4" w:rsidP="00A955C4">
      <w:pPr>
        <w:pStyle w:val="Titlu2"/>
        <w:spacing w:before="40" w:after="0"/>
        <w:rPr>
          <w:rFonts w:asciiTheme="minorHAnsi" w:hAnsiTheme="minorHAnsi" w:cstheme="minorHAnsi"/>
          <w:b/>
          <w:bCs/>
          <w:color w:val="auto"/>
          <w:szCs w:val="24"/>
        </w:rPr>
      </w:pPr>
      <w:bookmarkStart w:id="594" w:name="_Toc159530749"/>
      <w:r w:rsidRPr="0085317B">
        <w:rPr>
          <w:rFonts w:asciiTheme="minorHAnsi" w:hAnsiTheme="minorHAnsi" w:cstheme="minorHAnsi"/>
          <w:b/>
          <w:bCs/>
          <w:color w:val="auto"/>
          <w:szCs w:val="24"/>
        </w:rPr>
        <w:lastRenderedPageBreak/>
        <w:t>CAPITOLUL II - BUNURILE  CARE FAC OBIECTUL CONTRACTULUI</w:t>
      </w:r>
      <w:bookmarkEnd w:id="594"/>
    </w:p>
    <w:p w14:paraId="6F4F6EF8" w14:textId="77777777" w:rsidR="00A955C4" w:rsidRPr="0085317B" w:rsidRDefault="00A955C4" w:rsidP="00A955C4">
      <w:pPr>
        <w:jc w:val="center"/>
        <w:rPr>
          <w:rFonts w:cstheme="minorHAnsi"/>
          <w:b/>
        </w:rPr>
      </w:pPr>
    </w:p>
    <w:p w14:paraId="55611F52" w14:textId="77777777" w:rsidR="00A955C4" w:rsidRPr="0085317B" w:rsidRDefault="00A955C4" w:rsidP="00A955C4">
      <w:pPr>
        <w:pStyle w:val="Titlu3"/>
        <w:ind w:right="29"/>
        <w:jc w:val="center"/>
        <w:rPr>
          <w:rFonts w:cstheme="minorHAnsi"/>
          <w:b/>
          <w:bCs/>
          <w:sz w:val="22"/>
        </w:rPr>
      </w:pPr>
      <w:bookmarkStart w:id="595" w:name="_Toc159530750"/>
      <w:r w:rsidRPr="0085317B">
        <w:rPr>
          <w:rFonts w:cstheme="minorHAnsi"/>
          <w:b/>
          <w:bCs/>
          <w:sz w:val="22"/>
        </w:rPr>
        <w:t xml:space="preserve">Articolul </w:t>
      </w:r>
      <w:r>
        <w:rPr>
          <w:rFonts w:cstheme="minorHAnsi"/>
          <w:b/>
          <w:bCs/>
          <w:sz w:val="22"/>
        </w:rPr>
        <w:t>8</w:t>
      </w:r>
      <w:r w:rsidRPr="0085317B">
        <w:rPr>
          <w:rFonts w:cstheme="minorHAnsi"/>
          <w:b/>
          <w:bCs/>
          <w:sz w:val="22"/>
        </w:rPr>
        <w:t xml:space="preserve"> — Bunurile de Retur</w:t>
      </w:r>
      <w:bookmarkEnd w:id="595"/>
    </w:p>
    <w:p w14:paraId="09FB771E" w14:textId="77777777" w:rsidR="00A955C4" w:rsidRPr="0085317B" w:rsidRDefault="00A955C4" w:rsidP="00A955C4">
      <w:pPr>
        <w:jc w:val="both"/>
        <w:rPr>
          <w:rFonts w:cstheme="minorHAnsi"/>
        </w:rPr>
      </w:pPr>
    </w:p>
    <w:p w14:paraId="0F1563B6" w14:textId="77777777" w:rsidR="00A955C4" w:rsidRPr="0085317B" w:rsidRDefault="00A955C4" w:rsidP="00A955C4">
      <w:pPr>
        <w:jc w:val="both"/>
        <w:rPr>
          <w:rFonts w:cstheme="minorHAnsi"/>
        </w:rPr>
      </w:pPr>
      <w:r>
        <w:rPr>
          <w:rFonts w:cstheme="minorHAnsi"/>
        </w:rPr>
        <w:t>8.</w:t>
      </w:r>
      <w:r w:rsidRPr="0085317B">
        <w:rPr>
          <w:rFonts w:cstheme="minorHAnsi"/>
        </w:rPr>
        <w:t>1 Bunurile de Retur</w:t>
      </w:r>
    </w:p>
    <w:p w14:paraId="429EFE3B" w14:textId="77777777" w:rsidR="00A955C4" w:rsidRPr="0085317B" w:rsidRDefault="00A955C4" w:rsidP="00A955C4">
      <w:pPr>
        <w:rPr>
          <w:rFonts w:ascii="Calibri" w:hAnsi="Calibri" w:cs="Calibri"/>
        </w:rPr>
      </w:pPr>
      <w:r w:rsidRPr="0085317B">
        <w:rPr>
          <w:rFonts w:ascii="Calibri" w:hAnsi="Calibri" w:cs="Calibri"/>
        </w:rPr>
        <w:t xml:space="preserve">Bunurile de Retur  includ următoarele categorii: </w:t>
      </w:r>
    </w:p>
    <w:p w14:paraId="688BF15A" w14:textId="22F239F6" w:rsidR="00A955C4" w:rsidRPr="0085317B" w:rsidRDefault="00A955C4" w:rsidP="00A955C4">
      <w:pPr>
        <w:numPr>
          <w:ilvl w:val="0"/>
          <w:numId w:val="23"/>
        </w:numPr>
        <w:spacing w:after="120" w:line="240" w:lineRule="auto"/>
        <w:ind w:left="1134" w:hanging="567"/>
        <w:jc w:val="both"/>
        <w:rPr>
          <w:rFonts w:ascii="Calibri" w:hAnsi="Calibri" w:cs="Calibri"/>
        </w:rPr>
      </w:pPr>
      <w:r w:rsidRPr="0085317B">
        <w:rPr>
          <w:rFonts w:ascii="Calibri" w:hAnsi="Calibri" w:cs="Calibri"/>
        </w:rPr>
        <w:t xml:space="preserve">Bunurile </w:t>
      </w:r>
      <w:del w:id="596" w:author="Radu Gabriel" w:date="2024-03-13T17:55:00Z" w16du:dateUtc="2024-03-13T15:55:00Z">
        <w:r w:rsidRPr="0085317B" w:rsidDel="00ED54DB">
          <w:rPr>
            <w:rFonts w:ascii="Calibri" w:hAnsi="Calibri" w:cs="Calibri"/>
          </w:rPr>
          <w:delText>Concesionate</w:delText>
        </w:r>
      </w:del>
      <w:ins w:id="597" w:author="Radu Gabriel" w:date="2024-03-13T17:56:00Z" w16du:dateUtc="2024-03-13T15:56:00Z">
        <w:r w:rsidR="00ED54DB">
          <w:rPr>
            <w:rFonts w:ascii="Calibri" w:hAnsi="Calibri" w:cs="Calibri"/>
          </w:rPr>
          <w:t xml:space="preserve">puse la dispoziție </w:t>
        </w:r>
      </w:ins>
      <w:del w:id="598" w:author="Radu Gabriel" w:date="2024-03-13T17:56:00Z" w16du:dateUtc="2024-03-13T15:56:00Z">
        <w:r w:rsidRPr="0085317B" w:rsidDel="00ED54DB">
          <w:rPr>
            <w:rFonts w:ascii="Calibri" w:hAnsi="Calibri" w:cs="Calibri"/>
          </w:rPr>
          <w:delText xml:space="preserve">, </w:delText>
        </w:r>
      </w:del>
      <w:r w:rsidRPr="0085317B">
        <w:rPr>
          <w:rFonts w:ascii="Calibri" w:hAnsi="Calibri" w:cs="Calibri"/>
        </w:rPr>
        <w:t xml:space="preserve">de către Delegatar; </w:t>
      </w:r>
    </w:p>
    <w:p w14:paraId="5BB6F451" w14:textId="77777777" w:rsidR="00A955C4" w:rsidRPr="0085317B" w:rsidRDefault="00A955C4" w:rsidP="00A955C4">
      <w:pPr>
        <w:numPr>
          <w:ilvl w:val="0"/>
          <w:numId w:val="23"/>
        </w:numPr>
        <w:spacing w:after="120" w:line="240" w:lineRule="auto"/>
        <w:ind w:left="1134" w:hanging="567"/>
        <w:jc w:val="both"/>
        <w:rPr>
          <w:rFonts w:ascii="Calibri" w:hAnsi="Calibri" w:cs="Calibri"/>
        </w:rPr>
      </w:pPr>
      <w:r w:rsidRPr="0085317B">
        <w:rPr>
          <w:rFonts w:ascii="Calibri" w:hAnsi="Calibri" w:cs="Calibri"/>
        </w:rPr>
        <w:t xml:space="preserve">Bunurile de Retur prin Accesiune, astfel cum sunt definite la </w:t>
      </w:r>
      <w:r w:rsidRPr="0051556B">
        <w:rPr>
          <w:rFonts w:ascii="Calibri" w:hAnsi="Calibri" w:cs="Calibri"/>
        </w:rPr>
        <w:t xml:space="preserve">Art. 1 </w:t>
      </w:r>
      <w:r w:rsidRPr="0085317B">
        <w:rPr>
          <w:rFonts w:ascii="Calibri" w:hAnsi="Calibri" w:cs="Calibri"/>
        </w:rPr>
        <w:t xml:space="preserve">din prezentul Contract – Dispozițiile Generale; </w:t>
      </w:r>
    </w:p>
    <w:p w14:paraId="14C7B37A" w14:textId="77777777" w:rsidR="00A955C4" w:rsidRPr="0085317B" w:rsidRDefault="00A955C4" w:rsidP="00A955C4">
      <w:pPr>
        <w:jc w:val="both"/>
        <w:rPr>
          <w:rFonts w:cstheme="minorHAnsi"/>
        </w:rPr>
      </w:pPr>
      <w:r w:rsidRPr="0085317B">
        <w:rPr>
          <w:rFonts w:cstheme="minorHAnsi"/>
        </w:rPr>
        <w:t>Bunurile de Retur includ:</w:t>
      </w:r>
    </w:p>
    <w:p w14:paraId="4C3CFFF3" w14:textId="77777777" w:rsidR="00A955C4" w:rsidRPr="0085317B" w:rsidRDefault="00A955C4" w:rsidP="00A955C4">
      <w:pPr>
        <w:jc w:val="both"/>
        <w:rPr>
          <w:rFonts w:cstheme="minorHAnsi"/>
        </w:rPr>
      </w:pPr>
      <w:r w:rsidRPr="0085317B">
        <w:rPr>
          <w:rFonts w:cstheme="minorHAnsi"/>
        </w:rPr>
        <w:t xml:space="preserve">l) Bunuri Publice și/sau private puse la dispoziția Operatorului de către </w:t>
      </w:r>
      <w:r>
        <w:rPr>
          <w:rFonts w:cstheme="minorHAnsi"/>
        </w:rPr>
        <w:t>Autoritatea Delegantă</w:t>
      </w:r>
      <w:r w:rsidRPr="0085317B">
        <w:rPr>
          <w:rFonts w:cstheme="minorHAnsi"/>
        </w:rPr>
        <w:t xml:space="preserve"> la Data Intrării în Vigoare sau ulterior acestei date;</w:t>
      </w:r>
    </w:p>
    <w:p w14:paraId="5B33E2B2" w14:textId="77777777" w:rsidR="00A955C4" w:rsidRPr="0085317B" w:rsidRDefault="00A955C4" w:rsidP="00A955C4">
      <w:pPr>
        <w:jc w:val="both"/>
        <w:rPr>
          <w:rFonts w:cstheme="minorHAnsi"/>
        </w:rPr>
      </w:pPr>
      <w:r w:rsidRPr="0085317B">
        <w:rPr>
          <w:rFonts w:cstheme="minorHAnsi"/>
        </w:rPr>
        <w:t>2)</w:t>
      </w:r>
      <w:r w:rsidRPr="0085317B">
        <w:rPr>
          <w:rFonts w:cstheme="minorHAnsi"/>
        </w:rPr>
        <w:tab/>
        <w:t>Bunuri noi</w:t>
      </w:r>
      <w:r>
        <w:rPr>
          <w:rFonts w:cstheme="minorHAnsi"/>
        </w:rPr>
        <w:t>,</w:t>
      </w:r>
      <w:r w:rsidRPr="0085317B">
        <w:rPr>
          <w:rFonts w:cstheme="minorHAnsi"/>
        </w:rPr>
        <w:t xml:space="preserve"> parte a sistemelor de apă și canalizare și care au o natură substanțial similară Bunurilor Publice, create și finanțate de către Operator;</w:t>
      </w:r>
    </w:p>
    <w:p w14:paraId="708CA333" w14:textId="77777777" w:rsidR="00A955C4" w:rsidRPr="0085317B" w:rsidRDefault="00A955C4" w:rsidP="00A955C4">
      <w:pPr>
        <w:jc w:val="both"/>
        <w:rPr>
          <w:rFonts w:cstheme="minorHAnsi"/>
        </w:rPr>
      </w:pPr>
      <w:r w:rsidRPr="0085317B">
        <w:rPr>
          <w:rFonts w:cstheme="minorHAnsi"/>
        </w:rPr>
        <w:t>3)</w:t>
      </w:r>
      <w:r w:rsidRPr="0085317B">
        <w:rPr>
          <w:rFonts w:cstheme="minorHAnsi"/>
        </w:rPr>
        <w:tab/>
        <w:t xml:space="preserve">Dacă este cazul, bunuri încorporate în domeniul public, finanțate de către </w:t>
      </w:r>
      <w:r>
        <w:rPr>
          <w:rFonts w:cstheme="minorHAnsi"/>
        </w:rPr>
        <w:t>Autoritatea Delegantă</w:t>
      </w:r>
      <w:r w:rsidRPr="0085317B">
        <w:rPr>
          <w:rFonts w:cstheme="minorHAnsi"/>
        </w:rPr>
        <w:t xml:space="preserve"> sau de terți și puse la dispoziția Operatorului de către </w:t>
      </w:r>
      <w:r>
        <w:rPr>
          <w:rFonts w:cstheme="minorHAnsi"/>
        </w:rPr>
        <w:t>Autoritatea Delegantă</w:t>
      </w:r>
      <w:r w:rsidRPr="0085317B">
        <w:rPr>
          <w:rFonts w:cstheme="minorHAnsi"/>
        </w:rPr>
        <w:t xml:space="preserve">, ulterior Datei Intrării în Vigoare, în condițiile definite în </w:t>
      </w:r>
      <w:r w:rsidRPr="0051556B">
        <w:rPr>
          <w:rFonts w:cstheme="minorHAnsi"/>
        </w:rPr>
        <w:t xml:space="preserve">art. 9.4 </w:t>
      </w:r>
      <w:r w:rsidRPr="0085317B">
        <w:rPr>
          <w:rFonts w:cstheme="minorHAnsi"/>
        </w:rPr>
        <w:t>de mai jos.</w:t>
      </w:r>
    </w:p>
    <w:p w14:paraId="5E5DC1E1" w14:textId="77777777" w:rsidR="00A955C4" w:rsidRPr="0085317B" w:rsidRDefault="00A955C4" w:rsidP="00A955C4">
      <w:pPr>
        <w:jc w:val="both"/>
        <w:rPr>
          <w:rFonts w:cstheme="minorHAnsi"/>
        </w:rPr>
      </w:pPr>
      <w:r>
        <w:rPr>
          <w:rFonts w:cstheme="minorHAnsi"/>
        </w:rPr>
        <w:t>8.</w:t>
      </w:r>
      <w:r w:rsidRPr="0085317B">
        <w:rPr>
          <w:rFonts w:cstheme="minorHAnsi"/>
        </w:rPr>
        <w:t>2 Identificarea Bunurilor de Retur</w:t>
      </w:r>
    </w:p>
    <w:p w14:paraId="4DE3B35F" w14:textId="77777777" w:rsidR="00A955C4" w:rsidRPr="0085317B" w:rsidRDefault="00A955C4" w:rsidP="00A955C4">
      <w:pPr>
        <w:numPr>
          <w:ilvl w:val="0"/>
          <w:numId w:val="25"/>
        </w:numPr>
        <w:tabs>
          <w:tab w:val="left" w:pos="240"/>
        </w:tabs>
        <w:spacing w:after="0" w:line="240" w:lineRule="auto"/>
        <w:jc w:val="both"/>
        <w:rPr>
          <w:rFonts w:ascii="Calibri" w:hAnsi="Calibri" w:cs="Calibri"/>
        </w:rPr>
      </w:pPr>
      <w:r w:rsidRPr="0085317B">
        <w:rPr>
          <w:rFonts w:ascii="Calibri" w:hAnsi="Calibri" w:cs="Calibri"/>
          <w:b/>
          <w:bCs/>
        </w:rPr>
        <w:t>Terenurile</w:t>
      </w:r>
      <w:r w:rsidRPr="0085317B">
        <w:rPr>
          <w:rFonts w:ascii="Calibri" w:hAnsi="Calibri" w:cs="Calibri"/>
        </w:rPr>
        <w:t xml:space="preserve"> puse la dispoziția Operatorului sau cumpărate de Operator sunt compuse din:</w:t>
      </w:r>
    </w:p>
    <w:p w14:paraId="33652D29" w14:textId="77777777" w:rsidR="00A955C4" w:rsidRPr="0085317B" w:rsidRDefault="00A955C4" w:rsidP="00A955C4">
      <w:pPr>
        <w:numPr>
          <w:ilvl w:val="0"/>
          <w:numId w:val="24"/>
        </w:numPr>
        <w:tabs>
          <w:tab w:val="clear" w:pos="360"/>
          <w:tab w:val="left" w:pos="240"/>
          <w:tab w:val="num" w:pos="1260"/>
        </w:tabs>
        <w:spacing w:after="0" w:line="240" w:lineRule="auto"/>
        <w:ind w:left="1260"/>
        <w:jc w:val="both"/>
        <w:rPr>
          <w:rFonts w:ascii="Calibri" w:hAnsi="Calibri" w:cs="Calibri"/>
        </w:rPr>
      </w:pPr>
      <w:r w:rsidRPr="0085317B">
        <w:rPr>
          <w:rFonts w:ascii="Calibri" w:hAnsi="Calibri" w:cs="Calibri"/>
        </w:rPr>
        <w:t>terenuri aflate în proprietatea Delegatarului, care aparțin domeniului public</w:t>
      </w:r>
      <w:r w:rsidRPr="0085317B">
        <w:rPr>
          <w:rFonts w:ascii="Calibri" w:hAnsi="Calibri" w:cs="Arial"/>
          <w:color w:val="000000"/>
        </w:rPr>
        <w:t>/privat al acesteia si</w:t>
      </w:r>
      <w:r w:rsidRPr="0085317B">
        <w:rPr>
          <w:rFonts w:ascii="Calibri" w:hAnsi="Calibri" w:cs="Calibri"/>
        </w:rPr>
        <w:t xml:space="preserve"> </w:t>
      </w:r>
      <w:proofErr w:type="spellStart"/>
      <w:r w:rsidRPr="0085317B">
        <w:rPr>
          <w:rFonts w:ascii="Calibri" w:hAnsi="Calibri" w:cs="Calibri"/>
        </w:rPr>
        <w:t>şi</w:t>
      </w:r>
      <w:proofErr w:type="spellEnd"/>
      <w:r w:rsidRPr="0085317B">
        <w:rPr>
          <w:rFonts w:ascii="Calibri" w:hAnsi="Calibri" w:cs="Calibri"/>
        </w:rPr>
        <w:t xml:space="preserve"> </w:t>
      </w:r>
      <w:r w:rsidRPr="0085317B">
        <w:rPr>
          <w:rFonts w:ascii="Calibri" w:hAnsi="Calibri" w:cs="Arial"/>
          <w:color w:val="000000"/>
        </w:rPr>
        <w:t>servesc la realizarea serviciului de alimentare cu apa si canalizare</w:t>
      </w:r>
      <w:r w:rsidRPr="0085317B">
        <w:rPr>
          <w:rFonts w:ascii="Calibri" w:hAnsi="Calibri" w:cs="Calibri"/>
        </w:rPr>
        <w:t>.</w:t>
      </w:r>
    </w:p>
    <w:p w14:paraId="4B825C14" w14:textId="77777777" w:rsidR="00A955C4" w:rsidRPr="0085317B" w:rsidRDefault="00A955C4" w:rsidP="00A955C4">
      <w:pPr>
        <w:numPr>
          <w:ilvl w:val="0"/>
          <w:numId w:val="24"/>
        </w:numPr>
        <w:tabs>
          <w:tab w:val="clear" w:pos="360"/>
          <w:tab w:val="left" w:pos="240"/>
          <w:tab w:val="num" w:pos="1260"/>
        </w:tabs>
        <w:spacing w:after="0" w:line="240" w:lineRule="auto"/>
        <w:ind w:left="1260"/>
        <w:jc w:val="both"/>
        <w:rPr>
          <w:rFonts w:ascii="Calibri" w:hAnsi="Calibri" w:cs="Calibri"/>
        </w:rPr>
      </w:pPr>
      <w:r w:rsidRPr="0085317B">
        <w:rPr>
          <w:rFonts w:ascii="Calibri" w:hAnsi="Calibri" w:cs="Calibri"/>
        </w:rPr>
        <w:t xml:space="preserve">prin extensie, alte terenuri care sunt strict necesare pentru  </w:t>
      </w:r>
      <w:r w:rsidRPr="0085317B">
        <w:rPr>
          <w:rFonts w:ascii="Calibri" w:hAnsi="Calibri" w:cs="Arial"/>
          <w:color w:val="000000"/>
        </w:rPr>
        <w:t>realizarea serviciului de alimentare cu apa si canalizare, aflate în proprietatea Autorității delegante/</w:t>
      </w:r>
      <w:r>
        <w:rPr>
          <w:rFonts w:ascii="Calibri" w:hAnsi="Calibri" w:cs="Arial"/>
          <w:color w:val="000000"/>
        </w:rPr>
        <w:t xml:space="preserve"> </w:t>
      </w:r>
      <w:r w:rsidRPr="0085317B">
        <w:rPr>
          <w:rFonts w:ascii="Calibri" w:hAnsi="Calibri" w:cs="Arial"/>
          <w:color w:val="000000"/>
        </w:rPr>
        <w:t>Operatorului Regional</w:t>
      </w:r>
      <w:r w:rsidRPr="0085317B">
        <w:rPr>
          <w:rFonts w:ascii="Calibri" w:hAnsi="Calibri" w:cs="Calibri"/>
        </w:rPr>
        <w:t>.</w:t>
      </w:r>
    </w:p>
    <w:p w14:paraId="63135177" w14:textId="77777777" w:rsidR="00A955C4" w:rsidRPr="0085317B" w:rsidRDefault="00A955C4" w:rsidP="00A955C4">
      <w:pPr>
        <w:tabs>
          <w:tab w:val="left" w:pos="240"/>
        </w:tabs>
        <w:jc w:val="both"/>
        <w:rPr>
          <w:rFonts w:ascii="Calibri" w:hAnsi="Calibri" w:cs="Calibri"/>
        </w:rPr>
      </w:pPr>
    </w:p>
    <w:p w14:paraId="77293923" w14:textId="77777777" w:rsidR="00A955C4" w:rsidRPr="0085317B" w:rsidRDefault="00A955C4" w:rsidP="00A955C4">
      <w:pPr>
        <w:numPr>
          <w:ilvl w:val="0"/>
          <w:numId w:val="25"/>
        </w:numPr>
        <w:tabs>
          <w:tab w:val="left" w:pos="240"/>
        </w:tabs>
        <w:spacing w:after="0" w:line="240" w:lineRule="auto"/>
        <w:jc w:val="both"/>
        <w:rPr>
          <w:rFonts w:ascii="Calibri" w:hAnsi="Calibri" w:cs="Calibri"/>
        </w:rPr>
      </w:pPr>
      <w:r w:rsidRPr="0085317B">
        <w:rPr>
          <w:rFonts w:ascii="Calibri" w:hAnsi="Calibri" w:cs="Arial"/>
          <w:b/>
          <w:color w:val="000000"/>
        </w:rPr>
        <w:t xml:space="preserve">Clădiri </w:t>
      </w:r>
      <w:r w:rsidRPr="0085317B">
        <w:rPr>
          <w:rFonts w:ascii="Calibri" w:hAnsi="Calibri" w:cs="Arial"/>
          <w:color w:val="000000"/>
        </w:rPr>
        <w:t xml:space="preserve">puse la dispoziția Operatorului sau realizate și finanțate de acesta care, datorita amplasării sau situației lor, este nevoie în mod </w:t>
      </w:r>
      <w:r w:rsidRPr="0085317B">
        <w:rPr>
          <w:rFonts w:ascii="Calibri" w:hAnsi="Calibri" w:cs="Arial"/>
          <w:b/>
          <w:color w:val="000000"/>
        </w:rPr>
        <w:t>esențial</w:t>
      </w:r>
      <w:r w:rsidRPr="0085317B">
        <w:rPr>
          <w:rFonts w:ascii="Calibri" w:hAnsi="Calibri" w:cs="Arial"/>
          <w:color w:val="000000"/>
        </w:rPr>
        <w:t xml:space="preserve"> sa rămână ca o parte integranta a furnizării Serviciilor la încetarea Contractului de delegare (ex: laboratoare, depozite, etc.)</w:t>
      </w:r>
    </w:p>
    <w:p w14:paraId="0381FE09" w14:textId="77777777" w:rsidR="00A955C4" w:rsidRPr="0051556B" w:rsidRDefault="00A955C4" w:rsidP="00A955C4">
      <w:pPr>
        <w:tabs>
          <w:tab w:val="left" w:pos="240"/>
        </w:tabs>
        <w:spacing w:after="0" w:line="240" w:lineRule="auto"/>
        <w:ind w:left="720"/>
        <w:jc w:val="both"/>
        <w:rPr>
          <w:rFonts w:ascii="Calibri" w:hAnsi="Calibri" w:cs="Calibri"/>
        </w:rPr>
      </w:pPr>
    </w:p>
    <w:p w14:paraId="2CFB5EBC" w14:textId="77777777" w:rsidR="00A955C4" w:rsidRPr="0085317B" w:rsidRDefault="00A955C4" w:rsidP="00A955C4">
      <w:pPr>
        <w:numPr>
          <w:ilvl w:val="0"/>
          <w:numId w:val="25"/>
        </w:numPr>
        <w:tabs>
          <w:tab w:val="left" w:pos="240"/>
        </w:tabs>
        <w:spacing w:after="0" w:line="240" w:lineRule="auto"/>
        <w:jc w:val="both"/>
        <w:rPr>
          <w:rFonts w:ascii="Calibri" w:hAnsi="Calibri" w:cs="Calibri"/>
        </w:rPr>
      </w:pPr>
      <w:r w:rsidRPr="0085317B">
        <w:rPr>
          <w:rFonts w:ascii="Calibri" w:hAnsi="Calibri" w:cs="Arial"/>
          <w:b/>
          <w:color w:val="000000"/>
        </w:rPr>
        <w:t xml:space="preserve">Construcții si instalații tehnologice </w:t>
      </w:r>
      <w:r w:rsidRPr="0085317B">
        <w:rPr>
          <w:rFonts w:ascii="Calibri" w:hAnsi="Calibri" w:cs="Calibri"/>
        </w:rPr>
        <w:t xml:space="preserve">puse la dispoziția Operatorului sau realizate </w:t>
      </w:r>
      <w:proofErr w:type="spellStart"/>
      <w:r w:rsidRPr="0085317B">
        <w:rPr>
          <w:rFonts w:ascii="Calibri" w:hAnsi="Calibri" w:cs="Calibri"/>
        </w:rPr>
        <w:t>şi</w:t>
      </w:r>
      <w:proofErr w:type="spellEnd"/>
      <w:r w:rsidRPr="0085317B">
        <w:rPr>
          <w:rFonts w:ascii="Calibri" w:hAnsi="Calibri" w:cs="Calibri"/>
        </w:rPr>
        <w:t xml:space="preserve"> finanțate de Operator sunt compuse din:</w:t>
      </w:r>
    </w:p>
    <w:p w14:paraId="426E265E" w14:textId="77777777" w:rsidR="00A955C4" w:rsidRPr="0085317B" w:rsidRDefault="00A955C4" w:rsidP="00A955C4">
      <w:pPr>
        <w:tabs>
          <w:tab w:val="left" w:pos="1350"/>
        </w:tabs>
        <w:spacing w:after="120"/>
        <w:ind w:left="1440"/>
        <w:jc w:val="both"/>
        <w:rPr>
          <w:rFonts w:ascii="Calibri" w:hAnsi="Calibri" w:cs="Arial"/>
          <w:color w:val="000000"/>
        </w:rPr>
      </w:pPr>
      <w:r w:rsidRPr="0085317B">
        <w:rPr>
          <w:rFonts w:ascii="Calibri" w:hAnsi="Calibri" w:cs="Arial"/>
          <w:color w:val="000000"/>
        </w:rPr>
        <w:t xml:space="preserve">a) </w:t>
      </w:r>
      <w:bookmarkStart w:id="599" w:name="_Hlk105056510"/>
      <w:r w:rsidRPr="0085317B">
        <w:rPr>
          <w:rFonts w:ascii="Calibri" w:hAnsi="Calibri" w:cs="Arial"/>
          <w:color w:val="000000"/>
        </w:rPr>
        <w:t>Construcții si instalații tehnologice pentru producția și distribuția de apă potabilă</w:t>
      </w:r>
      <w:bookmarkEnd w:id="599"/>
      <w:r w:rsidRPr="0085317B">
        <w:rPr>
          <w:rFonts w:ascii="Calibri" w:hAnsi="Calibri" w:cs="Arial"/>
          <w:color w:val="000000"/>
        </w:rPr>
        <w:t>: puțuri, conducte de transport, stații de tratare, rezervoare, stații de pompare și sisteme de distribuție, contoare, precum și toate celelalte echipamente și instalații asociate, construcții auxiliare;</w:t>
      </w:r>
    </w:p>
    <w:p w14:paraId="16C2B659" w14:textId="77777777" w:rsidR="00A955C4" w:rsidRPr="0085317B" w:rsidRDefault="00A955C4" w:rsidP="00A955C4">
      <w:pPr>
        <w:tabs>
          <w:tab w:val="left" w:pos="1350"/>
        </w:tabs>
        <w:spacing w:after="120"/>
        <w:ind w:left="1440"/>
        <w:jc w:val="both"/>
        <w:rPr>
          <w:rFonts w:ascii="Calibri" w:hAnsi="Calibri" w:cs="Arial"/>
          <w:color w:val="000000"/>
        </w:rPr>
      </w:pPr>
      <w:r w:rsidRPr="0085317B">
        <w:rPr>
          <w:rFonts w:ascii="Calibri" w:hAnsi="Calibri" w:cs="Arial"/>
          <w:color w:val="000000"/>
        </w:rPr>
        <w:t xml:space="preserve">b) Construcții si instalații tehnologice pentru </w:t>
      </w:r>
      <w:bookmarkStart w:id="600" w:name="_Hlk105056567"/>
      <w:r w:rsidRPr="0085317B">
        <w:rPr>
          <w:rFonts w:ascii="Calibri" w:hAnsi="Calibri" w:cs="Arial"/>
          <w:color w:val="000000"/>
        </w:rPr>
        <w:t>colectarea și tratarea apei uzate</w:t>
      </w:r>
      <w:bookmarkEnd w:id="600"/>
      <w:r w:rsidRPr="0085317B">
        <w:rPr>
          <w:rFonts w:ascii="Calibri" w:hAnsi="Calibri" w:cs="Arial"/>
          <w:color w:val="000000"/>
        </w:rPr>
        <w:t>: sisteme de colectare, stații de pompare, stații de epurare, instalații de evacuare, contoare, precum și toate celelalte echipamente și instalații asociate, construcții auxiliare;</w:t>
      </w:r>
    </w:p>
    <w:p w14:paraId="46DA31C6" w14:textId="77777777" w:rsidR="00A955C4" w:rsidRPr="0085317B" w:rsidRDefault="00A955C4" w:rsidP="00A955C4">
      <w:pPr>
        <w:numPr>
          <w:ilvl w:val="0"/>
          <w:numId w:val="25"/>
        </w:numPr>
        <w:tabs>
          <w:tab w:val="clear" w:pos="720"/>
        </w:tabs>
        <w:spacing w:after="120" w:line="240" w:lineRule="auto"/>
        <w:jc w:val="both"/>
        <w:rPr>
          <w:rFonts w:ascii="Calibri" w:hAnsi="Calibri" w:cs="Arial"/>
          <w:color w:val="000000"/>
        </w:rPr>
      </w:pPr>
      <w:r w:rsidRPr="0085317B">
        <w:rPr>
          <w:rFonts w:ascii="Calibri" w:hAnsi="Calibri" w:cs="Arial"/>
          <w:b/>
          <w:color w:val="000000"/>
        </w:rPr>
        <w:t xml:space="preserve">Echipamente si dotări funcționale </w:t>
      </w:r>
      <w:r w:rsidRPr="0085317B">
        <w:rPr>
          <w:rFonts w:ascii="Calibri" w:hAnsi="Calibri" w:cs="Arial"/>
          <w:color w:val="000000"/>
        </w:rPr>
        <w:t xml:space="preserve">care, datorita amplasării sau situației lor, este nevoie </w:t>
      </w:r>
      <w:r w:rsidRPr="0085317B">
        <w:rPr>
          <w:rFonts w:ascii="Calibri" w:hAnsi="Calibri" w:cs="Arial"/>
          <w:color w:val="000000"/>
        </w:rPr>
        <w:tab/>
        <w:t xml:space="preserve">în mod </w:t>
      </w:r>
      <w:r w:rsidRPr="0085317B">
        <w:rPr>
          <w:rFonts w:ascii="Calibri" w:hAnsi="Calibri" w:cs="Arial"/>
          <w:b/>
          <w:color w:val="000000"/>
        </w:rPr>
        <w:t>esențial</w:t>
      </w:r>
      <w:r w:rsidRPr="0085317B">
        <w:rPr>
          <w:rFonts w:ascii="Calibri" w:hAnsi="Calibri" w:cs="Arial"/>
          <w:color w:val="000000"/>
        </w:rPr>
        <w:t xml:space="preserve"> sa rămână ca o parte integranta a furnizării Serviciilor la încetarea </w:t>
      </w:r>
      <w:r w:rsidRPr="0085317B">
        <w:rPr>
          <w:rFonts w:ascii="Calibri" w:hAnsi="Calibri" w:cs="Arial"/>
          <w:color w:val="000000"/>
        </w:rPr>
        <w:tab/>
        <w:t>Contractului de delegare.</w:t>
      </w:r>
    </w:p>
    <w:p w14:paraId="3BB450AC" w14:textId="77777777" w:rsidR="00A955C4" w:rsidRPr="0085317B" w:rsidRDefault="00A955C4" w:rsidP="00A955C4">
      <w:pPr>
        <w:rPr>
          <w:rFonts w:cstheme="minorHAnsi"/>
        </w:rPr>
      </w:pPr>
      <w:r w:rsidRPr="0085317B">
        <w:rPr>
          <w:rFonts w:cstheme="minorHAnsi"/>
        </w:rPr>
        <w:t xml:space="preserve">  </w:t>
      </w:r>
    </w:p>
    <w:p w14:paraId="0F87A4DD" w14:textId="77777777" w:rsidR="00A955C4" w:rsidRPr="0085317B" w:rsidRDefault="00A955C4" w:rsidP="00A955C4">
      <w:pPr>
        <w:pStyle w:val="Titlu3"/>
        <w:ind w:right="29"/>
        <w:jc w:val="center"/>
        <w:rPr>
          <w:rFonts w:cstheme="minorHAnsi"/>
          <w:b/>
          <w:bCs/>
          <w:sz w:val="22"/>
        </w:rPr>
      </w:pPr>
      <w:bookmarkStart w:id="601" w:name="_Toc159530751"/>
      <w:r w:rsidRPr="0085317B">
        <w:rPr>
          <w:rFonts w:cstheme="minorHAnsi"/>
          <w:b/>
          <w:bCs/>
          <w:sz w:val="22"/>
        </w:rPr>
        <w:lastRenderedPageBreak/>
        <w:t xml:space="preserve">Articolul </w:t>
      </w:r>
      <w:r>
        <w:rPr>
          <w:rFonts w:cstheme="minorHAnsi"/>
          <w:b/>
          <w:bCs/>
          <w:sz w:val="22"/>
        </w:rPr>
        <w:t xml:space="preserve">9 </w:t>
      </w:r>
      <w:r w:rsidRPr="0085317B">
        <w:rPr>
          <w:rFonts w:cstheme="minorHAnsi"/>
          <w:b/>
          <w:bCs/>
          <w:sz w:val="22"/>
        </w:rPr>
        <w:t>— Sistemul Bunurilor de Retur</w:t>
      </w:r>
      <w:bookmarkEnd w:id="601"/>
    </w:p>
    <w:p w14:paraId="61CC659C" w14:textId="77777777" w:rsidR="00A955C4" w:rsidRPr="0085317B" w:rsidRDefault="00A955C4" w:rsidP="00A955C4">
      <w:pPr>
        <w:jc w:val="both"/>
        <w:rPr>
          <w:rFonts w:cstheme="minorHAnsi"/>
        </w:rPr>
      </w:pPr>
    </w:p>
    <w:p w14:paraId="7962FBC4" w14:textId="77777777" w:rsidR="00A955C4" w:rsidRPr="0085317B" w:rsidRDefault="00A955C4" w:rsidP="00A955C4">
      <w:pPr>
        <w:jc w:val="both"/>
        <w:rPr>
          <w:rFonts w:cstheme="minorHAnsi"/>
        </w:rPr>
      </w:pPr>
      <w:r>
        <w:rPr>
          <w:rFonts w:cstheme="minorHAnsi"/>
        </w:rPr>
        <w:t>9.</w:t>
      </w:r>
      <w:r w:rsidRPr="0085317B">
        <w:rPr>
          <w:rFonts w:cstheme="minorHAnsi"/>
        </w:rPr>
        <w:t>1 Părțile convin expres că Bunurile de Retur sunt puse la dispoziția Operatorului exclusiv pentru furnizarea Serviciilor prevăzute în prezentul Contract de Delegare.</w:t>
      </w:r>
    </w:p>
    <w:p w14:paraId="65619632" w14:textId="77777777" w:rsidR="00A955C4" w:rsidRPr="0085317B" w:rsidRDefault="00A955C4" w:rsidP="00A955C4">
      <w:pPr>
        <w:jc w:val="both"/>
        <w:rPr>
          <w:rFonts w:cstheme="minorHAnsi"/>
        </w:rPr>
      </w:pPr>
      <w:r>
        <w:rPr>
          <w:rFonts w:cstheme="minorHAnsi"/>
        </w:rPr>
        <w:t>9.</w:t>
      </w:r>
      <w:r w:rsidRPr="0085317B">
        <w:rPr>
          <w:rFonts w:cstheme="minorHAnsi"/>
        </w:rPr>
        <w:t>2 Bunurile de Retur au următorul regim juridic special :</w:t>
      </w:r>
    </w:p>
    <w:p w14:paraId="6BCBF013" w14:textId="77777777" w:rsidR="00A955C4" w:rsidRPr="0085317B" w:rsidRDefault="00A955C4" w:rsidP="00A955C4">
      <w:pPr>
        <w:ind w:left="720" w:hanging="360"/>
        <w:jc w:val="both"/>
        <w:rPr>
          <w:rFonts w:cstheme="minorHAnsi"/>
        </w:rPr>
      </w:pPr>
      <w:r w:rsidRPr="0085317B">
        <w:rPr>
          <w:rFonts w:cstheme="minorHAnsi"/>
        </w:rPr>
        <w:t>a)</w:t>
      </w:r>
      <w:r w:rsidRPr="0085317B">
        <w:rPr>
          <w:rFonts w:cstheme="minorHAnsi"/>
        </w:rPr>
        <w:tab/>
        <w:t xml:space="preserve">Bunurile de Retur, care există la Data Intrării în Vigoare sau vor fi construite sau încorporate domeniului public de către </w:t>
      </w:r>
      <w:r>
        <w:rPr>
          <w:rFonts w:cstheme="minorHAnsi"/>
        </w:rPr>
        <w:t>Autoritatea Delegantă</w:t>
      </w:r>
      <w:r w:rsidRPr="0085317B">
        <w:rPr>
          <w:rFonts w:cstheme="minorHAnsi"/>
        </w:rPr>
        <w:t>, constituie în prezent și vor constitui întregul patrimoniu al Autorității Delegante afectat Serviciilor. Operatorul recunoaște că acestea sunt și vor rămâne în proprietatea Autorității Delegante.</w:t>
      </w:r>
    </w:p>
    <w:p w14:paraId="09C60909" w14:textId="77777777" w:rsidR="00A955C4" w:rsidRPr="0085317B" w:rsidRDefault="00A955C4" w:rsidP="00A955C4">
      <w:pPr>
        <w:ind w:left="720" w:hanging="360"/>
        <w:jc w:val="both"/>
        <w:rPr>
          <w:rFonts w:cstheme="minorHAnsi"/>
        </w:rPr>
      </w:pPr>
      <w:r w:rsidRPr="0085317B">
        <w:rPr>
          <w:rFonts w:cstheme="minorHAnsi"/>
        </w:rPr>
        <w:t>b)</w:t>
      </w:r>
      <w:r w:rsidRPr="0085317B">
        <w:rPr>
          <w:rFonts w:cstheme="minorHAnsi"/>
        </w:rPr>
        <w:tab/>
        <w:t>Bunurile de Retur realizate de Operator sunt in proprietatea Delegatului pana la sfârșitul contractului de delegare, când trebuie returnate cu titlu gratuit către Delegatar..</w:t>
      </w:r>
    </w:p>
    <w:p w14:paraId="0D5542C3" w14:textId="77777777" w:rsidR="00A955C4" w:rsidRPr="0085317B" w:rsidRDefault="00A955C4" w:rsidP="00A955C4">
      <w:pPr>
        <w:tabs>
          <w:tab w:val="left" w:pos="360"/>
        </w:tabs>
        <w:spacing w:after="0" w:line="240" w:lineRule="auto"/>
        <w:ind w:left="720" w:hanging="360"/>
        <w:jc w:val="both"/>
        <w:rPr>
          <w:rFonts w:ascii="Calibri" w:hAnsi="Calibri" w:cs="Calibri"/>
        </w:rPr>
      </w:pPr>
      <w:r w:rsidRPr="0085317B">
        <w:rPr>
          <w:rFonts w:ascii="Calibri" w:hAnsi="Calibri" w:cs="Calibri"/>
          <w:iCs/>
          <w:lang w:eastAsia="ro-RO"/>
        </w:rPr>
        <w:t xml:space="preserve">c) </w:t>
      </w:r>
      <w:r>
        <w:rPr>
          <w:rFonts w:ascii="Calibri" w:hAnsi="Calibri" w:cs="Calibri"/>
          <w:iCs/>
          <w:lang w:eastAsia="ro-RO"/>
        </w:rPr>
        <w:t xml:space="preserve"> </w:t>
      </w:r>
      <w:r w:rsidRPr="0085317B">
        <w:rPr>
          <w:rFonts w:ascii="Calibri" w:hAnsi="Calibri" w:cs="Calibri"/>
          <w:iCs/>
          <w:lang w:eastAsia="ro-RO"/>
        </w:rPr>
        <w:t>Investițiile efectuate pentru reabilitarea, modernizarea și/sau extinderea sistemelor de alimentare cu apă și de canalizare se vor recupera prin redevența stabilită potrivit contractului de delegare pentru partea finanțată din fonduri publice si prin amortizare pentru partea de investiții realizate din fondurile propria ale Operatorului.</w:t>
      </w:r>
    </w:p>
    <w:p w14:paraId="1AEEF7ED" w14:textId="77777777" w:rsidR="00A955C4" w:rsidRPr="0085317B" w:rsidRDefault="00A955C4" w:rsidP="00A955C4">
      <w:pPr>
        <w:ind w:left="720" w:hanging="360"/>
        <w:jc w:val="both"/>
        <w:rPr>
          <w:rFonts w:cstheme="minorHAnsi"/>
        </w:rPr>
      </w:pPr>
      <w:r w:rsidRPr="0085317B">
        <w:rPr>
          <w:rFonts w:cstheme="minorHAnsi"/>
        </w:rPr>
        <w:t>c)</w:t>
      </w:r>
      <w:r w:rsidRPr="0085317B">
        <w:rPr>
          <w:rFonts w:cstheme="minorHAnsi"/>
        </w:rPr>
        <w:tab/>
        <w:t xml:space="preserve">La încetarea prezentului Contract de Delegare indiferent de motiv, Bunurile de Retur sunt înapoiate Autorității Delegante, în condițiile prevăzute în </w:t>
      </w:r>
      <w:r w:rsidRPr="0051556B">
        <w:rPr>
          <w:rFonts w:cstheme="minorHAnsi"/>
        </w:rPr>
        <w:t xml:space="preserve">art. 66 </w:t>
      </w:r>
      <w:r w:rsidRPr="0085317B">
        <w:rPr>
          <w:rFonts w:cstheme="minorHAnsi"/>
        </w:rPr>
        <w:t>de mai jos.</w:t>
      </w:r>
    </w:p>
    <w:p w14:paraId="5CAA04B4" w14:textId="77777777" w:rsidR="00A955C4" w:rsidRPr="0085317B" w:rsidRDefault="00A955C4" w:rsidP="00A955C4">
      <w:pPr>
        <w:ind w:left="720" w:hanging="360"/>
        <w:jc w:val="both"/>
        <w:rPr>
          <w:rFonts w:cstheme="minorHAnsi"/>
        </w:rPr>
      </w:pPr>
      <w:r w:rsidRPr="0085317B">
        <w:rPr>
          <w:rFonts w:cstheme="minorHAnsi"/>
        </w:rPr>
        <w:t>d)</w:t>
      </w:r>
      <w:r w:rsidRPr="0085317B">
        <w:rPr>
          <w:rFonts w:cstheme="minorHAnsi"/>
        </w:rPr>
        <w:tab/>
        <w:t xml:space="preserve">Bunurilor de Retur li se aplică procedurile contabile specifice prevăzute în </w:t>
      </w:r>
      <w:r w:rsidRPr="0051556B">
        <w:rPr>
          <w:rFonts w:cstheme="minorHAnsi"/>
        </w:rPr>
        <w:t xml:space="preserve">art. 47 </w:t>
      </w:r>
      <w:r w:rsidRPr="0085317B">
        <w:rPr>
          <w:rFonts w:cstheme="minorHAnsi"/>
        </w:rPr>
        <w:t>de mai jos.</w:t>
      </w:r>
    </w:p>
    <w:p w14:paraId="018363C8" w14:textId="77777777" w:rsidR="00A955C4" w:rsidRPr="0085317B" w:rsidRDefault="00A955C4" w:rsidP="00A955C4">
      <w:pPr>
        <w:ind w:left="720" w:hanging="360"/>
        <w:jc w:val="both"/>
        <w:rPr>
          <w:rFonts w:cstheme="minorHAnsi"/>
        </w:rPr>
      </w:pPr>
      <w:r w:rsidRPr="0085317B">
        <w:rPr>
          <w:rFonts w:cstheme="minorHAnsi"/>
        </w:rPr>
        <w:t>e)</w:t>
      </w:r>
      <w:r w:rsidRPr="0085317B">
        <w:rPr>
          <w:rFonts w:cstheme="minorHAnsi"/>
        </w:rPr>
        <w:tab/>
        <w:t xml:space="preserve">Durata de viață contabilă a Bunurilor de Retur este aceeași cu Durata de Viață Tehnică în măsura posibilului, în funcție de modalitatea de amortizare. </w:t>
      </w:r>
    </w:p>
    <w:p w14:paraId="2897A2D6" w14:textId="77777777" w:rsidR="00A955C4" w:rsidRPr="0085317B" w:rsidRDefault="00A955C4" w:rsidP="00A955C4">
      <w:pPr>
        <w:jc w:val="both"/>
        <w:rPr>
          <w:rFonts w:cstheme="minorHAnsi"/>
        </w:rPr>
      </w:pPr>
      <w:r>
        <w:rPr>
          <w:rFonts w:cstheme="minorHAnsi"/>
        </w:rPr>
        <w:t>9.</w:t>
      </w:r>
      <w:r w:rsidRPr="0085317B">
        <w:rPr>
          <w:rFonts w:cstheme="minorHAnsi"/>
        </w:rPr>
        <w:t xml:space="preserve">3 </w:t>
      </w:r>
      <w:r w:rsidRPr="00610925">
        <w:rPr>
          <w:rFonts w:ascii="Calibri" w:hAnsi="Calibri" w:cs="Arial"/>
          <w:color w:val="000000"/>
        </w:rPr>
        <w:t xml:space="preserve">Operatorul declara ca va depune toate eforturile pentru a acumula cat mai multe cunoștințe despre Bunurile de Retur, într-un termen de </w:t>
      </w:r>
      <w:r>
        <w:rPr>
          <w:rFonts w:ascii="Calibri" w:hAnsi="Calibri" w:cs="Arial"/>
          <w:color w:val="000000"/>
        </w:rPr>
        <w:t>18</w:t>
      </w:r>
      <w:r w:rsidRPr="00610925">
        <w:rPr>
          <w:rFonts w:ascii="Calibri" w:hAnsi="Calibri" w:cs="Arial"/>
          <w:color w:val="000000"/>
        </w:rPr>
        <w:t xml:space="preserve"> luni de la Data Intrării în vigoare conform situațiilor centralizatoare prezentate de Autoritatea deleganta la momentul semnării contractului, precum si a predărilor efective din teren. În consecință, se angajează sa î</w:t>
      </w:r>
      <w:r>
        <w:rPr>
          <w:rFonts w:ascii="Calibri" w:hAnsi="Calibri" w:cs="Arial"/>
          <w:color w:val="000000"/>
        </w:rPr>
        <w:t>și</w:t>
      </w:r>
      <w:r w:rsidRPr="00610925">
        <w:rPr>
          <w:rFonts w:ascii="Calibri" w:hAnsi="Calibri" w:cs="Arial"/>
          <w:color w:val="000000"/>
        </w:rPr>
        <w:t xml:space="preserve"> asume răspunderea de la data  primirii bunurilor</w:t>
      </w:r>
      <w:r w:rsidRPr="0085317B">
        <w:rPr>
          <w:rFonts w:cstheme="minorHAnsi"/>
        </w:rPr>
        <w:t>.</w:t>
      </w:r>
    </w:p>
    <w:p w14:paraId="5C4EA18A" w14:textId="77777777" w:rsidR="00A955C4" w:rsidRPr="0085317B" w:rsidRDefault="00A955C4" w:rsidP="00A955C4">
      <w:pPr>
        <w:jc w:val="both"/>
        <w:rPr>
          <w:rFonts w:cstheme="minorHAnsi"/>
        </w:rPr>
      </w:pPr>
      <w:r>
        <w:rPr>
          <w:rFonts w:cstheme="minorHAnsi"/>
        </w:rPr>
        <w:t>9.</w:t>
      </w:r>
      <w:r w:rsidRPr="0085317B">
        <w:rPr>
          <w:rFonts w:cstheme="minorHAnsi"/>
        </w:rPr>
        <w:t xml:space="preserve">4 </w:t>
      </w:r>
      <w:r w:rsidRPr="00610925">
        <w:rPr>
          <w:rFonts w:ascii="Calibri" w:hAnsi="Calibri" w:cs="Arial"/>
          <w:color w:val="000000"/>
        </w:rPr>
        <w:t xml:space="preserve">După Data Intrării în Vigoare, bunurile mobile </w:t>
      </w:r>
      <w:r>
        <w:rPr>
          <w:rFonts w:ascii="Calibri" w:hAnsi="Calibri" w:cs="Arial"/>
          <w:color w:val="000000"/>
        </w:rPr>
        <w:t>și</w:t>
      </w:r>
      <w:r w:rsidRPr="00610925">
        <w:rPr>
          <w:rFonts w:ascii="Calibri" w:hAnsi="Calibri" w:cs="Arial"/>
          <w:color w:val="000000"/>
        </w:rPr>
        <w:t xml:space="preserve"> imobile ce aparțin Autorității delegante si care folosesc Serviciilor pot fi puse la dispoziția Operatorului doar prin semnarea unui proces verbal de predare-primire, respectiv a unui act adițional la prezentul Contract de delegare</w:t>
      </w:r>
      <w:r w:rsidRPr="0085317B">
        <w:rPr>
          <w:rFonts w:cstheme="minorHAnsi"/>
        </w:rPr>
        <w:t>.</w:t>
      </w:r>
    </w:p>
    <w:p w14:paraId="4F982082" w14:textId="77777777" w:rsidR="00A955C4" w:rsidRPr="0085317B" w:rsidRDefault="00A955C4" w:rsidP="00A955C4">
      <w:pPr>
        <w:rPr>
          <w:rFonts w:cstheme="minorHAnsi"/>
        </w:rPr>
      </w:pPr>
      <w:r w:rsidRPr="0085317B">
        <w:rPr>
          <w:rFonts w:cstheme="minorHAnsi"/>
        </w:rPr>
        <w:t xml:space="preserve"> </w:t>
      </w:r>
    </w:p>
    <w:p w14:paraId="1A23F6A4" w14:textId="77777777" w:rsidR="00A955C4" w:rsidRPr="0085317B" w:rsidRDefault="00A955C4" w:rsidP="00A955C4">
      <w:pPr>
        <w:pStyle w:val="Titlu3"/>
        <w:ind w:right="29"/>
        <w:jc w:val="center"/>
        <w:rPr>
          <w:rFonts w:cstheme="minorHAnsi"/>
          <w:b/>
          <w:bCs/>
          <w:sz w:val="22"/>
        </w:rPr>
      </w:pPr>
      <w:bookmarkStart w:id="602" w:name="_Toc159530752"/>
      <w:r w:rsidRPr="0085317B">
        <w:rPr>
          <w:rFonts w:cstheme="minorHAnsi"/>
          <w:b/>
          <w:bCs/>
          <w:sz w:val="22"/>
        </w:rPr>
        <w:t>Articolul 1</w:t>
      </w:r>
      <w:r>
        <w:rPr>
          <w:rFonts w:cstheme="minorHAnsi"/>
          <w:b/>
          <w:bCs/>
          <w:sz w:val="22"/>
        </w:rPr>
        <w:t>0</w:t>
      </w:r>
      <w:r w:rsidRPr="0085317B">
        <w:rPr>
          <w:rFonts w:cstheme="minorHAnsi"/>
          <w:b/>
          <w:bCs/>
          <w:sz w:val="22"/>
        </w:rPr>
        <w:t xml:space="preserve"> — Inventarul Bunurilor de Retur</w:t>
      </w:r>
      <w:bookmarkEnd w:id="602"/>
    </w:p>
    <w:p w14:paraId="70B9BC21" w14:textId="77777777" w:rsidR="00A955C4" w:rsidRPr="0085317B" w:rsidRDefault="00A955C4" w:rsidP="00A955C4">
      <w:pPr>
        <w:jc w:val="both"/>
        <w:rPr>
          <w:rFonts w:cstheme="minorHAnsi"/>
        </w:rPr>
      </w:pPr>
    </w:p>
    <w:p w14:paraId="207333ED" w14:textId="77777777" w:rsidR="00A955C4" w:rsidRPr="0085317B" w:rsidRDefault="00A955C4" w:rsidP="00A955C4">
      <w:pPr>
        <w:jc w:val="both"/>
        <w:rPr>
          <w:rFonts w:cstheme="minorHAnsi"/>
        </w:rPr>
      </w:pPr>
      <w:r>
        <w:rPr>
          <w:rFonts w:cstheme="minorHAnsi"/>
        </w:rPr>
        <w:t xml:space="preserve">10.1 </w:t>
      </w:r>
      <w:r w:rsidRPr="0085317B">
        <w:rPr>
          <w:rFonts w:cstheme="minorHAnsi"/>
        </w:rPr>
        <w:t xml:space="preserve">În curs de 18 luni de la Data Intrării în Vigoare, </w:t>
      </w:r>
      <w:r>
        <w:rPr>
          <w:rFonts w:cstheme="minorHAnsi"/>
        </w:rPr>
        <w:t>Autoritatea Delegantă</w:t>
      </w:r>
      <w:r w:rsidRPr="0085317B">
        <w:rPr>
          <w:rFonts w:cstheme="minorHAnsi"/>
        </w:rPr>
        <w:t xml:space="preserve"> și Operatorul vor elabora împreună o listă detaliată care să descrie Bunurile de Retur convenite de părți. Inventarul Bunurilor de Retur trebuie să cuprindă cel puțin următoarele informații pentru fiecare bun: </w:t>
      </w:r>
      <w:r w:rsidRPr="0085317B">
        <w:rPr>
          <w:rFonts w:ascii="Calibri" w:hAnsi="Calibri" w:cs="Arial"/>
          <w:color w:val="000000"/>
        </w:rPr>
        <w:t>număr curent, localitate, UM, cantitate, denumire și caracteristici activ fix aflat în administrare, număr de inventar, cod de clasificare din catalog, anul și luna intrării în patrimoniu, valoarea de înregistrare în contabilitate, valoarea de mișcare (majorare, reevaluare) a activului fix, durata normală de utilizare conform contractului de delegare, amortizarea lunară, condiția tehnică. In cazul in care nu se pot stabili anumite informații pentru un bun, se va face aceasta mențiune in Registrul mijloace fixe</w:t>
      </w:r>
      <w:r w:rsidRPr="0085317B">
        <w:rPr>
          <w:rFonts w:ascii="Calibri" w:hAnsi="Calibri" w:cs="Calibri"/>
        </w:rPr>
        <w:t>.</w:t>
      </w:r>
    </w:p>
    <w:p w14:paraId="7E9BE156" w14:textId="77777777" w:rsidR="00A955C4" w:rsidRPr="0085317B" w:rsidRDefault="00A955C4" w:rsidP="00A955C4">
      <w:pPr>
        <w:jc w:val="both"/>
        <w:rPr>
          <w:rFonts w:cstheme="minorHAnsi"/>
        </w:rPr>
      </w:pPr>
      <w:r w:rsidRPr="0085317B">
        <w:rPr>
          <w:rFonts w:cstheme="minorHAnsi"/>
        </w:rPr>
        <w:t>Ulterior inventarierii și acordului părților, valoarea contabilă netă a fiecărui bun este înregistrată în contabilitatea Operatorului cel mai târziu în termen de 30 de zile</w:t>
      </w:r>
      <w:r>
        <w:rPr>
          <w:rFonts w:cstheme="minorHAnsi"/>
        </w:rPr>
        <w:t>,</w:t>
      </w:r>
      <w:r w:rsidRPr="0085317B">
        <w:rPr>
          <w:rFonts w:cstheme="minorHAnsi"/>
        </w:rPr>
        <w:t xml:space="preserve"> dar nu mai mult de 18 luni de la Data </w:t>
      </w:r>
      <w:r w:rsidRPr="0085317B">
        <w:rPr>
          <w:rFonts w:cstheme="minorHAnsi"/>
        </w:rPr>
        <w:lastRenderedPageBreak/>
        <w:t>Intrării în Vigoare. Valoarea contabilă netă poate fi modificată datorită capacității de funcționare slabe, prin acordul părților sau, în absența acestuia, prin expertiză.</w:t>
      </w:r>
    </w:p>
    <w:p w14:paraId="3D20A311" w14:textId="77777777" w:rsidR="00A955C4" w:rsidRPr="0085317B" w:rsidRDefault="00A955C4" w:rsidP="00A955C4">
      <w:pPr>
        <w:tabs>
          <w:tab w:val="left" w:pos="240"/>
        </w:tabs>
        <w:spacing w:after="0" w:line="240" w:lineRule="auto"/>
        <w:jc w:val="both"/>
        <w:rPr>
          <w:rFonts w:ascii="Calibri" w:hAnsi="Calibri" w:cs="Calibri"/>
        </w:rPr>
      </w:pPr>
      <w:r>
        <w:rPr>
          <w:rFonts w:cstheme="minorHAnsi"/>
        </w:rPr>
        <w:t xml:space="preserve">10.2 </w:t>
      </w:r>
      <w:r w:rsidRPr="0085317B">
        <w:rPr>
          <w:rFonts w:cstheme="minorHAnsi"/>
        </w:rPr>
        <w:t xml:space="preserve">În timpul inventarierii, Bunurile de Retur face obiectul unei hotărâri: fie de casare, </w:t>
      </w:r>
      <w:r w:rsidRPr="0085317B">
        <w:rPr>
          <w:rFonts w:ascii="Calibri" w:hAnsi="Calibri" w:cs="Calibri"/>
        </w:rPr>
        <w:t>de scoatere din funcțiune,</w:t>
      </w:r>
      <w:r w:rsidRPr="0085317B">
        <w:rPr>
          <w:rFonts w:cstheme="minorHAnsi"/>
        </w:rPr>
        <w:t xml:space="preserve"> fie de efectuare de lucrări de reabilitare sau îmbunătățire, așa cum se prevede în </w:t>
      </w:r>
      <w:r w:rsidRPr="004115F2">
        <w:rPr>
          <w:rFonts w:cstheme="minorHAnsi"/>
        </w:rPr>
        <w:t xml:space="preserve">art. 23.2 </w:t>
      </w:r>
      <w:r w:rsidRPr="0085317B">
        <w:rPr>
          <w:rFonts w:cstheme="minorHAnsi"/>
        </w:rPr>
        <w:t xml:space="preserve">de mai jos, fie de menținere a lor în exploatare după expirarea Duratei Tehnice de Viață. </w:t>
      </w:r>
      <w:r w:rsidRPr="0085317B">
        <w:rPr>
          <w:rFonts w:ascii="Calibri" w:hAnsi="Calibri" w:cs="Arial"/>
          <w:color w:val="000000"/>
        </w:rPr>
        <w:t>Hotărârile de casare/ scoatere din funcțiune sau menținere in exploatare vor fi luate in cel mult 90 zile de la data realizării inventarului.</w:t>
      </w:r>
    </w:p>
    <w:p w14:paraId="281CA2B6" w14:textId="77777777" w:rsidR="00A955C4" w:rsidRDefault="00A955C4" w:rsidP="00A955C4">
      <w:pPr>
        <w:spacing w:after="0"/>
        <w:jc w:val="both"/>
        <w:rPr>
          <w:rFonts w:cstheme="minorHAnsi"/>
        </w:rPr>
      </w:pPr>
    </w:p>
    <w:p w14:paraId="6D9AEA4B" w14:textId="77777777" w:rsidR="00A955C4" w:rsidRPr="0085317B" w:rsidRDefault="00A955C4" w:rsidP="00A955C4">
      <w:pPr>
        <w:jc w:val="both"/>
        <w:rPr>
          <w:rFonts w:cstheme="minorHAnsi"/>
        </w:rPr>
      </w:pPr>
      <w:r>
        <w:rPr>
          <w:rFonts w:cstheme="minorHAnsi"/>
        </w:rPr>
        <w:t>I</w:t>
      </w:r>
      <w:r w:rsidRPr="0085317B">
        <w:rPr>
          <w:rFonts w:cstheme="minorHAnsi"/>
        </w:rPr>
        <w:t>nventarul Bunurilor de Retur este folosit pentru a tine la zi Registrul Mijloacelor Fixe.</w:t>
      </w:r>
    </w:p>
    <w:p w14:paraId="6B1B38B4" w14:textId="77777777" w:rsidR="00A955C4" w:rsidRPr="0085317B" w:rsidRDefault="00A955C4" w:rsidP="00A955C4">
      <w:pPr>
        <w:jc w:val="both"/>
        <w:rPr>
          <w:rFonts w:cstheme="minorHAnsi"/>
        </w:rPr>
      </w:pPr>
      <w:r>
        <w:rPr>
          <w:rFonts w:cstheme="minorHAnsi"/>
        </w:rPr>
        <w:t xml:space="preserve">10.3 </w:t>
      </w:r>
      <w:r w:rsidRPr="0085317B">
        <w:rPr>
          <w:rFonts w:cstheme="minorHAnsi"/>
        </w:rPr>
        <w:t xml:space="preserve">Registrul Mijloacelor Fixe trebuie să fie pus în permanență la dispoziția Autorității Delegante, în format electronic, </w:t>
      </w:r>
      <w:r w:rsidRPr="0085317B">
        <w:rPr>
          <w:rFonts w:ascii="Calibri" w:hAnsi="Calibri" w:cs="Arial"/>
          <w:color w:val="000000"/>
        </w:rPr>
        <w:t>la solicitarea acesteia</w:t>
      </w:r>
      <w:r w:rsidRPr="0085317B">
        <w:rPr>
          <w:rFonts w:cstheme="minorHAnsi"/>
        </w:rPr>
        <w:t>.</w:t>
      </w:r>
    </w:p>
    <w:p w14:paraId="0E5B3C2B" w14:textId="33BEA730" w:rsidR="00A955C4" w:rsidRPr="0085317B" w:rsidRDefault="00A955C4" w:rsidP="00A955C4">
      <w:pPr>
        <w:jc w:val="both"/>
        <w:rPr>
          <w:rFonts w:cstheme="minorHAnsi"/>
        </w:rPr>
      </w:pPr>
      <w:r>
        <w:rPr>
          <w:rFonts w:cstheme="minorHAnsi"/>
        </w:rPr>
        <w:t xml:space="preserve">10.4 </w:t>
      </w:r>
      <w:r w:rsidRPr="0085317B">
        <w:rPr>
          <w:rFonts w:cstheme="minorHAnsi"/>
        </w:rPr>
        <w:t xml:space="preserve">În cel mult 6 luni de la stabilirea listei prevăzute la </w:t>
      </w:r>
      <w:r w:rsidRPr="004115F2">
        <w:rPr>
          <w:rFonts w:cstheme="minorHAnsi"/>
        </w:rPr>
        <w:t>art. 10.1</w:t>
      </w:r>
      <w:r w:rsidRPr="0085317B">
        <w:rPr>
          <w:rFonts w:cstheme="minorHAnsi"/>
        </w:rPr>
        <w:t xml:space="preserve"> de mai sus, fiecare Localitate își va înregistra Bunurile sale de Retur conform prevederilor Legii 7/ 1996 a cadastrului și a publicității imobiliare și va furniza Operatorului dovezile privind  </w:t>
      </w:r>
      <w:r w:rsidRPr="0085317B">
        <w:rPr>
          <w:rFonts w:ascii="Calibri" w:hAnsi="Calibri" w:cs="Arial"/>
          <w:color w:val="000000"/>
        </w:rPr>
        <w:t>înscrierea în Cartea Funciară a  dreptului de proprietate</w:t>
      </w:r>
      <w:r w:rsidRPr="0085317B">
        <w:rPr>
          <w:rFonts w:cstheme="minorHAnsi"/>
        </w:rPr>
        <w:t xml:space="preserve">. Operatorul își va înregistra și el în mod corespunzător drepturile sale </w:t>
      </w:r>
      <w:ins w:id="603" w:author="Radu Gabriel" w:date="2024-03-13T18:02:00Z" w16du:dateUtc="2024-03-13T16:02:00Z">
        <w:r w:rsidR="00F73EBD">
          <w:rPr>
            <w:rFonts w:cstheme="minorHAnsi"/>
          </w:rPr>
          <w:t xml:space="preserve">aferente </w:t>
        </w:r>
      </w:ins>
      <w:del w:id="604" w:author="Radu Gabriel" w:date="2024-03-13T18:02:00Z" w16du:dateUtc="2024-03-13T16:02:00Z">
        <w:r w:rsidRPr="0085317B" w:rsidDel="00F73EBD">
          <w:rPr>
            <w:rFonts w:cstheme="minorHAnsi"/>
          </w:rPr>
          <w:delText>de</w:delText>
        </w:r>
      </w:del>
      <w:del w:id="605" w:author="Radu Gabriel" w:date="2024-03-13T18:01:00Z" w16du:dateUtc="2024-03-13T16:01:00Z">
        <w:r w:rsidRPr="0085317B" w:rsidDel="00F73EBD">
          <w:rPr>
            <w:rFonts w:cstheme="minorHAnsi"/>
          </w:rPr>
          <w:delText xml:space="preserve"> concesiune</w:delText>
        </w:r>
      </w:del>
      <w:r w:rsidRPr="0085317B">
        <w:rPr>
          <w:rFonts w:cstheme="minorHAnsi"/>
        </w:rPr>
        <w:t>.</w:t>
      </w:r>
    </w:p>
    <w:p w14:paraId="5D1FEAF4" w14:textId="77777777" w:rsidR="00A955C4" w:rsidRPr="0085317B" w:rsidRDefault="00A955C4" w:rsidP="00A955C4">
      <w:pPr>
        <w:jc w:val="both"/>
        <w:rPr>
          <w:rFonts w:cstheme="minorHAnsi"/>
        </w:rPr>
      </w:pPr>
      <w:r>
        <w:rPr>
          <w:rFonts w:cstheme="minorHAnsi"/>
        </w:rPr>
        <w:t>10.5</w:t>
      </w:r>
      <w:r w:rsidRPr="0085317B">
        <w:rPr>
          <w:rFonts w:cstheme="minorHAnsi"/>
        </w:rPr>
        <w:t xml:space="preserve"> Predarea se va face pe baza de proces verbal de predare — primire.</w:t>
      </w:r>
    </w:p>
    <w:p w14:paraId="2C85685C" w14:textId="629A4373" w:rsidR="00A955C4" w:rsidDel="00141493" w:rsidRDefault="00A955C4" w:rsidP="00A955C4">
      <w:pPr>
        <w:rPr>
          <w:del w:id="606" w:author="Radu Gabriel" w:date="2024-03-14T09:26:00Z" w16du:dateUtc="2024-03-14T07:26:00Z"/>
          <w:rFonts w:cstheme="minorHAnsi"/>
        </w:rPr>
      </w:pPr>
    </w:p>
    <w:p w14:paraId="3FC4013D" w14:textId="57B28D3F" w:rsidR="00A955C4" w:rsidDel="00141493" w:rsidRDefault="00A955C4" w:rsidP="00A955C4">
      <w:pPr>
        <w:rPr>
          <w:del w:id="607" w:author="Radu Gabriel" w:date="2024-03-14T09:26:00Z" w16du:dateUtc="2024-03-14T07:26:00Z"/>
          <w:rFonts w:cstheme="minorHAnsi"/>
        </w:rPr>
      </w:pPr>
    </w:p>
    <w:p w14:paraId="38B953AF" w14:textId="77777777" w:rsidR="00A955C4" w:rsidRPr="0085317B" w:rsidRDefault="00A955C4" w:rsidP="00A955C4">
      <w:pPr>
        <w:rPr>
          <w:rFonts w:cstheme="minorHAnsi"/>
        </w:rPr>
      </w:pPr>
    </w:p>
    <w:p w14:paraId="15016379" w14:textId="77777777" w:rsidR="00A955C4" w:rsidRPr="0085317B" w:rsidRDefault="00A955C4" w:rsidP="00A955C4">
      <w:pPr>
        <w:pStyle w:val="Titlu3"/>
        <w:ind w:right="29"/>
        <w:jc w:val="center"/>
        <w:rPr>
          <w:rFonts w:cstheme="minorHAnsi"/>
          <w:b/>
          <w:bCs/>
          <w:sz w:val="22"/>
        </w:rPr>
      </w:pPr>
      <w:bookmarkStart w:id="608" w:name="_Toc159530753"/>
      <w:r w:rsidRPr="0085317B">
        <w:rPr>
          <w:rFonts w:cstheme="minorHAnsi"/>
          <w:b/>
          <w:bCs/>
          <w:sz w:val="22"/>
        </w:rPr>
        <w:t>Articolul 1</w:t>
      </w:r>
      <w:r>
        <w:rPr>
          <w:rFonts w:cstheme="minorHAnsi"/>
          <w:b/>
          <w:bCs/>
          <w:sz w:val="22"/>
        </w:rPr>
        <w:t>1</w:t>
      </w:r>
      <w:r w:rsidRPr="0085317B">
        <w:rPr>
          <w:rFonts w:cstheme="minorHAnsi"/>
          <w:b/>
          <w:bCs/>
          <w:sz w:val="22"/>
        </w:rPr>
        <w:t xml:space="preserve"> — Grănițuirea</w:t>
      </w:r>
      <w:bookmarkEnd w:id="608"/>
    </w:p>
    <w:p w14:paraId="7151C875" w14:textId="77777777" w:rsidR="00A955C4" w:rsidRPr="0085317B" w:rsidRDefault="00A955C4" w:rsidP="00A955C4">
      <w:pPr>
        <w:jc w:val="both"/>
        <w:rPr>
          <w:rFonts w:cstheme="minorHAnsi"/>
        </w:rPr>
      </w:pPr>
    </w:p>
    <w:p w14:paraId="698436D9" w14:textId="77777777" w:rsidR="00A955C4" w:rsidRPr="0085317B" w:rsidRDefault="00A955C4" w:rsidP="00A955C4">
      <w:pPr>
        <w:jc w:val="both"/>
        <w:rPr>
          <w:rFonts w:cstheme="minorHAnsi"/>
        </w:rPr>
      </w:pPr>
      <w:r>
        <w:rPr>
          <w:rFonts w:cstheme="minorHAnsi"/>
        </w:rPr>
        <w:t>11.</w:t>
      </w:r>
      <w:r w:rsidRPr="0085317B">
        <w:rPr>
          <w:rFonts w:cstheme="minorHAnsi"/>
        </w:rPr>
        <w:t xml:space="preserve">1 </w:t>
      </w:r>
      <w:r>
        <w:rPr>
          <w:rFonts w:ascii="Calibri" w:hAnsi="Calibri" w:cs="Arial"/>
          <w:color w:val="000000"/>
        </w:rPr>
        <w:t>Autoritatea Delegantă</w:t>
      </w:r>
      <w:r w:rsidRPr="0085317B">
        <w:rPr>
          <w:rFonts w:ascii="Calibri" w:hAnsi="Calibri" w:cs="Calibri"/>
        </w:rPr>
        <w:t xml:space="preserve"> </w:t>
      </w:r>
      <w:r w:rsidRPr="0085317B">
        <w:rPr>
          <w:rFonts w:cstheme="minorHAnsi"/>
        </w:rPr>
        <w:t xml:space="preserve">se angajează sa marcheze hotarele tuturor bunurilor corespunzătoare existente care sunt înregistrate în Inventarul anexat prezentului Contract de Delegare, pe cheltuiala sa. Aceste bunuri includ terenuri, lucrări aferente proceselor de producție și, acolo unde este cazul. lucrări semnificative de transport și distribuție. Această grănițuire se face cu acordul proprietarilor învecinați. </w:t>
      </w:r>
    </w:p>
    <w:p w14:paraId="103916E6" w14:textId="77777777" w:rsidR="00A955C4" w:rsidRPr="0085317B" w:rsidRDefault="00A955C4" w:rsidP="00A955C4">
      <w:pPr>
        <w:jc w:val="both"/>
        <w:rPr>
          <w:rFonts w:cstheme="minorHAnsi"/>
        </w:rPr>
      </w:pPr>
      <w:r>
        <w:rPr>
          <w:rFonts w:cstheme="minorHAnsi"/>
        </w:rPr>
        <w:t xml:space="preserve">11.2 </w:t>
      </w:r>
      <w:r w:rsidRPr="0085317B">
        <w:rPr>
          <w:rFonts w:cstheme="minorHAnsi"/>
        </w:rPr>
        <w:t xml:space="preserve">În cazul în care apar modificări privind acele terenuri,  </w:t>
      </w:r>
      <w:r>
        <w:rPr>
          <w:rFonts w:ascii="Calibri" w:hAnsi="Calibri" w:cs="Calibri"/>
        </w:rPr>
        <w:t>Autoritatea Delegantă</w:t>
      </w:r>
      <w:r w:rsidRPr="0085317B">
        <w:rPr>
          <w:rFonts w:cstheme="minorHAnsi"/>
        </w:rPr>
        <w:t xml:space="preserve"> se angajează să le </w:t>
      </w:r>
      <w:proofErr w:type="spellStart"/>
      <w:r w:rsidRPr="0085317B">
        <w:rPr>
          <w:rFonts w:cstheme="minorHAnsi"/>
        </w:rPr>
        <w:t>grănițuiască</w:t>
      </w:r>
      <w:proofErr w:type="spellEnd"/>
      <w:r w:rsidRPr="0085317B">
        <w:rPr>
          <w:rFonts w:cstheme="minorHAnsi"/>
        </w:rPr>
        <w:t xml:space="preserve"> din nou și să elaboreze noi planuri pe cheltuiala sa. </w:t>
      </w:r>
    </w:p>
    <w:p w14:paraId="793036E4" w14:textId="77777777" w:rsidR="00A955C4" w:rsidRPr="0085317B" w:rsidRDefault="00A955C4" w:rsidP="00A955C4">
      <w:pPr>
        <w:jc w:val="both"/>
        <w:rPr>
          <w:rFonts w:cstheme="minorHAnsi"/>
        </w:rPr>
      </w:pPr>
      <w:r>
        <w:rPr>
          <w:rFonts w:cstheme="minorHAnsi"/>
        </w:rPr>
        <w:t xml:space="preserve">11.3 </w:t>
      </w:r>
      <w:r w:rsidRPr="0085317B">
        <w:rPr>
          <w:rFonts w:cstheme="minorHAnsi"/>
        </w:rPr>
        <w:t xml:space="preserve">De fiecare data când este necesar, </w:t>
      </w:r>
      <w:r>
        <w:rPr>
          <w:rFonts w:cstheme="minorHAnsi"/>
        </w:rPr>
        <w:t>Autoritatea Delegantă</w:t>
      </w:r>
      <w:r w:rsidRPr="0085317B">
        <w:rPr>
          <w:rFonts w:cstheme="minorHAnsi"/>
        </w:rPr>
        <w:t xml:space="preserve"> îl sprijină pe Operator, în special în ceea ce privește comunicarea planurilor hotarelor marcate, în relația cu serviciile sale administrative și, obligatoriu, în cazul litigiilor având ca obiect dreptul de proprietate asupra bunurilor.</w:t>
      </w:r>
    </w:p>
    <w:p w14:paraId="49B6B1A7" w14:textId="77777777" w:rsidR="00A955C4" w:rsidRPr="0085317B" w:rsidRDefault="00A955C4" w:rsidP="00A955C4">
      <w:pPr>
        <w:jc w:val="both"/>
        <w:rPr>
          <w:rFonts w:cstheme="minorHAnsi"/>
        </w:rPr>
      </w:pPr>
      <w:r>
        <w:rPr>
          <w:rFonts w:cstheme="minorHAnsi"/>
        </w:rPr>
        <w:t xml:space="preserve">11.4 </w:t>
      </w:r>
      <w:r w:rsidRPr="0085317B">
        <w:rPr>
          <w:rFonts w:cstheme="minorHAnsi"/>
        </w:rPr>
        <w:t xml:space="preserve">În ceea ce privește aplicarea prevederilor prezentului articol, părțile vor colabora ori de câte ori va fi nevoie, astfel încât Operatorul sa poată depune diligențele necesare în vederea identificării și protecției juridice a domeniului public cu cheltuieli care să  nu afecteze echilibrul </w:t>
      </w:r>
      <w:proofErr w:type="spellStart"/>
      <w:r w:rsidRPr="0085317B">
        <w:rPr>
          <w:rFonts w:cstheme="minorHAnsi"/>
        </w:rPr>
        <w:t>economico</w:t>
      </w:r>
      <w:proofErr w:type="spellEnd"/>
      <w:r w:rsidRPr="0085317B">
        <w:rPr>
          <w:rFonts w:cstheme="minorHAnsi"/>
        </w:rPr>
        <w:t>-financiar al Servicii lor.</w:t>
      </w:r>
    </w:p>
    <w:p w14:paraId="00CA3202" w14:textId="77777777" w:rsidR="00A955C4" w:rsidRPr="0085317B" w:rsidRDefault="00A955C4" w:rsidP="00A955C4">
      <w:pPr>
        <w:jc w:val="both"/>
        <w:rPr>
          <w:rFonts w:cstheme="minorHAnsi"/>
        </w:rPr>
      </w:pPr>
      <w:r w:rsidRPr="0085317B">
        <w:rPr>
          <w:rFonts w:cstheme="minorHAnsi"/>
        </w:rPr>
        <w:t xml:space="preserve"> </w:t>
      </w:r>
    </w:p>
    <w:p w14:paraId="67ED1E23" w14:textId="77777777" w:rsidR="00A955C4" w:rsidRPr="0085317B" w:rsidRDefault="00A955C4" w:rsidP="00A955C4">
      <w:pPr>
        <w:pStyle w:val="Titlu3"/>
        <w:ind w:right="29"/>
        <w:jc w:val="center"/>
        <w:rPr>
          <w:rFonts w:cstheme="minorHAnsi"/>
          <w:b/>
          <w:bCs/>
          <w:sz w:val="22"/>
        </w:rPr>
      </w:pPr>
      <w:bookmarkStart w:id="609" w:name="_Toc159530754"/>
      <w:r w:rsidRPr="0085317B">
        <w:rPr>
          <w:rFonts w:cstheme="minorHAnsi"/>
          <w:b/>
          <w:bCs/>
          <w:sz w:val="22"/>
        </w:rPr>
        <w:t>Articolul 1</w:t>
      </w:r>
      <w:r>
        <w:rPr>
          <w:rFonts w:cstheme="minorHAnsi"/>
          <w:b/>
          <w:bCs/>
          <w:sz w:val="22"/>
        </w:rPr>
        <w:t>2</w:t>
      </w:r>
      <w:r w:rsidRPr="0085317B">
        <w:rPr>
          <w:rFonts w:cstheme="minorHAnsi"/>
          <w:b/>
          <w:bCs/>
          <w:sz w:val="22"/>
        </w:rPr>
        <w:t xml:space="preserve"> — Bunuri de Preluare</w:t>
      </w:r>
      <w:bookmarkEnd w:id="609"/>
    </w:p>
    <w:p w14:paraId="0EAA1363" w14:textId="77777777" w:rsidR="00A955C4" w:rsidRPr="0085317B" w:rsidRDefault="00A955C4" w:rsidP="00A955C4">
      <w:pPr>
        <w:jc w:val="both"/>
        <w:rPr>
          <w:rFonts w:cstheme="minorHAnsi"/>
        </w:rPr>
      </w:pPr>
    </w:p>
    <w:p w14:paraId="2DB686C5" w14:textId="77777777" w:rsidR="00A955C4" w:rsidRPr="0085317B" w:rsidRDefault="00A955C4" w:rsidP="00A955C4">
      <w:pPr>
        <w:jc w:val="both"/>
        <w:rPr>
          <w:rFonts w:cstheme="minorHAnsi"/>
        </w:rPr>
      </w:pPr>
      <w:r>
        <w:rPr>
          <w:rFonts w:cstheme="minorHAnsi"/>
        </w:rPr>
        <w:t>12.</w:t>
      </w:r>
      <w:r w:rsidRPr="0085317B">
        <w:rPr>
          <w:rFonts w:cstheme="minorHAnsi"/>
        </w:rPr>
        <w:t>1 Definiția Bunurilor de Preluare</w:t>
      </w:r>
    </w:p>
    <w:p w14:paraId="4E5D0A2F" w14:textId="77777777" w:rsidR="00A955C4" w:rsidRPr="0085317B" w:rsidRDefault="00A955C4" w:rsidP="00A955C4">
      <w:pPr>
        <w:jc w:val="both"/>
        <w:rPr>
          <w:rFonts w:cstheme="minorHAnsi"/>
        </w:rPr>
      </w:pPr>
      <w:r w:rsidRPr="0085317B">
        <w:rPr>
          <w:rFonts w:cstheme="minorHAnsi"/>
        </w:rPr>
        <w:t xml:space="preserve">Mijloacele fixe, bunurile imobile și mobile cumpărate sau construite de Operator având ca unic scop furnizarea Serviciilor, cu excepția celor menționate în </w:t>
      </w:r>
      <w:r w:rsidRPr="004115F2">
        <w:rPr>
          <w:rFonts w:cstheme="minorHAnsi"/>
        </w:rPr>
        <w:t xml:space="preserve">art. 8.2 </w:t>
      </w:r>
      <w:r w:rsidRPr="0085317B">
        <w:rPr>
          <w:rFonts w:cstheme="minorHAnsi"/>
        </w:rPr>
        <w:t>de mai sus, sunt Bunuri de Preluare, în sensul prezentului Contract de Delegare.</w:t>
      </w:r>
    </w:p>
    <w:p w14:paraId="625C8603" w14:textId="77777777" w:rsidR="00A955C4" w:rsidRPr="0085317B" w:rsidRDefault="00A955C4" w:rsidP="00A955C4">
      <w:pPr>
        <w:jc w:val="both"/>
        <w:rPr>
          <w:rFonts w:cstheme="minorHAnsi"/>
        </w:rPr>
      </w:pPr>
      <w:r w:rsidRPr="0085317B">
        <w:rPr>
          <w:rFonts w:cstheme="minorHAnsi"/>
        </w:rPr>
        <w:lastRenderedPageBreak/>
        <w:t xml:space="preserve">La </w:t>
      </w:r>
      <w:r>
        <w:rPr>
          <w:rFonts w:cstheme="minorHAnsi"/>
        </w:rPr>
        <w:t>încetarea</w:t>
      </w:r>
      <w:r w:rsidRPr="0085317B">
        <w:rPr>
          <w:rFonts w:cstheme="minorHAnsi"/>
        </w:rPr>
        <w:t xml:space="preserve"> prezentului Contract de Delegare, Bunurile de Preluare pot fi preluate de </w:t>
      </w:r>
      <w:r>
        <w:rPr>
          <w:rFonts w:cstheme="minorHAnsi"/>
        </w:rPr>
        <w:t>Autoritatea Delegantă</w:t>
      </w:r>
      <w:r w:rsidRPr="0085317B">
        <w:rPr>
          <w:rFonts w:cstheme="minorHAnsi"/>
        </w:rPr>
        <w:t xml:space="preserve">, dar numai din proprie inițiativă a acestuia, în schimbul indemnizării Operatorului în condițiile prevăzute de </w:t>
      </w:r>
      <w:r w:rsidRPr="004115F2">
        <w:rPr>
          <w:rFonts w:cstheme="minorHAnsi"/>
        </w:rPr>
        <w:t xml:space="preserve">art. 67 </w:t>
      </w:r>
      <w:r w:rsidRPr="0085317B">
        <w:rPr>
          <w:rFonts w:cstheme="minorHAnsi"/>
        </w:rPr>
        <w:t>de mai jos, iar Operatorul se angajează să returneze Autorității Delegante Bunurile de Preluare în schimbul indemnizației la cererea scrisă a Autorității Delegante.</w:t>
      </w:r>
    </w:p>
    <w:p w14:paraId="128E123C" w14:textId="4E823687" w:rsidR="00A955C4" w:rsidRPr="0085317B" w:rsidRDefault="00A955C4" w:rsidP="00A955C4">
      <w:pPr>
        <w:jc w:val="both"/>
        <w:rPr>
          <w:rFonts w:cstheme="minorHAnsi"/>
        </w:rPr>
      </w:pPr>
      <w:r w:rsidRPr="0085317B">
        <w:rPr>
          <w:rFonts w:cstheme="minorHAnsi"/>
        </w:rPr>
        <w:t>În situația rezilierii prezentului Contract de Delegare din culpa Autorității Delegante: ace</w:t>
      </w:r>
      <w:ins w:id="610" w:author="Radu Gabriel" w:date="2024-03-13T18:52:00Z" w16du:dateUtc="2024-03-13T16:52:00Z">
        <w:r w:rsidR="00E02AB8">
          <w:rPr>
            <w:rFonts w:cstheme="minorHAnsi"/>
          </w:rPr>
          <w:t>a</w:t>
        </w:r>
      </w:ins>
      <w:r w:rsidRPr="0085317B">
        <w:rPr>
          <w:rFonts w:cstheme="minorHAnsi"/>
        </w:rPr>
        <w:t>sta va fi obligat</w:t>
      </w:r>
      <w:ins w:id="611" w:author="Radu Gabriel" w:date="2024-03-13T18:52:00Z" w16du:dateUtc="2024-03-13T16:52:00Z">
        <w:r w:rsidR="00E02AB8">
          <w:rPr>
            <w:rFonts w:cstheme="minorHAnsi"/>
          </w:rPr>
          <w:t>ă</w:t>
        </w:r>
      </w:ins>
      <w:r w:rsidRPr="0085317B">
        <w:rPr>
          <w:rFonts w:cstheme="minorHAnsi"/>
        </w:rPr>
        <w:t xml:space="preserve"> să preia Bunurile de Preluare în schimbul unei indemnizații acordate Operatorului. </w:t>
      </w:r>
      <w:r w:rsidRPr="0085317B">
        <w:rPr>
          <w:rFonts w:ascii="Calibri" w:hAnsi="Calibri" w:cs="Arial"/>
          <w:color w:val="000000"/>
        </w:rPr>
        <w:t>Daca Părțile nu ajung la un acord în privința numiri expertului se va solicita sprijinul instanței de judecata competenta in soluționarea acestui litigiu.</w:t>
      </w:r>
    </w:p>
    <w:p w14:paraId="6F5E45E9" w14:textId="77777777" w:rsidR="00A955C4" w:rsidRPr="0085317B" w:rsidRDefault="00A955C4" w:rsidP="00A955C4">
      <w:pPr>
        <w:jc w:val="both"/>
        <w:rPr>
          <w:rFonts w:cstheme="minorHAnsi"/>
        </w:rPr>
      </w:pPr>
      <w:r>
        <w:rPr>
          <w:rFonts w:cstheme="minorHAnsi"/>
        </w:rPr>
        <w:t>12.</w:t>
      </w:r>
      <w:r w:rsidRPr="0085317B">
        <w:rPr>
          <w:rFonts w:cstheme="minorHAnsi"/>
        </w:rPr>
        <w:t>2 Identificarea Bunurilor de Preluare</w:t>
      </w:r>
    </w:p>
    <w:p w14:paraId="0EACEBBE" w14:textId="77777777" w:rsidR="00A955C4" w:rsidRPr="0085317B" w:rsidRDefault="00A955C4" w:rsidP="00A955C4">
      <w:pPr>
        <w:jc w:val="both"/>
        <w:rPr>
          <w:rFonts w:cstheme="minorHAnsi"/>
        </w:rPr>
      </w:pPr>
      <w:r w:rsidRPr="0085317B">
        <w:rPr>
          <w:rFonts w:cstheme="minorHAnsi"/>
        </w:rPr>
        <w:t xml:space="preserve">Bunurile de Preluare sunt în principal, fără a se limita la acestea, compuse din vehicule și mașini specializate, unelte, stocuri, aparatură și programe informatice specializate, fișiere și baze de date, precum și, dacă este cazul, clădiri folosite ca ateliere, birouri, laboratoare, depozite sau locuințe de serviciu ale Operatorului, construite pe terenurile Operatorului și altele decât cele identificate ca fiind Bunuri de Retur în </w:t>
      </w:r>
      <w:r w:rsidRPr="004115F2">
        <w:rPr>
          <w:rFonts w:cstheme="minorHAnsi"/>
        </w:rPr>
        <w:t xml:space="preserve">art. 8.2 </w:t>
      </w:r>
      <w:r w:rsidRPr="0085317B">
        <w:rPr>
          <w:rFonts w:cstheme="minorHAnsi"/>
        </w:rPr>
        <w:t>de mai sus.</w:t>
      </w:r>
    </w:p>
    <w:p w14:paraId="1ADC8150" w14:textId="77777777" w:rsidR="00A955C4" w:rsidRPr="0085317B" w:rsidRDefault="00A955C4" w:rsidP="00A955C4">
      <w:pPr>
        <w:jc w:val="both"/>
        <w:rPr>
          <w:rFonts w:cstheme="minorHAnsi"/>
        </w:rPr>
      </w:pPr>
    </w:p>
    <w:p w14:paraId="185990C3" w14:textId="77777777" w:rsidR="00A955C4" w:rsidRPr="0085317B" w:rsidRDefault="00A955C4" w:rsidP="00A955C4">
      <w:pPr>
        <w:pStyle w:val="Titlu3"/>
        <w:ind w:right="29"/>
        <w:jc w:val="center"/>
        <w:rPr>
          <w:rFonts w:cstheme="minorHAnsi"/>
          <w:b/>
          <w:bCs/>
          <w:sz w:val="22"/>
        </w:rPr>
      </w:pPr>
      <w:bookmarkStart w:id="612" w:name="_Toc159530755"/>
      <w:r w:rsidRPr="0085317B">
        <w:rPr>
          <w:rFonts w:cstheme="minorHAnsi"/>
          <w:b/>
          <w:bCs/>
          <w:sz w:val="22"/>
        </w:rPr>
        <w:t>Articolul 1</w:t>
      </w:r>
      <w:r>
        <w:rPr>
          <w:rFonts w:cstheme="minorHAnsi"/>
          <w:b/>
          <w:bCs/>
          <w:sz w:val="22"/>
        </w:rPr>
        <w:t>3</w:t>
      </w:r>
      <w:r w:rsidRPr="0085317B">
        <w:rPr>
          <w:rFonts w:cstheme="minorHAnsi"/>
          <w:b/>
          <w:bCs/>
          <w:sz w:val="22"/>
        </w:rPr>
        <w:t xml:space="preserve"> — Inventarul Bunurilor de Preluare</w:t>
      </w:r>
      <w:bookmarkEnd w:id="612"/>
    </w:p>
    <w:p w14:paraId="3F13533E" w14:textId="77777777" w:rsidR="00A955C4" w:rsidRPr="0085317B" w:rsidRDefault="00A955C4" w:rsidP="00A955C4">
      <w:pPr>
        <w:jc w:val="both"/>
        <w:rPr>
          <w:rFonts w:cstheme="minorHAnsi"/>
        </w:rPr>
      </w:pPr>
    </w:p>
    <w:p w14:paraId="636D5986" w14:textId="77777777" w:rsidR="00A955C4" w:rsidRPr="0085317B" w:rsidRDefault="00A955C4" w:rsidP="00A955C4">
      <w:pPr>
        <w:jc w:val="both"/>
        <w:rPr>
          <w:rFonts w:cstheme="minorHAnsi"/>
        </w:rPr>
      </w:pPr>
      <w:r>
        <w:rPr>
          <w:rFonts w:cstheme="minorHAnsi"/>
        </w:rPr>
        <w:t xml:space="preserve">13.1 </w:t>
      </w:r>
      <w:r w:rsidRPr="0085317B">
        <w:rPr>
          <w:rFonts w:cstheme="minorHAnsi"/>
        </w:rPr>
        <w:t>Operatorul va întocmi un inventar ce descrie Bunurile de Preluare existente.</w:t>
      </w:r>
    </w:p>
    <w:p w14:paraId="75104803" w14:textId="77777777" w:rsidR="00A955C4" w:rsidRPr="0085317B" w:rsidRDefault="00A955C4" w:rsidP="00A955C4">
      <w:pPr>
        <w:jc w:val="both"/>
        <w:rPr>
          <w:rFonts w:cstheme="minorHAnsi"/>
        </w:rPr>
      </w:pPr>
      <w:r>
        <w:rPr>
          <w:rFonts w:cstheme="minorHAnsi"/>
        </w:rPr>
        <w:t>13.</w:t>
      </w:r>
      <w:r w:rsidRPr="0085317B">
        <w:rPr>
          <w:rFonts w:cstheme="minorHAnsi"/>
        </w:rPr>
        <w:t>2 Inventarul Bunurilor de Preluare este pus în permanență la dispoziția Autorității Delegante, în format electronic, la solicitarea acesteia.</w:t>
      </w:r>
    </w:p>
    <w:p w14:paraId="0CA78F3B" w14:textId="77777777" w:rsidR="00A955C4" w:rsidRPr="0085317B" w:rsidRDefault="00A955C4" w:rsidP="00A955C4">
      <w:pPr>
        <w:rPr>
          <w:rFonts w:cstheme="minorHAnsi"/>
        </w:rPr>
      </w:pPr>
    </w:p>
    <w:p w14:paraId="132E92E4" w14:textId="77777777" w:rsidR="00A955C4" w:rsidRPr="0085317B" w:rsidRDefault="00A955C4" w:rsidP="00A955C4">
      <w:pPr>
        <w:pStyle w:val="Titlu3"/>
        <w:ind w:right="29"/>
        <w:jc w:val="center"/>
        <w:rPr>
          <w:rFonts w:cstheme="minorHAnsi"/>
          <w:b/>
          <w:bCs/>
          <w:sz w:val="22"/>
        </w:rPr>
      </w:pPr>
      <w:bookmarkStart w:id="613" w:name="_Toc159530756"/>
      <w:r w:rsidRPr="0085317B">
        <w:rPr>
          <w:rFonts w:cstheme="minorHAnsi"/>
          <w:b/>
          <w:bCs/>
          <w:sz w:val="22"/>
        </w:rPr>
        <w:t>Articolul 1</w:t>
      </w:r>
      <w:r>
        <w:rPr>
          <w:rFonts w:cstheme="minorHAnsi"/>
          <w:b/>
          <w:bCs/>
          <w:sz w:val="22"/>
        </w:rPr>
        <w:t>4</w:t>
      </w:r>
      <w:r w:rsidRPr="0085317B">
        <w:rPr>
          <w:rFonts w:cstheme="minorHAnsi"/>
          <w:b/>
          <w:bCs/>
          <w:sz w:val="22"/>
        </w:rPr>
        <w:t xml:space="preserve"> — Bunurile proprii</w:t>
      </w:r>
      <w:bookmarkEnd w:id="613"/>
    </w:p>
    <w:p w14:paraId="7CC6011A" w14:textId="77777777" w:rsidR="00A955C4" w:rsidRPr="0085317B" w:rsidRDefault="00A955C4" w:rsidP="00A955C4">
      <w:pPr>
        <w:jc w:val="both"/>
        <w:rPr>
          <w:rFonts w:cstheme="minorHAnsi"/>
        </w:rPr>
      </w:pPr>
    </w:p>
    <w:p w14:paraId="53253F33" w14:textId="77777777" w:rsidR="00A955C4" w:rsidRPr="0085317B" w:rsidRDefault="00A955C4" w:rsidP="00A955C4">
      <w:pPr>
        <w:jc w:val="both"/>
        <w:rPr>
          <w:rFonts w:cstheme="minorHAnsi"/>
        </w:rPr>
      </w:pPr>
      <w:r>
        <w:rPr>
          <w:rFonts w:cstheme="minorHAnsi"/>
        </w:rPr>
        <w:t>14.</w:t>
      </w:r>
      <w:r w:rsidRPr="0085317B">
        <w:rPr>
          <w:rFonts w:cstheme="minorHAnsi"/>
        </w:rPr>
        <w:t>1 Definiția Bunurilor Proprii</w:t>
      </w:r>
    </w:p>
    <w:p w14:paraId="56F67200" w14:textId="02856AFC" w:rsidR="00A955C4" w:rsidRPr="0085317B" w:rsidRDefault="00A955C4" w:rsidP="00A955C4">
      <w:pPr>
        <w:jc w:val="both"/>
        <w:rPr>
          <w:rFonts w:cstheme="minorHAnsi"/>
        </w:rPr>
      </w:pPr>
      <w:r w:rsidRPr="0085317B">
        <w:rPr>
          <w:rFonts w:cstheme="minorHAnsi"/>
        </w:rPr>
        <w:t>Celelalte Bunuri</w:t>
      </w:r>
      <w:del w:id="614" w:author="Radu Gabriel" w:date="2024-03-13T18:52:00Z" w16du:dateUtc="2024-03-13T16:52:00Z">
        <w:r w:rsidRPr="0085317B" w:rsidDel="00E02AB8">
          <w:rPr>
            <w:rFonts w:cstheme="minorHAnsi"/>
          </w:rPr>
          <w:delText>le</w:delText>
        </w:r>
      </w:del>
      <w:r w:rsidRPr="0085317B">
        <w:rPr>
          <w:rFonts w:cstheme="minorHAnsi"/>
        </w:rPr>
        <w:t xml:space="preserve"> decât cele prevăzute în </w:t>
      </w:r>
      <w:r w:rsidRPr="004115F2">
        <w:rPr>
          <w:rFonts w:cstheme="minorHAnsi"/>
        </w:rPr>
        <w:t xml:space="preserve">articolele 8 și 12 </w:t>
      </w:r>
      <w:r w:rsidRPr="0085317B">
        <w:rPr>
          <w:rFonts w:cstheme="minorHAnsi"/>
        </w:rPr>
        <w:t xml:space="preserve">de mai sus și care aparțin Operatorului, constituie Bunurile sale Proprii. Ele rămân în proprietatea sa la data </w:t>
      </w:r>
      <w:r>
        <w:rPr>
          <w:rFonts w:cstheme="minorHAnsi"/>
        </w:rPr>
        <w:t>încet</w:t>
      </w:r>
      <w:r w:rsidRPr="0085317B">
        <w:rPr>
          <w:rFonts w:cstheme="minorHAnsi"/>
        </w:rPr>
        <w:t>ării Contractului de Delegare, cu excepția cazului în care părțile convin altfel.</w:t>
      </w:r>
    </w:p>
    <w:p w14:paraId="4780481C" w14:textId="77777777" w:rsidR="00A955C4" w:rsidRPr="0085317B" w:rsidRDefault="00A955C4" w:rsidP="00A955C4">
      <w:pPr>
        <w:jc w:val="both"/>
        <w:rPr>
          <w:rFonts w:cstheme="minorHAnsi"/>
        </w:rPr>
      </w:pPr>
      <w:r>
        <w:rPr>
          <w:rFonts w:cstheme="minorHAnsi"/>
        </w:rPr>
        <w:t>14.</w:t>
      </w:r>
      <w:r w:rsidRPr="0085317B">
        <w:rPr>
          <w:rFonts w:cstheme="minorHAnsi"/>
        </w:rPr>
        <w:t>2 Identificarea Bunurilor Proprii</w:t>
      </w:r>
    </w:p>
    <w:p w14:paraId="1F5B3968" w14:textId="77777777" w:rsidR="00A955C4" w:rsidRPr="0085317B" w:rsidRDefault="00A955C4" w:rsidP="00A955C4">
      <w:pPr>
        <w:jc w:val="both"/>
        <w:rPr>
          <w:rFonts w:cstheme="minorHAnsi"/>
        </w:rPr>
      </w:pPr>
      <w:r w:rsidRPr="0085317B">
        <w:rPr>
          <w:rFonts w:cstheme="minorHAnsi"/>
        </w:rPr>
        <w:t xml:space="preserve">Bunurile Proprii sunt în principal, fără a se limita la acestea, compuse din anumite </w:t>
      </w:r>
      <w:r w:rsidRPr="0085317B">
        <w:rPr>
          <w:rFonts w:ascii="Calibri" w:hAnsi="Calibri" w:cs="Calibri"/>
        </w:rPr>
        <w:t>terenuri, anumite</w:t>
      </w:r>
      <w:r w:rsidRPr="0085317B">
        <w:rPr>
          <w:rFonts w:cstheme="minorHAnsi"/>
        </w:rPr>
        <w:t xml:space="preserve"> clădiri folosite ca birouri sau locuințe de serviciu, de care, datorită amplasării sau situației lor, nu este nevoie în mod esențial să rămână ca o parte integrantă a furnizării Serviciilor la încetarea Contractului de Delegare și, dacă este cazul, din vehicule cu motor ne-specializate, echipament și mobilă de birou și programe informatice ne-specializate.</w:t>
      </w:r>
    </w:p>
    <w:p w14:paraId="09B61F74" w14:textId="77777777" w:rsidR="00A955C4" w:rsidRPr="0085317B" w:rsidRDefault="00A955C4" w:rsidP="00A955C4">
      <w:pPr>
        <w:jc w:val="center"/>
        <w:rPr>
          <w:rFonts w:cstheme="minorHAnsi"/>
          <w:b/>
        </w:rPr>
      </w:pPr>
    </w:p>
    <w:p w14:paraId="2AE1625C" w14:textId="77777777" w:rsidR="00A955C4" w:rsidRPr="0085317B" w:rsidRDefault="00A955C4" w:rsidP="00A955C4">
      <w:pPr>
        <w:pStyle w:val="Titlu3"/>
        <w:ind w:right="29"/>
        <w:jc w:val="center"/>
        <w:rPr>
          <w:rFonts w:cstheme="minorHAnsi"/>
          <w:b/>
          <w:bCs/>
          <w:sz w:val="22"/>
        </w:rPr>
      </w:pPr>
      <w:bookmarkStart w:id="615" w:name="_Toc159530757"/>
      <w:r w:rsidRPr="0085317B">
        <w:rPr>
          <w:rFonts w:cstheme="minorHAnsi"/>
          <w:b/>
          <w:bCs/>
          <w:sz w:val="22"/>
        </w:rPr>
        <w:t>Articolul 1</w:t>
      </w:r>
      <w:r>
        <w:rPr>
          <w:rFonts w:cstheme="minorHAnsi"/>
          <w:b/>
          <w:bCs/>
          <w:sz w:val="22"/>
        </w:rPr>
        <w:t>5</w:t>
      </w:r>
      <w:r w:rsidRPr="0085317B">
        <w:rPr>
          <w:rFonts w:cstheme="minorHAnsi"/>
          <w:b/>
          <w:bCs/>
          <w:sz w:val="22"/>
        </w:rPr>
        <w:t xml:space="preserve"> — Sistemul Bunurilor de Preluare si a Bunurilor Proprii</w:t>
      </w:r>
      <w:bookmarkEnd w:id="615"/>
    </w:p>
    <w:p w14:paraId="23872643" w14:textId="77777777" w:rsidR="00A955C4" w:rsidRPr="0085317B" w:rsidRDefault="00A955C4" w:rsidP="00A955C4">
      <w:pPr>
        <w:jc w:val="both"/>
        <w:rPr>
          <w:rFonts w:cstheme="minorHAnsi"/>
        </w:rPr>
      </w:pPr>
    </w:p>
    <w:p w14:paraId="12D38CB8" w14:textId="77777777" w:rsidR="00A955C4" w:rsidRPr="0085317B" w:rsidRDefault="00A955C4" w:rsidP="00A955C4">
      <w:pPr>
        <w:tabs>
          <w:tab w:val="left" w:pos="240"/>
        </w:tabs>
        <w:spacing w:after="0" w:line="240" w:lineRule="auto"/>
        <w:jc w:val="both"/>
        <w:rPr>
          <w:rFonts w:ascii="Calibri" w:hAnsi="Calibri" w:cs="Calibri"/>
        </w:rPr>
      </w:pPr>
      <w:r>
        <w:rPr>
          <w:rFonts w:cstheme="minorHAnsi"/>
        </w:rPr>
        <w:t>15.</w:t>
      </w:r>
      <w:r w:rsidRPr="0085317B">
        <w:rPr>
          <w:rFonts w:cstheme="minorHAnsi"/>
        </w:rPr>
        <w:t xml:space="preserve">1 Bunurile de Preluare și Bunurile Proprii sunt și rămân în proprietatea Operatorului, </w:t>
      </w:r>
      <w:r w:rsidRPr="0085317B">
        <w:rPr>
          <w:rFonts w:ascii="Calibri" w:hAnsi="Calibri" w:cs="Arial"/>
          <w:color w:val="000000"/>
        </w:rPr>
        <w:t>in condițiile prevăzute in contractul de delegare</w:t>
      </w:r>
      <w:r w:rsidRPr="0085317B">
        <w:rPr>
          <w:rFonts w:ascii="Calibri" w:hAnsi="Calibri" w:cs="Calibri"/>
        </w:rPr>
        <w:t>.</w:t>
      </w:r>
    </w:p>
    <w:p w14:paraId="58CA210B" w14:textId="77777777" w:rsidR="00A955C4" w:rsidRPr="0085317B" w:rsidRDefault="00A955C4" w:rsidP="00A955C4">
      <w:pPr>
        <w:jc w:val="both"/>
        <w:rPr>
          <w:rFonts w:cstheme="minorHAnsi"/>
        </w:rPr>
      </w:pPr>
      <w:r>
        <w:rPr>
          <w:rFonts w:cstheme="minorHAnsi"/>
        </w:rPr>
        <w:t>15.</w:t>
      </w:r>
      <w:r w:rsidRPr="0085317B">
        <w:rPr>
          <w:rFonts w:cstheme="minorHAnsi"/>
        </w:rPr>
        <w:t>2</w:t>
      </w:r>
      <w:r>
        <w:rPr>
          <w:rFonts w:cstheme="minorHAnsi"/>
        </w:rPr>
        <w:t xml:space="preserve"> </w:t>
      </w:r>
      <w:r w:rsidRPr="0085317B">
        <w:rPr>
          <w:rFonts w:cstheme="minorHAnsi"/>
        </w:rPr>
        <w:t>Operatorul nu poate înstrăina Bunurile de Preluare și nu le poate ipoteca fără aprobarea expresă prealabilă a Autorității Delegante.</w:t>
      </w:r>
    </w:p>
    <w:p w14:paraId="5D6297A8" w14:textId="77777777" w:rsidR="00A955C4" w:rsidRPr="0085317B" w:rsidRDefault="00A955C4" w:rsidP="00A955C4">
      <w:pPr>
        <w:jc w:val="both"/>
        <w:rPr>
          <w:rFonts w:cstheme="minorHAnsi"/>
        </w:rPr>
      </w:pPr>
      <w:r>
        <w:rPr>
          <w:rFonts w:cstheme="minorHAnsi"/>
        </w:rPr>
        <w:lastRenderedPageBreak/>
        <w:t>15.</w:t>
      </w:r>
      <w:r w:rsidRPr="0085317B">
        <w:rPr>
          <w:rFonts w:cstheme="minorHAnsi"/>
        </w:rPr>
        <w:t>3</w:t>
      </w:r>
      <w:r>
        <w:rPr>
          <w:rFonts w:cstheme="minorHAnsi"/>
        </w:rPr>
        <w:t xml:space="preserve"> </w:t>
      </w:r>
      <w:r w:rsidRPr="0085317B">
        <w:rPr>
          <w:rFonts w:cstheme="minorHAnsi"/>
        </w:rPr>
        <w:t>Operatorul poate cumpăra sau înstrăina oricând Bunurile sale Proprii, însă doar dacă acest lucru nu are un efect negativ asupra furnizării corespunzătoare a Serviciilor.</w:t>
      </w:r>
    </w:p>
    <w:p w14:paraId="2A61011E" w14:textId="77777777" w:rsidR="00A955C4" w:rsidRDefault="00A955C4" w:rsidP="00A955C4">
      <w:pPr>
        <w:jc w:val="both"/>
        <w:rPr>
          <w:rFonts w:cstheme="minorHAnsi"/>
        </w:rPr>
      </w:pPr>
      <w:r>
        <w:rPr>
          <w:rFonts w:cstheme="minorHAnsi"/>
        </w:rPr>
        <w:t>15.</w:t>
      </w:r>
      <w:r w:rsidRPr="0085317B">
        <w:rPr>
          <w:rFonts w:cstheme="minorHAnsi"/>
        </w:rPr>
        <w:t>4</w:t>
      </w:r>
      <w:r>
        <w:rPr>
          <w:rFonts w:cstheme="minorHAnsi"/>
        </w:rPr>
        <w:t xml:space="preserve"> </w:t>
      </w:r>
      <w:r w:rsidRPr="0085317B">
        <w:rPr>
          <w:rFonts w:cstheme="minorHAnsi"/>
        </w:rPr>
        <w:t xml:space="preserve">Operatorul poate folosi Bunurile sale Proprii și, cu condiția autorizării de partea Autorității Delegante, conform </w:t>
      </w:r>
      <w:r w:rsidRPr="00D26F7F">
        <w:rPr>
          <w:rFonts w:cstheme="minorHAnsi"/>
        </w:rPr>
        <w:t>art. 67.1</w:t>
      </w:r>
      <w:r w:rsidRPr="0085317B">
        <w:rPr>
          <w:rFonts w:cstheme="minorHAnsi"/>
        </w:rPr>
        <w:t>, anumite Bunuri de Preluare, în vederea furnizării altor servicii decât Serviciile.</w:t>
      </w:r>
    </w:p>
    <w:p w14:paraId="6674A3C1" w14:textId="77777777" w:rsidR="00A955C4" w:rsidRPr="0085317B" w:rsidRDefault="00A955C4" w:rsidP="00A955C4">
      <w:pPr>
        <w:jc w:val="both"/>
        <w:rPr>
          <w:rFonts w:cstheme="minorHAnsi"/>
        </w:rPr>
      </w:pPr>
    </w:p>
    <w:p w14:paraId="23BB045F" w14:textId="77777777" w:rsidR="00A955C4" w:rsidRDefault="00A955C4" w:rsidP="00A955C4">
      <w:pPr>
        <w:pStyle w:val="Titlu3"/>
        <w:ind w:right="29"/>
        <w:jc w:val="center"/>
        <w:rPr>
          <w:rFonts w:cstheme="minorHAnsi"/>
          <w:b/>
          <w:bCs/>
          <w:sz w:val="22"/>
        </w:rPr>
      </w:pPr>
      <w:bookmarkStart w:id="616" w:name="_Toc476136715"/>
      <w:bookmarkStart w:id="617" w:name="_Toc38633033"/>
      <w:bookmarkStart w:id="618" w:name="_Toc159530758"/>
      <w:r w:rsidRPr="001053A0">
        <w:rPr>
          <w:rFonts w:cstheme="minorHAnsi"/>
          <w:b/>
          <w:bCs/>
          <w:sz w:val="22"/>
        </w:rPr>
        <w:t>Articolul 1</w:t>
      </w:r>
      <w:r>
        <w:rPr>
          <w:rFonts w:cstheme="minorHAnsi"/>
          <w:b/>
          <w:bCs/>
          <w:sz w:val="22"/>
        </w:rPr>
        <w:t>6</w:t>
      </w:r>
      <w:r w:rsidRPr="001053A0">
        <w:rPr>
          <w:rFonts w:cstheme="minorHAnsi"/>
          <w:b/>
          <w:bCs/>
          <w:sz w:val="22"/>
        </w:rPr>
        <w:t xml:space="preserve"> – Sisteme de utilități publice realizate in comun</w:t>
      </w:r>
      <w:bookmarkEnd w:id="616"/>
      <w:bookmarkEnd w:id="617"/>
      <w:bookmarkEnd w:id="618"/>
    </w:p>
    <w:p w14:paraId="58A38182" w14:textId="77777777" w:rsidR="00A955C4" w:rsidRPr="001053A0" w:rsidRDefault="00A955C4" w:rsidP="00A955C4"/>
    <w:p w14:paraId="13AC3FA1" w14:textId="77777777" w:rsidR="00A955C4" w:rsidRPr="00B638C9" w:rsidRDefault="00A955C4" w:rsidP="00A955C4">
      <w:pPr>
        <w:spacing w:after="120" w:line="240" w:lineRule="auto"/>
        <w:jc w:val="both"/>
        <w:rPr>
          <w:rFonts w:ascii="Calibri" w:hAnsi="Calibri" w:cs="Arial"/>
          <w:color w:val="000000"/>
        </w:rPr>
      </w:pPr>
      <w:r>
        <w:rPr>
          <w:rFonts w:ascii="Calibri" w:hAnsi="Calibri" w:cs="Arial"/>
          <w:color w:val="000000"/>
        </w:rPr>
        <w:t xml:space="preserve">16.1 </w:t>
      </w:r>
      <w:r w:rsidRPr="00B638C9">
        <w:rPr>
          <w:rFonts w:ascii="Calibri" w:hAnsi="Calibri" w:cs="Arial"/>
          <w:color w:val="000000"/>
        </w:rPr>
        <w:t>Sistemele de utilități publice sau părțile componente ale acestora, realizate in comun prin programe de investiții noi realizate in cadrul asociației de dezvoltare intercomunitara cu obiect de activitate serviciile de utilități publice, aparțin proprietății publice a unităților administrativ-teritoriale membre si se înregistrează in patrimoniul acestora conform prevederilor Legii nr. 213/1998 privind bunurile proprietate publica, cu modificările si completările ulterioare, pe baza următoarelor criterii:</w:t>
      </w:r>
    </w:p>
    <w:p w14:paraId="5211D070" w14:textId="77777777" w:rsidR="00A955C4" w:rsidRPr="0085317B" w:rsidRDefault="00A955C4" w:rsidP="00A955C4">
      <w:pPr>
        <w:numPr>
          <w:ilvl w:val="0"/>
          <w:numId w:val="26"/>
        </w:numPr>
        <w:spacing w:after="120" w:line="240" w:lineRule="auto"/>
        <w:ind w:left="720"/>
        <w:jc w:val="both"/>
        <w:rPr>
          <w:rFonts w:ascii="Calibri" w:hAnsi="Calibri" w:cs="Arial"/>
          <w:color w:val="000000"/>
        </w:rPr>
      </w:pPr>
      <w:r w:rsidRPr="0085317B">
        <w:rPr>
          <w:rFonts w:ascii="Calibri" w:hAnsi="Calibri" w:cs="Arial"/>
          <w:color w:val="000000"/>
        </w:rPr>
        <w:t>bunurile situate exclusiv pe raza unei singure unități administrativ-teritoriale, pe care o si deservesc, aparțin domeniului public al acesteia;</w:t>
      </w:r>
    </w:p>
    <w:p w14:paraId="1076476F" w14:textId="2916FCB0" w:rsidR="00A955C4" w:rsidRPr="0085317B" w:rsidRDefault="00A955C4" w:rsidP="00A955C4">
      <w:pPr>
        <w:numPr>
          <w:ilvl w:val="0"/>
          <w:numId w:val="26"/>
        </w:numPr>
        <w:spacing w:after="120" w:line="240" w:lineRule="auto"/>
        <w:ind w:left="720"/>
        <w:jc w:val="both"/>
        <w:rPr>
          <w:rFonts w:ascii="Calibri" w:hAnsi="Calibri" w:cs="Arial"/>
          <w:color w:val="000000"/>
        </w:rPr>
      </w:pPr>
      <w:r w:rsidRPr="00E02AB8">
        <w:rPr>
          <w:rFonts w:ascii="Calibri" w:hAnsi="Calibri" w:cs="Arial"/>
          <w:color w:val="FF0000"/>
          <w:rPrChange w:id="619" w:author="Radu Gabriel" w:date="2024-03-13T18:54:00Z" w16du:dateUtc="2024-03-13T16:54:00Z">
            <w:rPr>
              <w:rFonts w:ascii="Calibri" w:hAnsi="Calibri" w:cs="Arial"/>
              <w:color w:val="000000"/>
            </w:rPr>
          </w:rPrChange>
        </w:rPr>
        <w:t>bunurile situate pe raza mai multor unități administrativ-teritoriale si/sau care deservesc mai multe unități administrativ-teritoriale aparțin domeniului public al județului, daca toate unitățile administrativ-teritoriale implicate sunt situate in același județ si județul este membru al asociației</w:t>
      </w:r>
      <w:ins w:id="620" w:author="Radu Gabriel" w:date="2024-03-13T18:53:00Z" w16du:dateUtc="2024-03-13T16:53:00Z">
        <w:r w:rsidR="00E02AB8" w:rsidRPr="00E02AB8">
          <w:rPr>
            <w:rFonts w:ascii="Calibri" w:hAnsi="Calibri" w:cs="Arial"/>
            <w:color w:val="FF0000"/>
            <w:rPrChange w:id="621" w:author="Radu Gabriel" w:date="2024-03-13T18:54:00Z" w16du:dateUtc="2024-03-13T16:54:00Z">
              <w:rPr>
                <w:rFonts w:ascii="Calibri" w:hAnsi="Calibri" w:cs="Arial"/>
                <w:color w:val="000000"/>
              </w:rPr>
            </w:rPrChange>
          </w:rPr>
          <w:t>, după caz</w:t>
        </w:r>
      </w:ins>
      <w:r w:rsidRPr="0085317B">
        <w:rPr>
          <w:rFonts w:ascii="Calibri" w:hAnsi="Calibri" w:cs="Arial"/>
          <w:color w:val="000000"/>
        </w:rPr>
        <w:t>;</w:t>
      </w:r>
    </w:p>
    <w:p w14:paraId="249F32A3" w14:textId="77777777" w:rsidR="00A955C4" w:rsidRPr="0085317B" w:rsidRDefault="00A955C4" w:rsidP="00A955C4">
      <w:pPr>
        <w:numPr>
          <w:ilvl w:val="0"/>
          <w:numId w:val="26"/>
        </w:numPr>
        <w:spacing w:after="120" w:line="240" w:lineRule="auto"/>
        <w:ind w:left="720"/>
        <w:jc w:val="both"/>
        <w:rPr>
          <w:rFonts w:ascii="Calibri" w:hAnsi="Calibri" w:cs="Arial"/>
          <w:b/>
          <w:bCs/>
          <w:color w:val="000000"/>
          <w:lang w:eastAsia="ro-RO"/>
        </w:rPr>
      </w:pPr>
      <w:r w:rsidRPr="0085317B">
        <w:rPr>
          <w:rFonts w:ascii="Calibri" w:hAnsi="Calibri" w:cs="Arial"/>
          <w:color w:val="000000"/>
        </w:rPr>
        <w:t>pentru bunurile situate pe raza mai multor unități administrativ-teritoriale si/sau care deservesc mai multe unități administrativ-teritoriale, apartenenta acestora se stabilește de către adunarea generala a asociației si este prevăzută in contractul de delegare a gestiunii, daca aceste unități administrativ-teritoriale sunt situate in județe diferite sau daca județul nu este membru.</w:t>
      </w:r>
      <w:r w:rsidRPr="0085317B">
        <w:rPr>
          <w:rFonts w:ascii="Calibri" w:hAnsi="Calibri" w:cs="Arial"/>
          <w:b/>
          <w:bCs/>
          <w:color w:val="000000"/>
          <w:lang w:eastAsia="ro-RO"/>
        </w:rPr>
        <w:t>   </w:t>
      </w:r>
    </w:p>
    <w:p w14:paraId="0A664B5E" w14:textId="77777777" w:rsidR="00A955C4" w:rsidRPr="00B638C9" w:rsidRDefault="00A955C4" w:rsidP="00A955C4">
      <w:pPr>
        <w:spacing w:after="120" w:line="240" w:lineRule="auto"/>
        <w:jc w:val="both"/>
        <w:rPr>
          <w:rFonts w:ascii="Calibri" w:hAnsi="Calibri" w:cs="Arial"/>
          <w:color w:val="000000"/>
        </w:rPr>
      </w:pPr>
      <w:r>
        <w:rPr>
          <w:rFonts w:ascii="Calibri" w:hAnsi="Calibri" w:cs="Arial"/>
          <w:color w:val="000000"/>
        </w:rPr>
        <w:t xml:space="preserve">16.2 </w:t>
      </w:r>
      <w:r w:rsidRPr="00B638C9">
        <w:rPr>
          <w:rFonts w:ascii="Calibri" w:hAnsi="Calibri" w:cs="Arial"/>
          <w:color w:val="000000"/>
        </w:rPr>
        <w:t xml:space="preserve">In aplicarea criteriilor prevăzute la </w:t>
      </w:r>
      <w:r w:rsidRPr="00584287">
        <w:rPr>
          <w:rFonts w:ascii="Calibri" w:hAnsi="Calibri" w:cs="Arial"/>
          <w:color w:val="000000"/>
        </w:rPr>
        <w:t xml:space="preserve">art.16.1 </w:t>
      </w:r>
      <w:r w:rsidRPr="00B638C9">
        <w:rPr>
          <w:rFonts w:ascii="Calibri" w:hAnsi="Calibri" w:cs="Arial"/>
          <w:color w:val="000000"/>
        </w:rPr>
        <w:t>se va tine cont si de prevederile specifice din statutul ADI precum si de următoarele condiții specifice:</w:t>
      </w:r>
    </w:p>
    <w:p w14:paraId="116618D0" w14:textId="77777777" w:rsidR="00A955C4" w:rsidRPr="0085317B" w:rsidRDefault="00A955C4" w:rsidP="00A955C4">
      <w:pPr>
        <w:numPr>
          <w:ilvl w:val="0"/>
          <w:numId w:val="27"/>
        </w:numPr>
        <w:spacing w:after="120" w:line="240" w:lineRule="auto"/>
        <w:ind w:left="720"/>
        <w:jc w:val="both"/>
        <w:rPr>
          <w:rFonts w:ascii="Calibri" w:hAnsi="Calibri" w:cs="Arial"/>
          <w:color w:val="000000"/>
        </w:rPr>
      </w:pPr>
      <w:r w:rsidRPr="0085317B">
        <w:rPr>
          <w:rFonts w:ascii="Calibri" w:hAnsi="Calibri" w:cs="Arial"/>
          <w:color w:val="000000"/>
        </w:rPr>
        <w:t>Daca programele de investiții vizează reabilitarea, extinderea si modernizarea sistemelor de apa si de canalizare existente, atunci acele noi investiții vor aparține in continuare unităților administrativ-teritoriale care a deținut  anterior acele sisteme.</w:t>
      </w:r>
    </w:p>
    <w:p w14:paraId="14D297DE" w14:textId="77777777" w:rsidR="00A955C4" w:rsidRPr="0085317B" w:rsidRDefault="00A955C4" w:rsidP="00A955C4">
      <w:pPr>
        <w:numPr>
          <w:ilvl w:val="0"/>
          <w:numId w:val="27"/>
        </w:numPr>
        <w:spacing w:after="120" w:line="240" w:lineRule="auto"/>
        <w:ind w:left="720"/>
        <w:jc w:val="both"/>
        <w:rPr>
          <w:rFonts w:ascii="Calibri" w:hAnsi="Calibri" w:cs="Arial"/>
          <w:color w:val="000000"/>
        </w:rPr>
      </w:pPr>
      <w:r w:rsidRPr="0085317B">
        <w:rPr>
          <w:rFonts w:ascii="Calibri" w:hAnsi="Calibri" w:cs="Arial"/>
          <w:color w:val="000000"/>
        </w:rPr>
        <w:t>Daca investițiile vizează realizarea de noi sisteme, de natura domeniului public al județului, si acestea au fost realizate cu sprijinul financiar al unităților administrativ-teritoriale pe raza cărora se afla acele bunuri, județul este obligat sa despăgubească unitățile administrativ-teritoriale cu sumele alocate investiției, inclusiv dobânzi si alte sume conexe investiției. In cazul in care Județul nu este de acord cu despăgubirea unităților administrativ-teritoriale conform celor menționate anterior, atunci bunurile vor reveni in proprietatea unităților administrativ-teritoriale respective. Împărțirea acestor bunurilor intre unitățile administrativ teritoriale se stabilește de către adunarea generala a asociației.</w:t>
      </w:r>
    </w:p>
    <w:p w14:paraId="6E18CAE1" w14:textId="77777777" w:rsidR="00A955C4" w:rsidRPr="0085317B" w:rsidRDefault="00A955C4" w:rsidP="00A955C4">
      <w:pPr>
        <w:numPr>
          <w:ilvl w:val="0"/>
          <w:numId w:val="27"/>
        </w:numPr>
        <w:spacing w:after="120" w:line="240" w:lineRule="auto"/>
        <w:ind w:left="720"/>
        <w:jc w:val="both"/>
        <w:rPr>
          <w:rFonts w:ascii="Calibri" w:hAnsi="Calibri" w:cs="Arial"/>
          <w:color w:val="000000"/>
        </w:rPr>
      </w:pPr>
      <w:r w:rsidRPr="0085317B">
        <w:rPr>
          <w:rFonts w:ascii="Calibri" w:hAnsi="Calibri" w:cs="Arial"/>
          <w:color w:val="000000"/>
        </w:rPr>
        <w:t>Stațiile de epurare aparțin unităților administrativ teritoriale pe raza cărora au fost realizate investițiile respective. In cazul in care stațiile de epurare sunt realizate pe raza mai multor unități administrativ teritoriale si/sau care deservesc mai multe unități administrativ-teritoriale, apartenenta acestora se stabilește de către adunarea generala a asociației.</w:t>
      </w:r>
    </w:p>
    <w:p w14:paraId="482C1286" w14:textId="77777777" w:rsidR="00A955C4" w:rsidRPr="0085317B" w:rsidRDefault="00A955C4" w:rsidP="00A955C4">
      <w:pPr>
        <w:numPr>
          <w:ilvl w:val="0"/>
          <w:numId w:val="27"/>
        </w:numPr>
        <w:spacing w:after="120" w:line="240" w:lineRule="auto"/>
        <w:ind w:left="720"/>
        <w:jc w:val="both"/>
        <w:rPr>
          <w:rFonts w:ascii="Calibri" w:hAnsi="Calibri" w:cs="Arial"/>
          <w:color w:val="000000"/>
        </w:rPr>
      </w:pPr>
      <w:r w:rsidRPr="0085317B">
        <w:rPr>
          <w:rFonts w:ascii="Calibri" w:hAnsi="Calibri" w:cs="Arial"/>
          <w:color w:val="000000"/>
        </w:rPr>
        <w:t>In cazul in care captările de apa, stațiile de pompare, rezervoarele de înmagazinare (apa), respectiv rețelele de canalizare, stațiile de pompare, colectoarele de evaluare spre emisar, depozitele de nămol deshidratat sunt realizate pe raza mai multor unități administrativ teritoriale si/sau care deservesc mai multe unități administrativ-teritoriale, apartenenta acestora se stabilește de către adunarea generala a asociației.</w:t>
      </w:r>
    </w:p>
    <w:p w14:paraId="5DCF7106" w14:textId="77777777" w:rsidR="00A955C4" w:rsidRPr="0085317B" w:rsidRDefault="00A955C4" w:rsidP="00A955C4">
      <w:pPr>
        <w:pStyle w:val="Corptext"/>
        <w:jc w:val="both"/>
        <w:rPr>
          <w:lang w:eastAsia="zh-CN"/>
        </w:rPr>
      </w:pPr>
      <w:r w:rsidRPr="0085317B">
        <w:rPr>
          <w:rFonts w:ascii="Calibri" w:hAnsi="Calibri" w:cs="Arial"/>
          <w:color w:val="000000"/>
          <w:sz w:val="22"/>
          <w:szCs w:val="22"/>
        </w:rPr>
        <w:lastRenderedPageBreak/>
        <w:t>Atunci când apartenenta bunurilor realizate prin programe de investiții noi se stabilește de către adunarea generala a asociației, deciziile acesteia trebuie sa fie fundamentate pe criterii tehnice, economice si de administrare.</w:t>
      </w:r>
    </w:p>
    <w:p w14:paraId="2FD1948B" w14:textId="5B9D81EF" w:rsidR="00A955C4" w:rsidRDefault="00A955C4">
      <w:pPr>
        <w:rPr>
          <w:rFonts w:cstheme="minorHAnsi"/>
        </w:rPr>
      </w:pPr>
      <w:r>
        <w:rPr>
          <w:rFonts w:cstheme="minorHAnsi"/>
        </w:rPr>
        <w:br w:type="page"/>
      </w:r>
    </w:p>
    <w:p w14:paraId="1A6E013C" w14:textId="77777777" w:rsidR="00A955C4" w:rsidRPr="0085317B" w:rsidRDefault="00A955C4">
      <w:pPr>
        <w:pStyle w:val="Titlu2"/>
        <w:spacing w:before="40" w:after="0"/>
        <w:jc w:val="center"/>
        <w:rPr>
          <w:rFonts w:asciiTheme="minorHAnsi" w:hAnsiTheme="minorHAnsi" w:cstheme="minorHAnsi"/>
          <w:b/>
          <w:bCs/>
          <w:color w:val="auto"/>
          <w:szCs w:val="24"/>
        </w:rPr>
        <w:pPrChange w:id="622" w:author="Radu Gabriel" w:date="2024-03-14T09:27:00Z" w16du:dateUtc="2024-03-14T07:27:00Z">
          <w:pPr>
            <w:pStyle w:val="Titlu2"/>
            <w:spacing w:before="40" w:after="0"/>
          </w:pPr>
        </w:pPrChange>
      </w:pPr>
      <w:bookmarkStart w:id="623" w:name="_Toc159530759"/>
      <w:r w:rsidRPr="0085317B">
        <w:rPr>
          <w:rFonts w:asciiTheme="minorHAnsi" w:hAnsiTheme="minorHAnsi" w:cstheme="minorHAnsi"/>
          <w:b/>
          <w:bCs/>
          <w:color w:val="auto"/>
          <w:szCs w:val="24"/>
        </w:rPr>
        <w:lastRenderedPageBreak/>
        <w:t>CAPITOLUL III - PARTILE CONTRACTANTE</w:t>
      </w:r>
      <w:bookmarkEnd w:id="623"/>
    </w:p>
    <w:p w14:paraId="09322A00" w14:textId="77777777" w:rsidR="00A955C4" w:rsidRPr="0085317B" w:rsidRDefault="00A955C4" w:rsidP="00A955C4">
      <w:pPr>
        <w:jc w:val="center"/>
        <w:rPr>
          <w:rFonts w:cstheme="minorHAnsi"/>
          <w:b/>
        </w:rPr>
      </w:pPr>
    </w:p>
    <w:p w14:paraId="6481F540" w14:textId="77777777" w:rsidR="00A955C4" w:rsidRPr="0085317B" w:rsidRDefault="00A955C4">
      <w:pPr>
        <w:pStyle w:val="Titlu2"/>
        <w:spacing w:before="40" w:after="0"/>
        <w:jc w:val="center"/>
        <w:rPr>
          <w:rFonts w:asciiTheme="minorHAnsi" w:hAnsiTheme="minorHAnsi" w:cstheme="minorHAnsi"/>
          <w:b/>
          <w:bCs/>
          <w:color w:val="auto"/>
          <w:szCs w:val="24"/>
        </w:rPr>
        <w:pPrChange w:id="624" w:author="Radu Gabriel" w:date="2024-03-14T09:27:00Z" w16du:dateUtc="2024-03-14T07:27:00Z">
          <w:pPr>
            <w:pStyle w:val="Titlu2"/>
            <w:spacing w:before="40" w:after="0"/>
          </w:pPr>
        </w:pPrChange>
      </w:pPr>
      <w:bookmarkStart w:id="625" w:name="_Toc159530760"/>
      <w:r w:rsidRPr="0085317B">
        <w:rPr>
          <w:rFonts w:asciiTheme="minorHAnsi" w:hAnsiTheme="minorHAnsi" w:cstheme="minorHAnsi"/>
          <w:b/>
          <w:bCs/>
          <w:color w:val="auto"/>
          <w:szCs w:val="24"/>
        </w:rPr>
        <w:t>Secțiunea I — Drepturile și Obligațiile Autorității Delegante</w:t>
      </w:r>
      <w:bookmarkEnd w:id="625"/>
    </w:p>
    <w:p w14:paraId="68AA7B61" w14:textId="77777777" w:rsidR="00A955C4" w:rsidRPr="0085317B" w:rsidRDefault="00A955C4" w:rsidP="00A955C4">
      <w:pPr>
        <w:jc w:val="center"/>
        <w:rPr>
          <w:rFonts w:cstheme="minorHAnsi"/>
          <w:b/>
        </w:rPr>
      </w:pPr>
    </w:p>
    <w:p w14:paraId="6F4C1DFD" w14:textId="77777777" w:rsidR="00A955C4" w:rsidRPr="0085317B" w:rsidRDefault="00A955C4" w:rsidP="00A955C4">
      <w:pPr>
        <w:pStyle w:val="Titlu3"/>
        <w:ind w:right="29"/>
        <w:jc w:val="center"/>
        <w:rPr>
          <w:rFonts w:cstheme="minorHAnsi"/>
          <w:b/>
          <w:bCs/>
          <w:sz w:val="22"/>
        </w:rPr>
      </w:pPr>
      <w:bookmarkStart w:id="626" w:name="_Toc159530761"/>
      <w:r w:rsidRPr="0085317B">
        <w:rPr>
          <w:rFonts w:cstheme="minorHAnsi"/>
          <w:b/>
          <w:bCs/>
          <w:sz w:val="22"/>
        </w:rPr>
        <w:t>Articolul 1</w:t>
      </w:r>
      <w:r>
        <w:rPr>
          <w:rFonts w:cstheme="minorHAnsi"/>
          <w:b/>
          <w:bCs/>
          <w:sz w:val="22"/>
        </w:rPr>
        <w:t>7</w:t>
      </w:r>
      <w:r w:rsidRPr="0085317B">
        <w:rPr>
          <w:rFonts w:cstheme="minorHAnsi"/>
          <w:b/>
          <w:bCs/>
          <w:sz w:val="22"/>
        </w:rPr>
        <w:t xml:space="preserve"> — Drepturile Autorității Delegante</w:t>
      </w:r>
      <w:bookmarkEnd w:id="626"/>
    </w:p>
    <w:p w14:paraId="56276660" w14:textId="77777777" w:rsidR="00A955C4" w:rsidRPr="0085317B" w:rsidRDefault="00A955C4" w:rsidP="00A955C4">
      <w:pPr>
        <w:jc w:val="both"/>
        <w:rPr>
          <w:rFonts w:cstheme="minorHAnsi"/>
        </w:rPr>
      </w:pPr>
    </w:p>
    <w:p w14:paraId="408F4745" w14:textId="77777777" w:rsidR="00A955C4" w:rsidRPr="0085317B" w:rsidRDefault="00A955C4" w:rsidP="00A955C4">
      <w:pPr>
        <w:jc w:val="both"/>
        <w:rPr>
          <w:rFonts w:cstheme="minorHAnsi"/>
        </w:rPr>
      </w:pPr>
      <w:r w:rsidRPr="0085317B">
        <w:rPr>
          <w:rFonts w:cstheme="minorHAnsi"/>
        </w:rPr>
        <w:t>1</w:t>
      </w:r>
      <w:r>
        <w:rPr>
          <w:rFonts w:cstheme="minorHAnsi"/>
        </w:rPr>
        <w:t>7</w:t>
      </w:r>
      <w:r w:rsidRPr="0085317B">
        <w:rPr>
          <w:rFonts w:cstheme="minorHAnsi"/>
        </w:rPr>
        <w:t xml:space="preserve">.1 </w:t>
      </w:r>
      <w:r>
        <w:rPr>
          <w:rFonts w:cstheme="minorHAnsi"/>
        </w:rPr>
        <w:t>Autoritatea Delegantă</w:t>
      </w:r>
      <w:r w:rsidRPr="0085317B">
        <w:rPr>
          <w:rFonts w:cstheme="minorHAnsi"/>
        </w:rPr>
        <w:t xml:space="preserve"> are următoarele drepturi:</w:t>
      </w:r>
    </w:p>
    <w:p w14:paraId="53ADE61A" w14:textId="77777777" w:rsidR="00A955C4" w:rsidRPr="0085317B" w:rsidRDefault="00A955C4" w:rsidP="00A955C4">
      <w:pPr>
        <w:jc w:val="both"/>
        <w:rPr>
          <w:rFonts w:cstheme="minorHAnsi"/>
        </w:rPr>
      </w:pPr>
      <w:r w:rsidRPr="0085317B">
        <w:rPr>
          <w:rFonts w:cstheme="minorHAnsi"/>
        </w:rPr>
        <w:t xml:space="preserve">1.  </w:t>
      </w:r>
      <w:r w:rsidRPr="0085317B">
        <w:rPr>
          <w:rFonts w:cstheme="minorHAnsi"/>
          <w:color w:val="000000"/>
        </w:rPr>
        <w:t>să  elaboreze și aprobe strategia de dezvoltare, programele de reabilitare, extindere și modernizare a Sistemelor Publice de Alimentare cu Apă și de Canalizare existente, programele de înființare a unor noi sisteme, inclusiv cu consultarea Operatorului</w:t>
      </w:r>
      <w:r w:rsidRPr="0085317B">
        <w:rPr>
          <w:rFonts w:cstheme="minorHAnsi"/>
        </w:rPr>
        <w:t xml:space="preserve">;  </w:t>
      </w:r>
    </w:p>
    <w:p w14:paraId="51614A96" w14:textId="77777777" w:rsidR="00A955C4" w:rsidRPr="0085317B" w:rsidRDefault="00A955C4" w:rsidP="00A955C4">
      <w:pPr>
        <w:jc w:val="both"/>
        <w:rPr>
          <w:rFonts w:cstheme="minorHAnsi"/>
        </w:rPr>
      </w:pPr>
      <w:r w:rsidRPr="0085317B">
        <w:rPr>
          <w:rFonts w:cstheme="minorHAnsi"/>
        </w:rPr>
        <w:t xml:space="preserve">2. să aprobe studiile de fezabilitate privind reabilitarea, extinderea și modernizarea dotărilor publice aferente  </w:t>
      </w:r>
      <w:r w:rsidRPr="0085317B">
        <w:rPr>
          <w:rFonts w:cstheme="minorHAnsi"/>
          <w:color w:val="000000"/>
        </w:rPr>
        <w:t>Sistemelor Publice de Alimentare cu Apă și de Canalizare</w:t>
      </w:r>
      <w:r w:rsidRPr="0085317B">
        <w:rPr>
          <w:rFonts w:cstheme="minorHAnsi"/>
        </w:rPr>
        <w:t>;</w:t>
      </w:r>
    </w:p>
    <w:p w14:paraId="1C773FD9" w14:textId="77777777" w:rsidR="00A955C4" w:rsidRPr="0085317B" w:rsidRDefault="00A955C4" w:rsidP="00A955C4">
      <w:pPr>
        <w:jc w:val="both"/>
        <w:rPr>
          <w:rFonts w:cstheme="minorHAnsi"/>
        </w:rPr>
      </w:pPr>
      <w:r w:rsidRPr="0085317B">
        <w:rPr>
          <w:rFonts w:cstheme="minorHAnsi"/>
        </w:rPr>
        <w:t>3.</w:t>
      </w:r>
      <w:r w:rsidRPr="0085317B">
        <w:rPr>
          <w:rFonts w:cstheme="minorHAnsi"/>
        </w:rPr>
        <w:tab/>
        <w:t xml:space="preserve">să coordoneze proiectarea și execuția lucrărilor </w:t>
      </w:r>
      <w:proofErr w:type="spellStart"/>
      <w:r w:rsidRPr="0085317B">
        <w:rPr>
          <w:rFonts w:cstheme="minorHAnsi"/>
        </w:rPr>
        <w:t>tehnico</w:t>
      </w:r>
      <w:proofErr w:type="spellEnd"/>
      <w:r w:rsidRPr="0085317B">
        <w:rPr>
          <w:rFonts w:cstheme="minorHAnsi"/>
        </w:rPr>
        <w:t xml:space="preserve">-edilitare, de investiții, în scopul realizării acestora într-o concepție unitară, corelată cu programele de dezvoltare </w:t>
      </w:r>
      <w:proofErr w:type="spellStart"/>
      <w:r w:rsidRPr="0085317B">
        <w:rPr>
          <w:rFonts w:cstheme="minorHAnsi"/>
        </w:rPr>
        <w:t>economico</w:t>
      </w:r>
      <w:proofErr w:type="spellEnd"/>
      <w:r w:rsidRPr="0085317B">
        <w:rPr>
          <w:rFonts w:cstheme="minorHAnsi"/>
        </w:rPr>
        <w:t>-socială a localităților și de amenajare a teritoriului, de urbanism și de mediu;</w:t>
      </w:r>
    </w:p>
    <w:p w14:paraId="25D93C21" w14:textId="77777777" w:rsidR="00A955C4" w:rsidRPr="0085317B" w:rsidRDefault="00A955C4" w:rsidP="00A955C4">
      <w:pPr>
        <w:jc w:val="both"/>
        <w:rPr>
          <w:rFonts w:cstheme="minorHAnsi"/>
        </w:rPr>
      </w:pPr>
      <w:r w:rsidRPr="0085317B">
        <w:rPr>
          <w:rFonts w:cstheme="minorHAnsi"/>
        </w:rPr>
        <w:t>4.</w:t>
      </w:r>
      <w:r w:rsidRPr="0085317B">
        <w:rPr>
          <w:rFonts w:cstheme="minorHAnsi"/>
        </w:rPr>
        <w:tab/>
        <w:t xml:space="preserve">să realizeze investiții de interes comun în domeniul infrastructurii </w:t>
      </w:r>
      <w:proofErr w:type="spellStart"/>
      <w:r w:rsidRPr="0085317B">
        <w:rPr>
          <w:rFonts w:cstheme="minorHAnsi"/>
        </w:rPr>
        <w:t>tehnico</w:t>
      </w:r>
      <w:proofErr w:type="spellEnd"/>
      <w:r w:rsidRPr="0085317B">
        <w:rPr>
          <w:rFonts w:cstheme="minorHAnsi"/>
        </w:rPr>
        <w:t>-edilitare aferente serviciilor publice de alimentare cu apă și de canalizare;</w:t>
      </w:r>
    </w:p>
    <w:p w14:paraId="19E47EBB" w14:textId="77777777" w:rsidR="00A955C4" w:rsidRPr="0085317B" w:rsidRDefault="00A955C4" w:rsidP="00A955C4">
      <w:pPr>
        <w:jc w:val="both"/>
        <w:rPr>
          <w:rFonts w:cstheme="minorHAnsi"/>
        </w:rPr>
      </w:pPr>
      <w:r w:rsidRPr="0085317B">
        <w:rPr>
          <w:rFonts w:cstheme="minorHAnsi"/>
        </w:rPr>
        <w:t>5.</w:t>
      </w:r>
      <w:r w:rsidRPr="0085317B">
        <w:rPr>
          <w:rFonts w:cstheme="minorHAnsi"/>
        </w:rPr>
        <w:tab/>
        <w:t>să finanțeze realizarea de lucrări necesare serviciilor;</w:t>
      </w:r>
    </w:p>
    <w:p w14:paraId="6DDE7D02" w14:textId="77777777" w:rsidR="00A955C4" w:rsidRPr="0085317B" w:rsidRDefault="00A955C4" w:rsidP="00A955C4">
      <w:pPr>
        <w:jc w:val="both"/>
        <w:rPr>
          <w:rFonts w:cstheme="minorHAnsi"/>
        </w:rPr>
      </w:pPr>
      <w:r w:rsidRPr="0085317B">
        <w:rPr>
          <w:rFonts w:cstheme="minorHAnsi"/>
        </w:rPr>
        <w:t>6.</w:t>
      </w:r>
      <w:r w:rsidRPr="0085317B">
        <w:rPr>
          <w:rFonts w:cstheme="minorHAnsi"/>
        </w:rPr>
        <w:tab/>
        <w:t xml:space="preserve">sa </w:t>
      </w:r>
      <w:proofErr w:type="spellStart"/>
      <w:r w:rsidRPr="0085317B">
        <w:rPr>
          <w:rFonts w:cstheme="minorHAnsi"/>
        </w:rPr>
        <w:t>contracteze</w:t>
      </w:r>
      <w:proofErr w:type="spellEnd"/>
      <w:r w:rsidRPr="0085317B">
        <w:rPr>
          <w:rFonts w:cstheme="minorHAnsi"/>
        </w:rPr>
        <w:t xml:space="preserve"> sau garanteze împrumuturi, precum </w:t>
      </w:r>
      <w:proofErr w:type="spellStart"/>
      <w:r w:rsidRPr="0085317B">
        <w:rPr>
          <w:rFonts w:cstheme="minorHAnsi"/>
        </w:rPr>
        <w:t>şi</w:t>
      </w:r>
      <w:proofErr w:type="spellEnd"/>
      <w:r w:rsidRPr="0085317B">
        <w:rPr>
          <w:rFonts w:cstheme="minorHAnsi"/>
        </w:rPr>
        <w:t xml:space="preserve"> contractarea de datorie publică locală prin emisiuni de titluri de valoare, în condițiile legii, pentru finanțarea programelor de investiții în vederea dezvoltării, reabilitării </w:t>
      </w:r>
      <w:proofErr w:type="spellStart"/>
      <w:r w:rsidRPr="0085317B">
        <w:rPr>
          <w:rFonts w:cstheme="minorHAnsi"/>
        </w:rPr>
        <w:t>şi</w:t>
      </w:r>
      <w:proofErr w:type="spellEnd"/>
      <w:r w:rsidRPr="0085317B">
        <w:rPr>
          <w:rFonts w:cstheme="minorHAnsi"/>
        </w:rPr>
        <w:t xml:space="preserve"> modernizării Sistemelor Publice </w:t>
      </w:r>
      <w:r w:rsidRPr="0085317B">
        <w:rPr>
          <w:rFonts w:cstheme="minorHAnsi"/>
          <w:color w:val="000000"/>
        </w:rPr>
        <w:t>de Alimentare cu Apă și de Canalizare</w:t>
      </w:r>
    </w:p>
    <w:p w14:paraId="0B6EB4F5" w14:textId="77777777" w:rsidR="00A955C4" w:rsidRPr="0085317B" w:rsidRDefault="00A955C4" w:rsidP="00A955C4">
      <w:pPr>
        <w:jc w:val="both"/>
        <w:rPr>
          <w:rFonts w:cstheme="minorHAnsi"/>
        </w:rPr>
      </w:pPr>
      <w:r w:rsidRPr="0085317B">
        <w:rPr>
          <w:rFonts w:cstheme="minorHAnsi"/>
        </w:rPr>
        <w:t>7.</w:t>
      </w:r>
      <w:r w:rsidRPr="0085317B">
        <w:rPr>
          <w:rFonts w:cstheme="minorHAnsi"/>
        </w:rPr>
        <w:tab/>
        <w:t xml:space="preserve">să inspecteze bunurile de retur, activitățile și serviciile  </w:t>
      </w:r>
      <w:r w:rsidRPr="0085317B">
        <w:rPr>
          <w:rFonts w:cstheme="minorHAnsi"/>
          <w:color w:val="000000"/>
        </w:rPr>
        <w:t>gestionate de Operator</w:t>
      </w:r>
      <w:r w:rsidRPr="0085317B">
        <w:rPr>
          <w:rFonts w:cstheme="minorHAnsi"/>
        </w:rPr>
        <w:t xml:space="preserve">, să verifice stadiul de realizare a investițiilor (lucrărilor), precum și modul în care este satisfăcut interesul public, să verifice respectarea obligațiilor asumate de Operator prin prezentul Contract, cu notificarea prealabilă a Operatorului și în condițiile prevăzute în  prezentul contract </w:t>
      </w:r>
      <w:r w:rsidRPr="0085317B">
        <w:rPr>
          <w:rFonts w:cstheme="minorHAnsi"/>
          <w:color w:val="000000"/>
        </w:rPr>
        <w:t>și anexele sale</w:t>
      </w:r>
      <w:r w:rsidRPr="0085317B">
        <w:rPr>
          <w:rFonts w:cstheme="minorHAnsi"/>
        </w:rPr>
        <w:t>;</w:t>
      </w:r>
    </w:p>
    <w:p w14:paraId="3120DEF7" w14:textId="77777777" w:rsidR="00A955C4" w:rsidRPr="0085317B" w:rsidRDefault="00A955C4" w:rsidP="00A955C4">
      <w:pPr>
        <w:spacing w:after="0" w:line="240" w:lineRule="auto"/>
        <w:jc w:val="both"/>
        <w:rPr>
          <w:rFonts w:cstheme="minorHAnsi"/>
          <w:color w:val="000000"/>
        </w:rPr>
      </w:pPr>
      <w:r w:rsidRPr="0085317B">
        <w:rPr>
          <w:rFonts w:cstheme="minorHAnsi"/>
          <w:color w:val="000000"/>
        </w:rPr>
        <w:t>8. să solicite informații cu privire la nivelul și calitatea Serviciilor furnizate/prestate și cu privire la modul de întreținere, exploatare și administrare a Bunurilor Publice puse la dispoziția Operatorului;</w:t>
      </w:r>
    </w:p>
    <w:p w14:paraId="551679E7" w14:textId="77777777" w:rsidR="00A955C4" w:rsidRPr="0085317B" w:rsidRDefault="00A955C4" w:rsidP="00A955C4">
      <w:pPr>
        <w:spacing w:after="0" w:line="240" w:lineRule="auto"/>
        <w:jc w:val="both"/>
        <w:rPr>
          <w:rFonts w:cstheme="minorHAnsi"/>
          <w:color w:val="000000"/>
        </w:rPr>
      </w:pPr>
      <w:r w:rsidRPr="0085317B">
        <w:rPr>
          <w:rFonts w:cstheme="minorHAnsi"/>
        </w:rPr>
        <w:t>9. să monitorizeze și să controleze modul de respectare a obligațiilor stabilite în sarcina Operatorului, cu privire la:</w:t>
      </w:r>
    </w:p>
    <w:p w14:paraId="5A4F7A65" w14:textId="77777777" w:rsidR="00A955C4" w:rsidRPr="0085317B" w:rsidRDefault="00A955C4" w:rsidP="00A955C4">
      <w:pPr>
        <w:numPr>
          <w:ilvl w:val="1"/>
          <w:numId w:val="7"/>
        </w:numPr>
        <w:spacing w:after="120" w:line="240" w:lineRule="auto"/>
        <w:jc w:val="both"/>
        <w:rPr>
          <w:rFonts w:cstheme="minorHAnsi"/>
        </w:rPr>
      </w:pPr>
      <w:r w:rsidRPr="0085317B">
        <w:rPr>
          <w:rFonts w:cstheme="minorHAnsi"/>
        </w:rPr>
        <w:t xml:space="preserve">Furnizarea Serviciilor și nivelul de calitate al acestora; </w:t>
      </w:r>
    </w:p>
    <w:p w14:paraId="3617489D" w14:textId="77777777" w:rsidR="00A955C4" w:rsidRPr="0085317B" w:rsidRDefault="00A955C4" w:rsidP="00A955C4">
      <w:pPr>
        <w:numPr>
          <w:ilvl w:val="1"/>
          <w:numId w:val="7"/>
        </w:numPr>
        <w:spacing w:after="120" w:line="240" w:lineRule="auto"/>
        <w:jc w:val="both"/>
        <w:rPr>
          <w:rFonts w:cstheme="minorHAnsi"/>
        </w:rPr>
      </w:pPr>
      <w:r w:rsidRPr="0085317B">
        <w:rPr>
          <w:rFonts w:cstheme="minorHAnsi"/>
        </w:rPr>
        <w:t xml:space="preserve">Respectarea Indicatorilor de Performanță ai Serviciilor; </w:t>
      </w:r>
    </w:p>
    <w:p w14:paraId="3649734C" w14:textId="77777777" w:rsidR="00A955C4" w:rsidRPr="0085317B" w:rsidRDefault="00A955C4" w:rsidP="00A955C4">
      <w:pPr>
        <w:numPr>
          <w:ilvl w:val="1"/>
          <w:numId w:val="7"/>
        </w:numPr>
        <w:spacing w:after="120" w:line="240" w:lineRule="auto"/>
        <w:jc w:val="both"/>
        <w:rPr>
          <w:rFonts w:cstheme="minorHAnsi"/>
        </w:rPr>
      </w:pPr>
      <w:r w:rsidRPr="0085317B">
        <w:rPr>
          <w:rFonts w:cstheme="minorHAnsi"/>
        </w:rPr>
        <w:t xml:space="preserve">menținerea echilibrului contractual; </w:t>
      </w:r>
    </w:p>
    <w:p w14:paraId="3AD8F04B" w14:textId="77777777" w:rsidR="00A955C4" w:rsidRPr="0085317B" w:rsidRDefault="00A955C4" w:rsidP="00A955C4">
      <w:pPr>
        <w:numPr>
          <w:ilvl w:val="1"/>
          <w:numId w:val="7"/>
        </w:numPr>
        <w:spacing w:after="120" w:line="240" w:lineRule="auto"/>
        <w:jc w:val="both"/>
        <w:rPr>
          <w:rFonts w:cstheme="minorHAnsi"/>
        </w:rPr>
      </w:pPr>
      <w:r w:rsidRPr="0085317B">
        <w:rPr>
          <w:rFonts w:cstheme="minorHAnsi"/>
        </w:rPr>
        <w:t xml:space="preserve">asigurarea unor relații echidistante și echilibrate între Operator și Utilizatori și a protecției Utilizatorilor; </w:t>
      </w:r>
    </w:p>
    <w:p w14:paraId="2F87443D" w14:textId="77777777" w:rsidR="00A955C4" w:rsidRPr="0085317B" w:rsidRDefault="00A955C4" w:rsidP="00A955C4">
      <w:pPr>
        <w:numPr>
          <w:ilvl w:val="1"/>
          <w:numId w:val="7"/>
        </w:numPr>
        <w:spacing w:after="120" w:line="240" w:lineRule="auto"/>
        <w:jc w:val="both"/>
        <w:rPr>
          <w:rFonts w:cstheme="minorHAnsi"/>
        </w:rPr>
      </w:pPr>
      <w:r w:rsidRPr="0085317B">
        <w:rPr>
          <w:rFonts w:cstheme="minorHAnsi"/>
        </w:rPr>
        <w:t xml:space="preserve">modul de conservare, administrare și exploatarea eficientă și în condiții de siguranță a Sistemelor Publice de Alimentare cu Apă/ Canalizare sau a altor Bunuri Publice puse la dispoziția Operatorului; </w:t>
      </w:r>
    </w:p>
    <w:p w14:paraId="7351AD93" w14:textId="77777777" w:rsidR="00A955C4" w:rsidRPr="0085317B" w:rsidRDefault="00A955C4" w:rsidP="00A955C4">
      <w:pPr>
        <w:numPr>
          <w:ilvl w:val="1"/>
          <w:numId w:val="7"/>
        </w:numPr>
        <w:spacing w:after="120" w:line="240" w:lineRule="auto"/>
        <w:jc w:val="both"/>
        <w:rPr>
          <w:rFonts w:cstheme="minorHAnsi"/>
        </w:rPr>
      </w:pPr>
      <w:r w:rsidRPr="0085317B">
        <w:rPr>
          <w:rFonts w:cstheme="minorHAnsi"/>
        </w:rPr>
        <w:t>ajustarea periodică a Prețurilor/Tarifelor conform formulelor de ajustare prevăzute în prezentul Contract, cu respectarea dispozițiilor legii;</w:t>
      </w:r>
    </w:p>
    <w:p w14:paraId="1F7CE34E" w14:textId="77777777" w:rsidR="00A955C4" w:rsidRPr="0085317B" w:rsidRDefault="00A955C4" w:rsidP="00A955C4">
      <w:pPr>
        <w:numPr>
          <w:ilvl w:val="1"/>
          <w:numId w:val="7"/>
        </w:numPr>
        <w:spacing w:after="120" w:line="240" w:lineRule="auto"/>
        <w:jc w:val="both"/>
        <w:rPr>
          <w:rFonts w:cstheme="minorHAnsi"/>
        </w:rPr>
      </w:pPr>
      <w:r w:rsidRPr="0085317B">
        <w:rPr>
          <w:rFonts w:cstheme="minorHAnsi"/>
        </w:rPr>
        <w:t>realizarea Lucrărilor care sunt în sarcina Operatorului conform prezentului Contract;</w:t>
      </w:r>
    </w:p>
    <w:p w14:paraId="1528E767" w14:textId="77777777" w:rsidR="00A955C4" w:rsidRPr="0085317B" w:rsidRDefault="00A955C4" w:rsidP="00A955C4">
      <w:pPr>
        <w:numPr>
          <w:ilvl w:val="1"/>
          <w:numId w:val="7"/>
        </w:numPr>
        <w:spacing w:after="0" w:line="240" w:lineRule="auto"/>
        <w:jc w:val="both"/>
        <w:rPr>
          <w:rFonts w:cstheme="minorHAnsi"/>
          <w:color w:val="000000"/>
        </w:rPr>
      </w:pPr>
      <w:r w:rsidRPr="0085317B">
        <w:rPr>
          <w:rFonts w:cstheme="minorHAnsi"/>
        </w:rPr>
        <w:lastRenderedPageBreak/>
        <w:t>asigurarea protecției mediului și a domeniului public;</w:t>
      </w:r>
    </w:p>
    <w:p w14:paraId="5D421982" w14:textId="77777777" w:rsidR="00A955C4" w:rsidRPr="0085317B" w:rsidRDefault="00A955C4" w:rsidP="00A955C4">
      <w:pPr>
        <w:ind w:left="360"/>
        <w:jc w:val="both"/>
        <w:rPr>
          <w:rFonts w:cstheme="minorHAnsi"/>
          <w:color w:val="000000"/>
        </w:rPr>
      </w:pPr>
    </w:p>
    <w:p w14:paraId="4BD967D1" w14:textId="77777777" w:rsidR="00A955C4" w:rsidRPr="0085317B" w:rsidRDefault="00A955C4" w:rsidP="00A955C4">
      <w:pPr>
        <w:spacing w:after="0" w:line="240" w:lineRule="auto"/>
        <w:jc w:val="both"/>
        <w:rPr>
          <w:rFonts w:cstheme="minorHAnsi"/>
          <w:color w:val="000000"/>
        </w:rPr>
      </w:pPr>
      <w:r w:rsidRPr="0085317B">
        <w:rPr>
          <w:rFonts w:cstheme="minorHAnsi"/>
          <w:color w:val="000000"/>
        </w:rPr>
        <w:t>10. să ia măsurile necesare și să sancționeze Operatorul în cazul în care acesta nu operează la nivelul Indicatorilor de Performanță ai Serviciilor la care s-a obligat și nu asigură continuitatea Serviciilor</w:t>
      </w:r>
    </w:p>
    <w:p w14:paraId="6E70A3BA" w14:textId="77777777" w:rsidR="00A955C4" w:rsidRPr="0085317B" w:rsidRDefault="00A955C4" w:rsidP="00A955C4">
      <w:pPr>
        <w:jc w:val="both"/>
        <w:rPr>
          <w:rFonts w:cstheme="minorHAnsi"/>
        </w:rPr>
      </w:pPr>
      <w:r w:rsidRPr="0085317B">
        <w:rPr>
          <w:rFonts w:cstheme="minorHAnsi"/>
        </w:rPr>
        <w:t>11.</w:t>
      </w:r>
      <w:r w:rsidRPr="0085317B">
        <w:rPr>
          <w:rFonts w:cstheme="minorHAnsi"/>
        </w:rPr>
        <w:tab/>
        <w:t>să își manifeste intenția de a dobândi Bunurile de Preluare și de a solicita Operatorului încheierea contractului de vânzare-cumpărare cu privire la aceste bunuri:</w:t>
      </w:r>
    </w:p>
    <w:p w14:paraId="7245F880" w14:textId="77777777" w:rsidR="00A955C4" w:rsidRPr="00584287" w:rsidRDefault="00A955C4" w:rsidP="00A955C4">
      <w:pPr>
        <w:jc w:val="both"/>
        <w:rPr>
          <w:rFonts w:cstheme="minorHAnsi"/>
          <w:color w:val="000000"/>
        </w:rPr>
      </w:pPr>
      <w:r w:rsidRPr="0085317B">
        <w:rPr>
          <w:rFonts w:cstheme="minorHAnsi"/>
        </w:rPr>
        <w:t>12.</w:t>
      </w:r>
      <w:r w:rsidRPr="0085317B">
        <w:rPr>
          <w:rFonts w:cstheme="minorHAnsi"/>
        </w:rPr>
        <w:tab/>
        <w:t xml:space="preserve">să modifice în mod unilateral partea reglementară a Contractului </w:t>
      </w:r>
      <w:r w:rsidRPr="0085317B">
        <w:rPr>
          <w:rFonts w:cstheme="minorHAnsi"/>
          <w:color w:val="000000"/>
        </w:rPr>
        <w:t xml:space="preserve">constând în Regulamentul și Caietul de sarcini ale Serviciilor, </w:t>
      </w:r>
      <w:r w:rsidRPr="00584287">
        <w:rPr>
          <w:rFonts w:cstheme="minorHAnsi"/>
          <w:color w:val="000000"/>
        </w:rPr>
        <w:t xml:space="preserve">Anexele nr. 1 și nr. 2 </w:t>
      </w:r>
      <w:r w:rsidRPr="0085317B">
        <w:rPr>
          <w:rFonts w:cstheme="minorHAnsi"/>
          <w:color w:val="000000"/>
        </w:rPr>
        <w:t xml:space="preserve">la prezentul Contract, numai </w:t>
      </w:r>
      <w:r w:rsidRPr="00584287">
        <w:rPr>
          <w:rFonts w:cstheme="minorHAnsi"/>
          <w:color w:val="000000"/>
        </w:rPr>
        <w:t>din motive excepționale legate de interesul național sau local;</w:t>
      </w:r>
    </w:p>
    <w:p w14:paraId="015B2FEE" w14:textId="77777777" w:rsidR="00A955C4" w:rsidRPr="0085317B" w:rsidRDefault="00A955C4" w:rsidP="00A955C4">
      <w:pPr>
        <w:jc w:val="both"/>
        <w:rPr>
          <w:rFonts w:cstheme="minorHAnsi"/>
        </w:rPr>
      </w:pPr>
      <w:r w:rsidRPr="0085317B">
        <w:rPr>
          <w:rFonts w:cstheme="minorHAnsi"/>
        </w:rPr>
        <w:t>13. Sa elaboreze Strategia de Tarifare;</w:t>
      </w:r>
    </w:p>
    <w:p w14:paraId="224A6074" w14:textId="77777777" w:rsidR="00A955C4" w:rsidRPr="0085317B" w:rsidRDefault="00A955C4" w:rsidP="00A955C4">
      <w:pPr>
        <w:spacing w:after="0" w:line="240" w:lineRule="auto"/>
        <w:jc w:val="both"/>
        <w:rPr>
          <w:rFonts w:cstheme="minorHAnsi"/>
          <w:color w:val="000000"/>
        </w:rPr>
      </w:pPr>
      <w:r w:rsidRPr="0085317B">
        <w:rPr>
          <w:rFonts w:cstheme="minorHAnsi"/>
          <w:color w:val="000000"/>
        </w:rPr>
        <w:t>14. să invite Operatorul pentru audieri, în vederea concilierii diferendelor apărute în relația cu Utilizatorii;</w:t>
      </w:r>
    </w:p>
    <w:p w14:paraId="1A631551" w14:textId="77777777" w:rsidR="00A955C4" w:rsidRPr="0085317B" w:rsidRDefault="00A955C4" w:rsidP="00A955C4">
      <w:pPr>
        <w:spacing w:after="0" w:line="240" w:lineRule="auto"/>
        <w:jc w:val="both"/>
        <w:rPr>
          <w:rFonts w:cstheme="minorHAnsi"/>
          <w:color w:val="000000"/>
        </w:rPr>
      </w:pPr>
      <w:r w:rsidRPr="0085317B">
        <w:rPr>
          <w:rFonts w:cstheme="minorHAnsi"/>
        </w:rPr>
        <w:t>15. să stabilească acordarea de măsuri de protecție socială pentru plata Serviciilor și acordarea de ajutoare lunare de la bugetul local pentru persoanele din locuințele/gospodăriile populației la care Prețul/Tariful aplicat de Operator depășește pragul de suportabilitate;</w:t>
      </w:r>
    </w:p>
    <w:p w14:paraId="663574DD" w14:textId="77777777" w:rsidR="00A955C4" w:rsidRPr="0085317B" w:rsidRDefault="00A955C4" w:rsidP="00A955C4">
      <w:pPr>
        <w:jc w:val="both"/>
        <w:rPr>
          <w:rFonts w:cstheme="minorHAnsi"/>
        </w:rPr>
      </w:pPr>
      <w:r w:rsidRPr="0085317B">
        <w:rPr>
          <w:rFonts w:cstheme="minorHAnsi"/>
        </w:rPr>
        <w:t>1</w:t>
      </w:r>
      <w:r>
        <w:rPr>
          <w:rFonts w:cstheme="minorHAnsi"/>
        </w:rPr>
        <w:t>6</w:t>
      </w:r>
      <w:r w:rsidRPr="0085317B">
        <w:rPr>
          <w:rFonts w:cstheme="minorHAnsi"/>
        </w:rPr>
        <w:t>. să rezilieze Contractul, în cazul în care Operatorul nu își respectă obligațiile asumate prin prezentul Contract.</w:t>
      </w:r>
    </w:p>
    <w:p w14:paraId="2BD13FD4" w14:textId="77777777" w:rsidR="00A955C4" w:rsidRPr="00B85FFB" w:rsidRDefault="00A955C4" w:rsidP="00A955C4">
      <w:pPr>
        <w:jc w:val="both"/>
        <w:rPr>
          <w:rFonts w:cstheme="minorHAnsi"/>
        </w:rPr>
      </w:pPr>
      <w:r w:rsidRPr="00B85FFB">
        <w:rPr>
          <w:rFonts w:cstheme="minorHAnsi"/>
        </w:rPr>
        <w:t>1</w:t>
      </w:r>
      <w:r>
        <w:rPr>
          <w:rFonts w:cstheme="minorHAnsi"/>
        </w:rPr>
        <w:t>7</w:t>
      </w:r>
      <w:r w:rsidRPr="00B85FFB">
        <w:rPr>
          <w:rFonts w:cstheme="minorHAnsi"/>
        </w:rPr>
        <w:t xml:space="preserve">.2.  Asociația de dezvoltare intercomunitară exercită, în conformitate cu Legea și în baza mandatului primit de la unitățile administrativ-teritoriale membre, drepturile prevăzute la </w:t>
      </w:r>
      <w:r w:rsidRPr="0008617F">
        <w:rPr>
          <w:rFonts w:cstheme="minorHAnsi"/>
        </w:rPr>
        <w:t xml:space="preserve">art. 17.1 </w:t>
      </w:r>
      <w:r w:rsidRPr="00B85FFB">
        <w:rPr>
          <w:rFonts w:cstheme="minorHAnsi"/>
        </w:rPr>
        <w:t xml:space="preserve">cu excepția celor de la </w:t>
      </w:r>
      <w:r w:rsidRPr="0008617F">
        <w:rPr>
          <w:rFonts w:cstheme="minorHAnsi"/>
        </w:rPr>
        <w:t>punctele 3) – 6), 11) si 15).</w:t>
      </w:r>
    </w:p>
    <w:p w14:paraId="158A7BA3" w14:textId="77777777" w:rsidR="00A955C4" w:rsidRPr="00B85FFB" w:rsidRDefault="00A955C4" w:rsidP="00A955C4">
      <w:pPr>
        <w:jc w:val="both"/>
        <w:rPr>
          <w:rFonts w:cstheme="minorHAnsi"/>
        </w:rPr>
      </w:pPr>
      <w:r w:rsidRPr="00B85FFB">
        <w:rPr>
          <w:rFonts w:cstheme="minorHAnsi"/>
        </w:rPr>
        <w:t>1</w:t>
      </w:r>
      <w:r>
        <w:rPr>
          <w:rFonts w:cstheme="minorHAnsi"/>
        </w:rPr>
        <w:t>7</w:t>
      </w:r>
      <w:r w:rsidRPr="00B85FFB">
        <w:rPr>
          <w:rFonts w:cstheme="minorHAnsi"/>
        </w:rPr>
        <w:t>.3. În cazul unei/unor modificări legislative primează drepturile prevăzute de Lege, până la modificarea corespunzătoare, prin act adițional, a prezentului Contract.</w:t>
      </w:r>
    </w:p>
    <w:p w14:paraId="7CB5EAF6" w14:textId="77777777" w:rsidR="00A955C4" w:rsidRPr="0085317B" w:rsidRDefault="00A955C4" w:rsidP="00A955C4">
      <w:pPr>
        <w:rPr>
          <w:rFonts w:cstheme="minorHAnsi"/>
        </w:rPr>
      </w:pPr>
    </w:p>
    <w:p w14:paraId="6A03DBE5" w14:textId="77777777" w:rsidR="00A955C4" w:rsidRPr="0085317B" w:rsidRDefault="00A955C4" w:rsidP="00A955C4">
      <w:pPr>
        <w:pStyle w:val="Titlu3"/>
        <w:ind w:right="29"/>
        <w:jc w:val="center"/>
        <w:rPr>
          <w:rFonts w:cstheme="minorHAnsi"/>
          <w:b/>
          <w:bCs/>
          <w:sz w:val="22"/>
        </w:rPr>
      </w:pPr>
      <w:bookmarkStart w:id="627" w:name="_Toc159530762"/>
      <w:r w:rsidRPr="0085317B">
        <w:rPr>
          <w:rFonts w:cstheme="minorHAnsi"/>
          <w:b/>
          <w:bCs/>
          <w:sz w:val="22"/>
        </w:rPr>
        <w:t>Articolul 1</w:t>
      </w:r>
      <w:r>
        <w:rPr>
          <w:rFonts w:cstheme="minorHAnsi"/>
          <w:b/>
          <w:bCs/>
          <w:sz w:val="22"/>
        </w:rPr>
        <w:t>8</w:t>
      </w:r>
      <w:r w:rsidRPr="0085317B">
        <w:rPr>
          <w:rFonts w:cstheme="minorHAnsi"/>
          <w:b/>
          <w:bCs/>
          <w:sz w:val="22"/>
        </w:rPr>
        <w:t xml:space="preserve"> — Obligațiile Autorității Delegante</w:t>
      </w:r>
      <w:bookmarkEnd w:id="627"/>
    </w:p>
    <w:p w14:paraId="3117DC33" w14:textId="77777777" w:rsidR="00A955C4" w:rsidRPr="0085317B" w:rsidRDefault="00A955C4" w:rsidP="00A955C4">
      <w:pPr>
        <w:jc w:val="both"/>
        <w:rPr>
          <w:rFonts w:cstheme="minorHAnsi"/>
        </w:rPr>
      </w:pPr>
    </w:p>
    <w:p w14:paraId="7B675B9A" w14:textId="77777777" w:rsidR="00A955C4" w:rsidRPr="0085317B" w:rsidRDefault="00A955C4" w:rsidP="00A955C4">
      <w:pPr>
        <w:jc w:val="both"/>
        <w:rPr>
          <w:rFonts w:cstheme="minorHAnsi"/>
        </w:rPr>
      </w:pPr>
      <w:r>
        <w:rPr>
          <w:rFonts w:cstheme="minorHAnsi"/>
        </w:rPr>
        <w:t>18.</w:t>
      </w:r>
      <w:r w:rsidRPr="0085317B">
        <w:rPr>
          <w:rFonts w:cstheme="minorHAnsi"/>
        </w:rPr>
        <w:t xml:space="preserve">1 Obligațiile Autorității Delegante sunt: </w:t>
      </w:r>
    </w:p>
    <w:p w14:paraId="4732234C" w14:textId="77777777" w:rsidR="00A955C4" w:rsidRPr="0085317B" w:rsidRDefault="00A955C4" w:rsidP="00A955C4">
      <w:pPr>
        <w:jc w:val="both"/>
        <w:rPr>
          <w:rFonts w:cstheme="minorHAnsi"/>
        </w:rPr>
      </w:pPr>
      <w:r w:rsidRPr="0085317B">
        <w:rPr>
          <w:rFonts w:cstheme="minorHAnsi"/>
        </w:rPr>
        <w:t xml:space="preserve">1. </w:t>
      </w:r>
      <w:r w:rsidRPr="0085317B">
        <w:rPr>
          <w:rFonts w:cstheme="minorHAnsi"/>
          <w:color w:val="000000"/>
        </w:rPr>
        <w:t xml:space="preserve">să elaboreze, să aprobe și </w:t>
      </w:r>
      <w:r w:rsidRPr="0085317B">
        <w:rPr>
          <w:rFonts w:cstheme="minorHAnsi"/>
        </w:rPr>
        <w:t xml:space="preserve">să actualizeze și </w:t>
      </w:r>
      <w:r w:rsidRPr="0085317B">
        <w:rPr>
          <w:rFonts w:cstheme="minorHAnsi"/>
          <w:color w:val="000000"/>
        </w:rPr>
        <w:t xml:space="preserve">să reaprobe </w:t>
      </w:r>
      <w:r w:rsidRPr="0085317B">
        <w:rPr>
          <w:rFonts w:cstheme="minorHAnsi"/>
        </w:rPr>
        <w:t>Regulamentul și Caietul de Sarcini ale Serviciilor pe baza Regulamentului-cadru și Caietului de sarcini-cadru și pentru corelare cu eventualele modificări intervenite în condițiile concrete de Furnizare a Serviciilor din Aria de Delegare, în conformitate cu legea în vigoare, care constituie</w:t>
      </w:r>
      <w:r w:rsidRPr="003F50D5">
        <w:rPr>
          <w:rFonts w:cstheme="minorHAnsi"/>
          <w:color w:val="00B0F0"/>
        </w:rPr>
        <w:t xml:space="preserve"> </w:t>
      </w:r>
      <w:r w:rsidRPr="00C8653F">
        <w:rPr>
          <w:rFonts w:cstheme="minorHAnsi"/>
          <w:bCs/>
        </w:rPr>
        <w:t>Anexele nr. 1 și nr. 2</w:t>
      </w:r>
      <w:r w:rsidRPr="00B85FFB">
        <w:rPr>
          <w:rFonts w:cstheme="minorHAnsi"/>
          <w:color w:val="C00000"/>
        </w:rPr>
        <w:t xml:space="preserve"> </w:t>
      </w:r>
      <w:r w:rsidRPr="0085317B">
        <w:rPr>
          <w:rFonts w:cstheme="minorHAnsi"/>
        </w:rPr>
        <w:t>la prezentul Contract</w:t>
      </w:r>
      <w:r w:rsidRPr="0085317B">
        <w:rPr>
          <w:rFonts w:cstheme="minorHAnsi"/>
          <w:color w:val="000000"/>
        </w:rPr>
        <w:t>;</w:t>
      </w:r>
    </w:p>
    <w:p w14:paraId="6980FA4A" w14:textId="77777777" w:rsidR="00A955C4" w:rsidRPr="0085317B" w:rsidRDefault="00A955C4" w:rsidP="00A955C4">
      <w:pPr>
        <w:jc w:val="both"/>
        <w:rPr>
          <w:rFonts w:cstheme="minorHAnsi"/>
        </w:rPr>
      </w:pPr>
      <w:r w:rsidRPr="0085317B">
        <w:rPr>
          <w:rFonts w:cstheme="minorHAnsi"/>
        </w:rPr>
        <w:t>2.</w:t>
      </w:r>
      <w:r w:rsidRPr="0085317B">
        <w:rPr>
          <w:rFonts w:cstheme="minorHAnsi"/>
        </w:rPr>
        <w:tab/>
        <w:t xml:space="preserve">să </w:t>
      </w:r>
      <w:r w:rsidRPr="00B85FFB">
        <w:rPr>
          <w:rFonts w:cstheme="minorHAnsi"/>
        </w:rPr>
        <w:t xml:space="preserve">aprobe  stabilirea preturilor </w:t>
      </w:r>
      <w:r w:rsidRPr="0085317B">
        <w:rPr>
          <w:rFonts w:cstheme="minorHAnsi"/>
          <w:color w:val="000000"/>
        </w:rPr>
        <w:t>si tarifelor unice</w:t>
      </w:r>
      <w:r w:rsidRPr="0085317B">
        <w:rPr>
          <w:rFonts w:cstheme="minorHAnsi"/>
        </w:rPr>
        <w:t xml:space="preserve"> pentru serviciile publice de alimentare cu apă și de canalizare,</w:t>
      </w:r>
    </w:p>
    <w:p w14:paraId="140EE75D" w14:textId="77777777" w:rsidR="00A955C4" w:rsidRPr="0085317B" w:rsidRDefault="00A955C4" w:rsidP="00A955C4">
      <w:pPr>
        <w:jc w:val="both"/>
        <w:rPr>
          <w:rFonts w:cstheme="minorHAnsi"/>
        </w:rPr>
      </w:pPr>
      <w:r w:rsidRPr="0085317B">
        <w:rPr>
          <w:rFonts w:cstheme="minorHAnsi"/>
        </w:rPr>
        <w:t>3.</w:t>
      </w:r>
      <w:r w:rsidRPr="0085317B">
        <w:rPr>
          <w:rFonts w:cstheme="minorHAnsi"/>
        </w:rPr>
        <w:tab/>
      </w:r>
      <w:r w:rsidRPr="0085317B">
        <w:rPr>
          <w:rFonts w:cstheme="minorHAnsi"/>
          <w:color w:val="000000"/>
        </w:rPr>
        <w:t xml:space="preserve">să asigure și să respecte independența managerială a Operatorului față de orice ingerințe ale autorităților </w:t>
      </w:r>
      <w:proofErr w:type="spellStart"/>
      <w:r w:rsidRPr="0085317B">
        <w:rPr>
          <w:rFonts w:cstheme="minorHAnsi"/>
          <w:color w:val="000000"/>
        </w:rPr>
        <w:t>şi</w:t>
      </w:r>
      <w:proofErr w:type="spellEnd"/>
      <w:r w:rsidRPr="0085317B">
        <w:rPr>
          <w:rFonts w:cstheme="minorHAnsi"/>
          <w:color w:val="000000"/>
        </w:rPr>
        <w:t xml:space="preserve"> instituțiilor publice</w:t>
      </w:r>
    </w:p>
    <w:p w14:paraId="1ACEA5A4" w14:textId="047B4842" w:rsidR="00A955C4" w:rsidRPr="0085317B" w:rsidRDefault="00A955C4" w:rsidP="00A955C4">
      <w:pPr>
        <w:jc w:val="both"/>
        <w:rPr>
          <w:rFonts w:cstheme="minorHAnsi"/>
        </w:rPr>
      </w:pPr>
      <w:r w:rsidRPr="0085317B">
        <w:rPr>
          <w:rFonts w:cstheme="minorHAnsi"/>
        </w:rPr>
        <w:t>4.</w:t>
      </w:r>
      <w:r w:rsidRPr="0085317B">
        <w:rPr>
          <w:rFonts w:cstheme="minorHAnsi"/>
        </w:rPr>
        <w:tab/>
        <w:t xml:space="preserve">să predea Operatorului la Data Intrării în Vigoare a prezentului Contract toate bunurile, instalațiile, echipamentele și dotările  </w:t>
      </w:r>
      <w:r w:rsidRPr="0085317B">
        <w:rPr>
          <w:rFonts w:cstheme="minorHAnsi"/>
          <w:color w:val="000000"/>
        </w:rPr>
        <w:t xml:space="preserve">care sunt parte a Sistemelor Publice de Alimentare cu Apă și de Canalizare, precum și orice alte Bunuri Publice necesare Furnizării Serviciilor, care sunt indicate în Inventarul </w:t>
      </w:r>
      <w:r w:rsidRPr="00C8653F">
        <w:rPr>
          <w:rFonts w:cstheme="minorHAnsi"/>
        </w:rPr>
        <w:t xml:space="preserve">din Anexa nr. 3 la </w:t>
      </w:r>
      <w:ins w:id="628" w:author="Radu Gabriel" w:date="2024-03-13T18:02:00Z" w16du:dateUtc="2024-03-13T16:02:00Z">
        <w:r w:rsidR="00F73EBD">
          <w:rPr>
            <w:rFonts w:cstheme="minorHAnsi"/>
          </w:rPr>
          <w:t>pr</w:t>
        </w:r>
      </w:ins>
      <w:ins w:id="629" w:author="Radu Gabriel" w:date="2024-03-13T18:03:00Z" w16du:dateUtc="2024-03-13T16:03:00Z">
        <w:r w:rsidR="00F73EBD">
          <w:rPr>
            <w:rFonts w:cstheme="minorHAnsi"/>
          </w:rPr>
          <w:t xml:space="preserve">ezentul </w:t>
        </w:r>
      </w:ins>
      <w:r w:rsidRPr="00C8653F">
        <w:rPr>
          <w:rFonts w:cstheme="minorHAnsi"/>
        </w:rPr>
        <w:t xml:space="preserve">Contract, </w:t>
      </w:r>
      <w:del w:id="630" w:author="Radu Gabriel" w:date="2024-03-13T18:04:00Z" w16du:dateUtc="2024-03-13T16:04:00Z">
        <w:r w:rsidRPr="00C8653F" w:rsidDel="00F73EBD">
          <w:rPr>
            <w:rFonts w:cstheme="minorHAnsi"/>
          </w:rPr>
          <w:delText>prin concesiun</w:delText>
        </w:r>
      </w:del>
      <w:del w:id="631" w:author="Radu Gabriel" w:date="2024-03-13T18:03:00Z" w16du:dateUtc="2024-03-13T16:03:00Z">
        <w:r w:rsidRPr="00C8653F" w:rsidDel="00F73EBD">
          <w:rPr>
            <w:rFonts w:cstheme="minorHAnsi"/>
          </w:rPr>
          <w:delText>e</w:delText>
        </w:r>
      </w:del>
      <w:r w:rsidRPr="00C8653F">
        <w:rPr>
          <w:rFonts w:cstheme="minorHAnsi"/>
        </w:rPr>
        <w:t>, libere de orice sarcini, pe bază de proces-verbal de predare-preluare (Anexa nr. 4 la Contract</w:t>
      </w:r>
      <w:r w:rsidRPr="0085317B">
        <w:rPr>
          <w:rFonts w:cstheme="minorHAnsi"/>
          <w:color w:val="000000"/>
        </w:rPr>
        <w:t>) încheiat de reprezentanții Operatorului și reprezentanții fiecărei unități administrativ-teritoriale care predă bunuri aflate în proprietatea sa</w:t>
      </w:r>
      <w:r w:rsidRPr="0085317B">
        <w:rPr>
          <w:rFonts w:cstheme="minorHAnsi"/>
        </w:rPr>
        <w:t>;</w:t>
      </w:r>
    </w:p>
    <w:p w14:paraId="04B549AA" w14:textId="77777777" w:rsidR="00A955C4" w:rsidRPr="0085317B" w:rsidRDefault="00A955C4" w:rsidP="00A955C4">
      <w:pPr>
        <w:jc w:val="both"/>
        <w:rPr>
          <w:rFonts w:cstheme="minorHAnsi"/>
        </w:rPr>
      </w:pPr>
      <w:r w:rsidRPr="0085317B">
        <w:rPr>
          <w:rFonts w:cstheme="minorHAnsi"/>
        </w:rPr>
        <w:t>5.</w:t>
      </w:r>
      <w:r w:rsidRPr="0085317B">
        <w:rPr>
          <w:rFonts w:cstheme="minorHAnsi"/>
        </w:rPr>
        <w:tab/>
        <w:t>să notifice părților interesate informații referitoare la încheierea prezentului Contract;</w:t>
      </w:r>
    </w:p>
    <w:p w14:paraId="39D7C45E" w14:textId="77777777" w:rsidR="00A955C4" w:rsidRPr="0085317B" w:rsidRDefault="00A955C4" w:rsidP="00A955C4">
      <w:pPr>
        <w:jc w:val="both"/>
        <w:rPr>
          <w:rFonts w:cstheme="minorHAnsi"/>
        </w:rPr>
      </w:pPr>
      <w:r w:rsidRPr="0085317B">
        <w:rPr>
          <w:rFonts w:cstheme="minorHAnsi"/>
        </w:rPr>
        <w:lastRenderedPageBreak/>
        <w:t>6.</w:t>
      </w:r>
      <w:r w:rsidRPr="0085317B">
        <w:rPr>
          <w:rFonts w:cstheme="minorHAnsi"/>
        </w:rPr>
        <w:tab/>
        <w:t>să faciliteze Operatorului autorizarea lucrărilor și investițiilor pe domeniul public și privat, în conformitate cu reglementările legale în vigoare;</w:t>
      </w:r>
    </w:p>
    <w:p w14:paraId="25951A2C" w14:textId="77777777" w:rsidR="00A955C4" w:rsidRPr="0085317B" w:rsidRDefault="00A955C4" w:rsidP="00A955C4">
      <w:pPr>
        <w:jc w:val="both"/>
        <w:rPr>
          <w:rFonts w:cstheme="minorHAnsi"/>
        </w:rPr>
      </w:pPr>
      <w:r w:rsidRPr="0085317B">
        <w:rPr>
          <w:rFonts w:cstheme="minorHAnsi"/>
        </w:rPr>
        <w:t>7.</w:t>
      </w:r>
      <w:r w:rsidRPr="0085317B">
        <w:rPr>
          <w:rFonts w:cstheme="minorHAnsi"/>
        </w:rPr>
        <w:tab/>
        <w:t xml:space="preserve">să-și asume pe  </w:t>
      </w:r>
      <w:r w:rsidRPr="0085317B">
        <w:rPr>
          <w:rFonts w:cstheme="minorHAnsi"/>
          <w:color w:val="000000"/>
        </w:rPr>
        <w:t>Durata</w:t>
      </w:r>
      <w:r w:rsidRPr="0085317B">
        <w:rPr>
          <w:rFonts w:cstheme="minorHAnsi"/>
        </w:rPr>
        <w:t xml:space="preserve"> Contractului toate responsabilitățile și obligațiile ce decurg din calitatea sa de proprietar, cu excepția celor transferate în mod explicit în sarcina Operatorului prin Contractul de Delegare;</w:t>
      </w:r>
    </w:p>
    <w:p w14:paraId="6419E386" w14:textId="77777777" w:rsidR="00A955C4" w:rsidRPr="0085317B" w:rsidRDefault="00A955C4" w:rsidP="00A955C4">
      <w:pPr>
        <w:jc w:val="both"/>
        <w:rPr>
          <w:rFonts w:cstheme="minorHAnsi"/>
        </w:rPr>
      </w:pPr>
      <w:r w:rsidRPr="0085317B">
        <w:rPr>
          <w:rFonts w:cstheme="minorHAnsi"/>
        </w:rPr>
        <w:t>8.</w:t>
      </w:r>
      <w:r w:rsidRPr="0085317B">
        <w:rPr>
          <w:rFonts w:cstheme="minorHAnsi"/>
        </w:rPr>
        <w:tab/>
        <w:t>să nu-l tulbure pe Operator în exercițiul drepturilor rezultate din prezentul Contract;</w:t>
      </w:r>
    </w:p>
    <w:p w14:paraId="503A67D7" w14:textId="77777777" w:rsidR="00A955C4" w:rsidRPr="0085317B" w:rsidRDefault="00A955C4" w:rsidP="00A955C4">
      <w:pPr>
        <w:jc w:val="both"/>
        <w:rPr>
          <w:rFonts w:cstheme="minorHAnsi"/>
        </w:rPr>
      </w:pPr>
      <w:r w:rsidRPr="0085317B">
        <w:rPr>
          <w:rFonts w:cstheme="minorHAnsi"/>
        </w:rPr>
        <w:t>9. să nu modifice/denunțe în mod unilateral Contractul de Delegare în afară de cazurile prevăzute expres de lege;</w:t>
      </w:r>
    </w:p>
    <w:p w14:paraId="6BAE8CFA" w14:textId="77777777" w:rsidR="00A955C4" w:rsidRPr="0085317B" w:rsidRDefault="00A955C4" w:rsidP="00A955C4">
      <w:pPr>
        <w:jc w:val="both"/>
        <w:rPr>
          <w:rFonts w:cstheme="minorHAnsi"/>
        </w:rPr>
      </w:pPr>
      <w:r w:rsidRPr="0085317B">
        <w:rPr>
          <w:rFonts w:cstheme="minorHAnsi"/>
        </w:rPr>
        <w:t>10. să notifice Operatorului apariția oricăror împrejurări de natură să aducă atingere drepturilor Operatorului.</w:t>
      </w:r>
    </w:p>
    <w:p w14:paraId="226345EA" w14:textId="77777777" w:rsidR="00A955C4" w:rsidRDefault="00A955C4" w:rsidP="00A955C4">
      <w:pPr>
        <w:spacing w:after="0" w:line="240" w:lineRule="auto"/>
        <w:jc w:val="both"/>
        <w:rPr>
          <w:rFonts w:cstheme="minorHAnsi"/>
        </w:rPr>
      </w:pPr>
      <w:r>
        <w:rPr>
          <w:rFonts w:cstheme="minorHAnsi"/>
        </w:rPr>
        <w:t xml:space="preserve">11. </w:t>
      </w:r>
      <w:r w:rsidRPr="0085317B">
        <w:rPr>
          <w:rFonts w:cstheme="minorHAnsi"/>
        </w:rPr>
        <w:t>să</w:t>
      </w:r>
      <w:r>
        <w:rPr>
          <w:rFonts w:cstheme="minorHAnsi"/>
        </w:rPr>
        <w:t xml:space="preserve"> stabilească nivelul redevenței </w:t>
      </w:r>
      <w:r w:rsidRPr="00162C2A">
        <w:rPr>
          <w:rFonts w:cstheme="minorHAnsi"/>
        </w:rPr>
        <w:t xml:space="preserve">în mod transparent </w:t>
      </w:r>
      <w:proofErr w:type="spellStart"/>
      <w:r w:rsidRPr="00162C2A">
        <w:rPr>
          <w:rFonts w:cstheme="minorHAnsi"/>
        </w:rPr>
        <w:t>şi</w:t>
      </w:r>
      <w:proofErr w:type="spellEnd"/>
      <w:r w:rsidRPr="00162C2A">
        <w:rPr>
          <w:rFonts w:cstheme="minorHAnsi"/>
        </w:rPr>
        <w:t xml:space="preserve"> nediscriminatoriu</w:t>
      </w:r>
    </w:p>
    <w:p w14:paraId="557DD57C" w14:textId="77777777" w:rsidR="00A955C4" w:rsidRPr="0085317B" w:rsidRDefault="00A955C4" w:rsidP="00A955C4">
      <w:pPr>
        <w:spacing w:after="0" w:line="240" w:lineRule="auto"/>
        <w:jc w:val="both"/>
        <w:rPr>
          <w:rFonts w:cstheme="minorHAnsi"/>
        </w:rPr>
      </w:pPr>
      <w:r w:rsidRPr="0085317B">
        <w:rPr>
          <w:rFonts w:cstheme="minorHAnsi"/>
        </w:rPr>
        <w:t>1</w:t>
      </w:r>
      <w:r>
        <w:rPr>
          <w:rFonts w:cstheme="minorHAnsi"/>
        </w:rPr>
        <w:t>2</w:t>
      </w:r>
      <w:r w:rsidRPr="0085317B">
        <w:rPr>
          <w:rFonts w:cstheme="minorHAnsi"/>
        </w:rPr>
        <w:t xml:space="preserve">. să vireze în termen de 5 zile lucrătoare în Fondul IID toate sumele achitate de către Operator în contul unității administrativ teritorială ori autorității administrației publice locale respective, cu titlu de redevență, impozit pe profit, dividende, taxe auto </w:t>
      </w:r>
      <w:proofErr w:type="spellStart"/>
      <w:r w:rsidRPr="0085317B">
        <w:rPr>
          <w:rFonts w:cstheme="minorHAnsi"/>
        </w:rPr>
        <w:t>şi</w:t>
      </w:r>
      <w:proofErr w:type="spellEnd"/>
      <w:r w:rsidRPr="0085317B">
        <w:rPr>
          <w:rFonts w:cstheme="minorHAnsi"/>
        </w:rPr>
        <w:t xml:space="preserve"> alte impozite </w:t>
      </w:r>
      <w:proofErr w:type="spellStart"/>
      <w:r w:rsidRPr="0085317B">
        <w:rPr>
          <w:rFonts w:cstheme="minorHAnsi"/>
        </w:rPr>
        <w:t>şi</w:t>
      </w:r>
      <w:proofErr w:type="spellEnd"/>
      <w:r w:rsidRPr="0085317B">
        <w:rPr>
          <w:rFonts w:cstheme="minorHAnsi"/>
        </w:rPr>
        <w:t xml:space="preserve"> taxe locale, chirii, impozite pe clădiri </w:t>
      </w:r>
      <w:proofErr w:type="spellStart"/>
      <w:r w:rsidRPr="0085317B">
        <w:rPr>
          <w:rFonts w:cstheme="minorHAnsi"/>
        </w:rPr>
        <w:t>şi</w:t>
      </w:r>
      <w:proofErr w:type="spellEnd"/>
      <w:r w:rsidRPr="0085317B">
        <w:rPr>
          <w:rFonts w:cstheme="minorHAnsi"/>
        </w:rPr>
        <w:t xml:space="preserve"> alte impozite sau alte plăți similare primite de la Operator în temeiul prezentului Contract sau al legii</w:t>
      </w:r>
    </w:p>
    <w:p w14:paraId="5773C7B8" w14:textId="77777777" w:rsidR="00A955C4" w:rsidRPr="0085317B" w:rsidRDefault="00A955C4" w:rsidP="00A955C4">
      <w:pPr>
        <w:spacing w:after="0" w:line="240" w:lineRule="auto"/>
        <w:jc w:val="both"/>
        <w:rPr>
          <w:rFonts w:cstheme="minorHAnsi"/>
        </w:rPr>
      </w:pPr>
      <w:r w:rsidRPr="0085317B">
        <w:rPr>
          <w:rFonts w:cstheme="minorHAnsi"/>
        </w:rPr>
        <w:t>1</w:t>
      </w:r>
      <w:r>
        <w:rPr>
          <w:rFonts w:cstheme="minorHAnsi"/>
        </w:rPr>
        <w:t>3</w:t>
      </w:r>
      <w:r w:rsidRPr="0085317B">
        <w:rPr>
          <w:rFonts w:cstheme="minorHAnsi"/>
        </w:rPr>
        <w:t>. să depună toate eforturile și să înștiințeze autoritățile competente pentru a sprijini Operatorul în acțiunile pe care le întreprinde pentru a branșa/racorda Utilizatorii la Sistemele Publice de Alimentare cu Apă /Canalizare.</w:t>
      </w:r>
    </w:p>
    <w:p w14:paraId="0FC1B73D" w14:textId="77777777" w:rsidR="00A955C4" w:rsidRPr="0085317B" w:rsidRDefault="00A955C4" w:rsidP="00A955C4">
      <w:pPr>
        <w:spacing w:after="0" w:line="240" w:lineRule="auto"/>
        <w:jc w:val="both"/>
        <w:rPr>
          <w:rFonts w:cstheme="minorHAnsi"/>
        </w:rPr>
      </w:pPr>
      <w:r w:rsidRPr="0085317B">
        <w:rPr>
          <w:rFonts w:cstheme="minorHAnsi"/>
        </w:rPr>
        <w:t>1</w:t>
      </w:r>
      <w:r>
        <w:rPr>
          <w:rFonts w:cstheme="minorHAnsi"/>
        </w:rPr>
        <w:t>4</w:t>
      </w:r>
      <w:r w:rsidRPr="0085317B">
        <w:rPr>
          <w:rFonts w:cstheme="minorHAnsi"/>
        </w:rPr>
        <w:t xml:space="preserve">. să păstreze, în condițiile legii, confidențialitatea datelor și informațiilor </w:t>
      </w:r>
      <w:proofErr w:type="spellStart"/>
      <w:r w:rsidRPr="0085317B">
        <w:rPr>
          <w:rFonts w:cstheme="minorHAnsi"/>
        </w:rPr>
        <w:t>economico</w:t>
      </w:r>
      <w:proofErr w:type="spellEnd"/>
      <w:r w:rsidRPr="0085317B">
        <w:rPr>
          <w:rFonts w:cstheme="minorHAnsi"/>
        </w:rPr>
        <w:t>-financiare privind activitatea Operatorului, altele decât cele de interes public;</w:t>
      </w:r>
    </w:p>
    <w:p w14:paraId="159F4706" w14:textId="77777777" w:rsidR="00A955C4" w:rsidRPr="0085317B" w:rsidRDefault="00A955C4" w:rsidP="00A955C4">
      <w:pPr>
        <w:tabs>
          <w:tab w:val="left" w:pos="-1094"/>
        </w:tabs>
        <w:spacing w:after="0" w:line="276" w:lineRule="auto"/>
        <w:jc w:val="both"/>
        <w:rPr>
          <w:rFonts w:ascii="Calibri" w:hAnsi="Calibri" w:cs="Calibri"/>
          <w:bCs/>
        </w:rPr>
      </w:pPr>
      <w:r w:rsidRPr="0085317B">
        <w:rPr>
          <w:rFonts w:ascii="Calibri" w:hAnsi="Calibri" w:cs="Calibri"/>
          <w:bCs/>
        </w:rPr>
        <w:t>1</w:t>
      </w:r>
      <w:r>
        <w:rPr>
          <w:rFonts w:ascii="Calibri" w:hAnsi="Calibri" w:cs="Calibri"/>
          <w:bCs/>
        </w:rPr>
        <w:t>5</w:t>
      </w:r>
      <w:r w:rsidRPr="0085317B">
        <w:rPr>
          <w:rFonts w:ascii="Calibri" w:hAnsi="Calibri" w:cs="Calibri"/>
          <w:bCs/>
        </w:rPr>
        <w:t>. să realizeze setul de date spațiale, definit conform dispozițiilor art. 3 lit. d) din Ordonanța Guvernului nr. 4/2010 privind instituirea Infrastructurii naționale pentru informații spațiale în România, republicată</w:t>
      </w:r>
    </w:p>
    <w:p w14:paraId="1A747CEF" w14:textId="77777777" w:rsidR="00A955C4" w:rsidRPr="0085317B" w:rsidRDefault="00A955C4" w:rsidP="00A955C4">
      <w:pPr>
        <w:tabs>
          <w:tab w:val="left" w:pos="-1094"/>
        </w:tabs>
        <w:spacing w:after="0" w:line="276" w:lineRule="auto"/>
        <w:jc w:val="both"/>
        <w:rPr>
          <w:rFonts w:ascii="Calibri" w:hAnsi="Calibri" w:cs="Calibri"/>
          <w:bCs/>
        </w:rPr>
      </w:pPr>
      <w:r>
        <w:rPr>
          <w:rFonts w:ascii="Calibri" w:hAnsi="Calibri" w:cs="Calibri"/>
          <w:bCs/>
        </w:rPr>
        <w:t xml:space="preserve">16. sa aprobe modificarea contractelor de delegare, inclusiv in cazul </w:t>
      </w:r>
      <w:r w:rsidRPr="0085317B">
        <w:rPr>
          <w:rFonts w:ascii="Calibri" w:hAnsi="Calibri" w:cs="Calibri"/>
          <w:bCs/>
        </w:rPr>
        <w:t>modificării actelor normative cu impact asupra serviciilor de alimentare cu apă și de canalizare</w:t>
      </w:r>
    </w:p>
    <w:p w14:paraId="01E9A8CE" w14:textId="77777777" w:rsidR="00A955C4" w:rsidRPr="0085317B" w:rsidRDefault="00A955C4" w:rsidP="00A955C4">
      <w:pPr>
        <w:tabs>
          <w:tab w:val="left" w:pos="-1094"/>
          <w:tab w:val="left" w:pos="360"/>
        </w:tabs>
        <w:spacing w:after="0" w:line="276" w:lineRule="auto"/>
        <w:jc w:val="both"/>
        <w:rPr>
          <w:rFonts w:ascii="Calibri" w:hAnsi="Calibri" w:cs="Calibri"/>
          <w:bCs/>
        </w:rPr>
      </w:pPr>
      <w:r w:rsidRPr="0085317B">
        <w:rPr>
          <w:rFonts w:ascii="Calibri" w:hAnsi="Calibri" w:cs="Calibri"/>
          <w:bCs/>
        </w:rPr>
        <w:t>1</w:t>
      </w:r>
      <w:r>
        <w:rPr>
          <w:rFonts w:ascii="Calibri" w:hAnsi="Calibri" w:cs="Calibri"/>
          <w:bCs/>
        </w:rPr>
        <w:t>7</w:t>
      </w:r>
      <w:r w:rsidRPr="0085317B">
        <w:rPr>
          <w:rFonts w:ascii="Calibri" w:hAnsi="Calibri" w:cs="Calibri"/>
          <w:bCs/>
        </w:rPr>
        <w:t xml:space="preserve">. să </w:t>
      </w:r>
      <w:r w:rsidRPr="0085317B">
        <w:rPr>
          <w:rFonts w:ascii="Calibri" w:hAnsi="Calibri" w:cs="Calibri"/>
        </w:rPr>
        <w:t>aprobe strategiile locale de înființare, organizare, gestiune și funcționare a  serviciului  de alimentare cu apă și de canalizare</w:t>
      </w:r>
    </w:p>
    <w:p w14:paraId="7BFDA15A" w14:textId="77777777" w:rsidR="00A955C4" w:rsidRPr="0085317B" w:rsidRDefault="00A955C4" w:rsidP="00A955C4">
      <w:pPr>
        <w:tabs>
          <w:tab w:val="left" w:pos="-1094"/>
        </w:tabs>
        <w:spacing w:after="0" w:line="276" w:lineRule="auto"/>
        <w:jc w:val="both"/>
        <w:rPr>
          <w:rFonts w:ascii="Calibri" w:hAnsi="Calibri" w:cs="Calibri"/>
          <w:bCs/>
        </w:rPr>
      </w:pPr>
      <w:r w:rsidRPr="0085317B">
        <w:rPr>
          <w:rFonts w:ascii="Calibri" w:hAnsi="Calibri" w:cs="Calibri"/>
          <w:bCs/>
        </w:rPr>
        <w:t>1</w:t>
      </w:r>
      <w:r>
        <w:rPr>
          <w:rFonts w:ascii="Calibri" w:hAnsi="Calibri" w:cs="Calibri"/>
          <w:bCs/>
        </w:rPr>
        <w:t>8</w:t>
      </w:r>
      <w:r w:rsidRPr="0085317B">
        <w:rPr>
          <w:rFonts w:ascii="Calibri" w:hAnsi="Calibri" w:cs="Calibri"/>
          <w:bCs/>
        </w:rPr>
        <w:t xml:space="preserve">. să </w:t>
      </w:r>
      <w:r w:rsidRPr="0085317B">
        <w:rPr>
          <w:rFonts w:ascii="Calibri" w:hAnsi="Calibri" w:cs="Calibri"/>
        </w:rPr>
        <w:t xml:space="preserve">aprobe programele de investiții privind înființarea, dezvoltarea, modernizarea și reabilitarea infrastructurii </w:t>
      </w:r>
      <w:proofErr w:type="spellStart"/>
      <w:r w:rsidRPr="0085317B">
        <w:rPr>
          <w:rFonts w:ascii="Calibri" w:hAnsi="Calibri" w:cs="Calibri"/>
        </w:rPr>
        <w:t>tehnico</w:t>
      </w:r>
      <w:proofErr w:type="spellEnd"/>
      <w:r w:rsidRPr="0085317B">
        <w:rPr>
          <w:rFonts w:ascii="Calibri" w:hAnsi="Calibri" w:cs="Calibri"/>
        </w:rPr>
        <w:t>-edilitare aferente serviciului</w:t>
      </w:r>
    </w:p>
    <w:p w14:paraId="4C23F494" w14:textId="77777777" w:rsidR="00A955C4" w:rsidRDefault="00A955C4" w:rsidP="00A955C4">
      <w:pPr>
        <w:tabs>
          <w:tab w:val="left" w:pos="-1094"/>
        </w:tabs>
        <w:spacing w:after="0" w:line="276" w:lineRule="auto"/>
        <w:jc w:val="both"/>
        <w:rPr>
          <w:rFonts w:ascii="Calibri" w:hAnsi="Calibri" w:cs="Calibri"/>
          <w:color w:val="333333"/>
        </w:rPr>
      </w:pPr>
      <w:r w:rsidRPr="0085317B">
        <w:rPr>
          <w:rFonts w:ascii="Calibri" w:hAnsi="Calibri" w:cs="Calibri"/>
          <w:bCs/>
        </w:rPr>
        <w:t>1</w:t>
      </w:r>
      <w:r>
        <w:rPr>
          <w:rFonts w:ascii="Calibri" w:hAnsi="Calibri" w:cs="Calibri"/>
          <w:bCs/>
        </w:rPr>
        <w:t>9</w:t>
      </w:r>
      <w:r w:rsidRPr="0085317B">
        <w:rPr>
          <w:rFonts w:ascii="Calibri" w:hAnsi="Calibri" w:cs="Calibri"/>
          <w:bCs/>
        </w:rPr>
        <w:t>. să</w:t>
      </w:r>
      <w:r w:rsidRPr="0085317B">
        <w:rPr>
          <w:rFonts w:ascii="Calibri" w:hAnsi="Calibri" w:cs="Calibri"/>
          <w:color w:val="333333"/>
        </w:rPr>
        <w:t xml:space="preserve"> acorde ajutoare lunare de la bugetul local pentru familiile </w:t>
      </w:r>
      <w:proofErr w:type="spellStart"/>
      <w:r w:rsidRPr="0085317B">
        <w:rPr>
          <w:rFonts w:ascii="Calibri" w:hAnsi="Calibri" w:cs="Calibri"/>
          <w:color w:val="333333"/>
        </w:rPr>
        <w:t>şi</w:t>
      </w:r>
      <w:proofErr w:type="spellEnd"/>
      <w:r w:rsidRPr="0085317B">
        <w:rPr>
          <w:rFonts w:ascii="Calibri" w:hAnsi="Calibri" w:cs="Calibri"/>
          <w:color w:val="333333"/>
        </w:rPr>
        <w:t xml:space="preserve"> persoanele singure care au media veniturilor bănești nete lunare sub salariul minim brut pe țară garantat la plată pe membru de familie, denumite în continuare ajutoare lunare, în vederea plății serviciului de alimentare cu apă </w:t>
      </w:r>
      <w:proofErr w:type="spellStart"/>
      <w:r w:rsidRPr="0085317B">
        <w:rPr>
          <w:rFonts w:ascii="Calibri" w:hAnsi="Calibri" w:cs="Calibri"/>
          <w:color w:val="333333"/>
        </w:rPr>
        <w:t>şi</w:t>
      </w:r>
      <w:proofErr w:type="spellEnd"/>
      <w:r w:rsidRPr="0085317B">
        <w:rPr>
          <w:rFonts w:ascii="Calibri" w:hAnsi="Calibri" w:cs="Calibri"/>
          <w:color w:val="333333"/>
        </w:rPr>
        <w:t xml:space="preserve"> de canalizare, în </w:t>
      </w:r>
      <w:r w:rsidRPr="00524146">
        <w:rPr>
          <w:rFonts w:ascii="Calibri" w:hAnsi="Calibri" w:cs="Calibri"/>
        </w:rPr>
        <w:t xml:space="preserve">condițiile </w:t>
      </w:r>
      <w:hyperlink r:id="rId7" w:anchor="p-264501572" w:tgtFrame="_blank" w:history="1">
        <w:r w:rsidRPr="00524146">
          <w:rPr>
            <w:rStyle w:val="Hyperlink"/>
            <w:rFonts w:ascii="Calibri" w:hAnsi="Calibri" w:cs="Calibri"/>
            <w:color w:val="auto"/>
          </w:rPr>
          <w:t>art. 12</w:t>
        </w:r>
        <w:r w:rsidRPr="00524146">
          <w:rPr>
            <w:rStyle w:val="Hyperlink"/>
            <w:rFonts w:ascii="Calibri" w:hAnsi="Calibri" w:cs="Calibri"/>
            <w:color w:val="auto"/>
            <w:vertAlign w:val="superscript"/>
          </w:rPr>
          <w:t>1</w:t>
        </w:r>
      </w:hyperlink>
      <w:r w:rsidRPr="00524146">
        <w:rPr>
          <w:rFonts w:ascii="Calibri" w:hAnsi="Calibri" w:cs="Calibri"/>
        </w:rPr>
        <w:t xml:space="preserve"> din Legea 241/2006</w:t>
      </w:r>
      <w:r w:rsidRPr="0085317B">
        <w:rPr>
          <w:rFonts w:ascii="Calibri" w:hAnsi="Calibri" w:cs="Calibri"/>
          <w:color w:val="333333"/>
        </w:rPr>
        <w:t>;</w:t>
      </w:r>
    </w:p>
    <w:p w14:paraId="1A6ABE7D" w14:textId="5B54B120" w:rsidR="00A955C4" w:rsidRPr="00141493" w:rsidRDefault="00A955C4" w:rsidP="00A955C4">
      <w:pPr>
        <w:tabs>
          <w:tab w:val="left" w:pos="-1094"/>
        </w:tabs>
        <w:spacing w:after="0" w:line="276" w:lineRule="auto"/>
        <w:jc w:val="both"/>
        <w:rPr>
          <w:rFonts w:ascii="Calibri" w:hAnsi="Calibri" w:cs="Calibri"/>
        </w:rPr>
      </w:pPr>
      <w:r w:rsidRPr="00141493">
        <w:rPr>
          <w:rFonts w:ascii="Calibri" w:hAnsi="Calibri" w:cs="Calibri"/>
          <w:rPrChange w:id="632" w:author="Radu Gabriel" w:date="2024-03-14T09:27:00Z" w16du:dateUtc="2024-03-14T07:27:00Z">
            <w:rPr>
              <w:rFonts w:ascii="Calibri" w:hAnsi="Calibri" w:cs="Calibri"/>
              <w:color w:val="333333"/>
            </w:rPr>
          </w:rPrChange>
        </w:rPr>
        <w:t xml:space="preserve">20. </w:t>
      </w:r>
      <w:r w:rsidRPr="00141493">
        <w:rPr>
          <w:rFonts w:ascii="Calibri" w:hAnsi="Calibri" w:cs="Calibri"/>
        </w:rPr>
        <w:t>să aprobe</w:t>
      </w:r>
      <w:r w:rsidRPr="00141493">
        <w:rPr>
          <w:rFonts w:ascii="Arial" w:hAnsi="Arial" w:cs="Arial"/>
          <w:sz w:val="21"/>
          <w:szCs w:val="21"/>
          <w:rPrChange w:id="633" w:author="Radu Gabriel" w:date="2024-03-14T09:27:00Z" w16du:dateUtc="2024-03-14T07:27:00Z">
            <w:rPr>
              <w:rFonts w:ascii="Arial" w:hAnsi="Arial" w:cs="Arial"/>
              <w:color w:val="333333"/>
              <w:sz w:val="21"/>
              <w:szCs w:val="21"/>
            </w:rPr>
          </w:rPrChange>
        </w:rPr>
        <w:t xml:space="preserve"> </w:t>
      </w:r>
      <w:r w:rsidRPr="00141493">
        <w:rPr>
          <w:rFonts w:ascii="Calibri" w:hAnsi="Calibri" w:cs="Calibri"/>
        </w:rPr>
        <w:t>măsuri de protecție socială la un nivel de maximum 1% din valoarea cheltuielilor de exploatare (fond de solidaritate)</w:t>
      </w:r>
      <w:ins w:id="634" w:author="Radu Gabriel" w:date="2024-03-13T18:57:00Z" w16du:dateUtc="2024-03-13T16:57:00Z">
        <w:r w:rsidR="00E02AB8" w:rsidRPr="00141493">
          <w:rPr>
            <w:rFonts w:ascii="Calibri" w:hAnsi="Calibri" w:cs="Calibri"/>
          </w:rPr>
          <w:t>;</w:t>
        </w:r>
      </w:ins>
    </w:p>
    <w:p w14:paraId="0C1A8A65" w14:textId="77777777" w:rsidR="00A955C4" w:rsidRPr="0085317B" w:rsidRDefault="00A955C4" w:rsidP="00A955C4">
      <w:pPr>
        <w:tabs>
          <w:tab w:val="left" w:pos="-1094"/>
        </w:tabs>
        <w:spacing w:after="0" w:line="276" w:lineRule="auto"/>
        <w:jc w:val="both"/>
        <w:rPr>
          <w:rFonts w:ascii="Calibri" w:hAnsi="Calibri" w:cs="Calibri"/>
          <w:bCs/>
        </w:rPr>
      </w:pPr>
      <w:r>
        <w:rPr>
          <w:rFonts w:ascii="Calibri" w:hAnsi="Calibri" w:cs="Calibri"/>
        </w:rPr>
        <w:t>2</w:t>
      </w:r>
      <w:r w:rsidRPr="0085317B">
        <w:rPr>
          <w:rFonts w:ascii="Calibri" w:hAnsi="Calibri" w:cs="Calibri"/>
        </w:rPr>
        <w:t>1. să țină evidența persoanelor fizice și juridice care nu se conectează la sistemele publice de canalizare existente sau nou înființate în condițiile prevăzute la art.31 alin.14 din Legea 241/2006 și care nu evacuează apa uzată la rețeaua publică de canalizare existentă, în colaborare cu operatorii/operatori regionali, să inventarieze sistemele de colectare a apelor uzate și să notifice populația pentru conformare</w:t>
      </w:r>
    </w:p>
    <w:p w14:paraId="713BF504" w14:textId="77777777" w:rsidR="00A955C4" w:rsidRPr="00A55909" w:rsidRDefault="00A955C4" w:rsidP="00A955C4">
      <w:pPr>
        <w:tabs>
          <w:tab w:val="left" w:pos="-1094"/>
        </w:tabs>
        <w:spacing w:after="0" w:line="280" w:lineRule="atLeast"/>
        <w:jc w:val="both"/>
        <w:rPr>
          <w:rFonts w:ascii="Calibri" w:hAnsi="Calibri" w:cs="Calibri"/>
        </w:rPr>
      </w:pPr>
      <w:r>
        <w:rPr>
          <w:rFonts w:ascii="Calibri" w:hAnsi="Calibri" w:cs="Calibri"/>
          <w:bCs/>
        </w:rPr>
        <w:t xml:space="preserve">22. </w:t>
      </w:r>
      <w:r w:rsidRPr="0085317B">
        <w:rPr>
          <w:rFonts w:ascii="Calibri" w:hAnsi="Calibri" w:cs="Calibri"/>
        </w:rPr>
        <w:t>să</w:t>
      </w:r>
      <w:r>
        <w:rPr>
          <w:rFonts w:ascii="Calibri" w:hAnsi="Calibri" w:cs="Calibri"/>
          <w:bCs/>
        </w:rPr>
        <w:t xml:space="preserve"> aprobe o </w:t>
      </w:r>
      <w:r w:rsidRPr="00A55909">
        <w:rPr>
          <w:rFonts w:ascii="Calibri" w:hAnsi="Calibri" w:cs="Calibri"/>
        </w:rPr>
        <w:t xml:space="preserve">cotă corespunzătoare pierderilor justificate de starea tehnică a sistemelor de alimentare cu apă </w:t>
      </w:r>
      <w:proofErr w:type="spellStart"/>
      <w:r w:rsidRPr="00A55909">
        <w:rPr>
          <w:rFonts w:ascii="Calibri" w:hAnsi="Calibri" w:cs="Calibri"/>
        </w:rPr>
        <w:t>şi</w:t>
      </w:r>
      <w:proofErr w:type="spellEnd"/>
      <w:r w:rsidRPr="00A55909">
        <w:rPr>
          <w:rFonts w:ascii="Calibri" w:hAnsi="Calibri" w:cs="Calibri"/>
        </w:rPr>
        <w:t xml:space="preserve"> de canalizare</w:t>
      </w:r>
    </w:p>
    <w:p w14:paraId="2433A0BA" w14:textId="77777777" w:rsidR="00A955C4" w:rsidRPr="0085317B" w:rsidRDefault="00A955C4" w:rsidP="00A955C4">
      <w:pPr>
        <w:tabs>
          <w:tab w:val="left" w:pos="-1094"/>
        </w:tabs>
        <w:spacing w:after="0" w:line="280" w:lineRule="atLeast"/>
        <w:jc w:val="both"/>
        <w:rPr>
          <w:rFonts w:ascii="Calibri" w:hAnsi="Calibri" w:cs="Calibri"/>
          <w:bCs/>
        </w:rPr>
      </w:pPr>
      <w:r w:rsidRPr="0085317B">
        <w:rPr>
          <w:rFonts w:ascii="Calibri" w:hAnsi="Calibri" w:cs="Calibri"/>
          <w:bCs/>
        </w:rPr>
        <w:t>2</w:t>
      </w:r>
      <w:r>
        <w:rPr>
          <w:rFonts w:ascii="Calibri" w:hAnsi="Calibri" w:cs="Calibri"/>
          <w:bCs/>
        </w:rPr>
        <w:t>3</w:t>
      </w:r>
      <w:r w:rsidRPr="0085317B">
        <w:rPr>
          <w:rFonts w:ascii="Calibri" w:hAnsi="Calibri" w:cs="Calibri"/>
          <w:bCs/>
        </w:rPr>
        <w:t xml:space="preserve">. să </w:t>
      </w:r>
      <w:r w:rsidRPr="0085317B">
        <w:rPr>
          <w:rFonts w:ascii="Calibri" w:hAnsi="Calibri" w:cs="Calibri"/>
          <w:lang w:eastAsia="ro-RO"/>
        </w:rPr>
        <w:t xml:space="preserve">introducă în baza de date stabilită la nivelul Administrației Naționale «Apele Române» o dată la 2 ani datele și informațiile pentru evaluarea stadiului implementării cerințelor prevăzute în Hotărârea Guvernului nr. 188/2002 pentru aprobarea unor norme privind condițiile de descărcare în mediul acvatic a apelor uzate, cu modificările și completările ulterioare și semestrial, stadiul realizării </w:t>
      </w:r>
      <w:r w:rsidRPr="0085317B">
        <w:rPr>
          <w:rFonts w:ascii="Calibri" w:hAnsi="Calibri" w:cs="Calibri"/>
          <w:lang w:eastAsia="ro-RO"/>
        </w:rPr>
        <w:lastRenderedPageBreak/>
        <w:t>lucrărilor pentru epurarea apelor uzate urbane și a capacităților în execuție și puse în funcțiune pentru aglomerări umane, inclusiv situația investițiilor realizate, pentru stabilirea conformării aglomerărilor umane</w:t>
      </w:r>
    </w:p>
    <w:p w14:paraId="6BA9C63A" w14:textId="77777777" w:rsidR="00A955C4" w:rsidRPr="0085317B" w:rsidRDefault="00A955C4" w:rsidP="00A955C4">
      <w:pPr>
        <w:spacing w:after="0" w:line="240" w:lineRule="auto"/>
        <w:jc w:val="both"/>
        <w:rPr>
          <w:rFonts w:cstheme="minorHAnsi"/>
        </w:rPr>
      </w:pPr>
      <w:r w:rsidRPr="0085317B">
        <w:rPr>
          <w:rFonts w:cstheme="minorHAnsi"/>
        </w:rPr>
        <w:t>2</w:t>
      </w:r>
      <w:r>
        <w:rPr>
          <w:rFonts w:cstheme="minorHAnsi"/>
        </w:rPr>
        <w:t>4</w:t>
      </w:r>
      <w:r w:rsidRPr="0085317B">
        <w:rPr>
          <w:rFonts w:cstheme="minorHAnsi"/>
        </w:rPr>
        <w:t>. alte obligații prevăzute de lege sau de prezentul Contract.</w:t>
      </w:r>
    </w:p>
    <w:p w14:paraId="6B2683EC" w14:textId="77777777" w:rsidR="00A955C4" w:rsidRPr="00B85FFB" w:rsidRDefault="00A955C4" w:rsidP="00A955C4">
      <w:pPr>
        <w:rPr>
          <w:rFonts w:cstheme="minorHAnsi"/>
        </w:rPr>
      </w:pPr>
    </w:p>
    <w:p w14:paraId="3F9FE175" w14:textId="77777777" w:rsidR="00A955C4" w:rsidRPr="00B85FFB" w:rsidRDefault="00A955C4" w:rsidP="00A955C4">
      <w:pPr>
        <w:jc w:val="both"/>
        <w:rPr>
          <w:rFonts w:cstheme="minorHAnsi"/>
        </w:rPr>
      </w:pPr>
      <w:r w:rsidRPr="00B85FFB">
        <w:rPr>
          <w:rFonts w:cstheme="minorHAnsi"/>
        </w:rPr>
        <w:t>1</w:t>
      </w:r>
      <w:r>
        <w:rPr>
          <w:rFonts w:cstheme="minorHAnsi"/>
        </w:rPr>
        <w:t>8</w:t>
      </w:r>
      <w:r w:rsidRPr="00B85FFB">
        <w:rPr>
          <w:rFonts w:cstheme="minorHAnsi"/>
        </w:rPr>
        <w:t xml:space="preserve">.2 Asociația de dezvoltare intercomunitară respectă și duce la îndeplinire, în conformitate cu Legea și în baza mandatului primit de la unitățile administrativ-teritoriale membre, obligațiile prevăzute la </w:t>
      </w:r>
      <w:r w:rsidRPr="00C8653F">
        <w:rPr>
          <w:rFonts w:cstheme="minorHAnsi"/>
        </w:rPr>
        <w:t xml:space="preserve">art. 18.1 </w:t>
      </w:r>
      <w:r w:rsidRPr="00B85FFB">
        <w:rPr>
          <w:rFonts w:cstheme="minorHAnsi"/>
        </w:rPr>
        <w:t xml:space="preserve">cu excepția celor de la </w:t>
      </w:r>
      <w:r w:rsidRPr="00C8653F">
        <w:rPr>
          <w:rFonts w:cstheme="minorHAnsi"/>
        </w:rPr>
        <w:t>punctele 4), 6), 7), 12), 15), 19) si 23)</w:t>
      </w:r>
      <w:r w:rsidRPr="00B85FFB">
        <w:rPr>
          <w:rFonts w:cstheme="minorHAnsi"/>
        </w:rPr>
        <w:t>.</w:t>
      </w:r>
    </w:p>
    <w:p w14:paraId="73990E8E" w14:textId="77777777" w:rsidR="00A955C4" w:rsidRPr="00B85FFB" w:rsidRDefault="00A955C4" w:rsidP="00A955C4">
      <w:pPr>
        <w:jc w:val="both"/>
        <w:rPr>
          <w:rFonts w:cstheme="minorHAnsi"/>
        </w:rPr>
      </w:pPr>
      <w:r w:rsidRPr="00B85FFB">
        <w:rPr>
          <w:rFonts w:cstheme="minorHAnsi"/>
        </w:rPr>
        <w:t>1</w:t>
      </w:r>
      <w:r>
        <w:rPr>
          <w:rFonts w:cstheme="minorHAnsi"/>
        </w:rPr>
        <w:t>8</w:t>
      </w:r>
      <w:r w:rsidRPr="00B85FFB">
        <w:rPr>
          <w:rFonts w:cstheme="minorHAnsi"/>
        </w:rPr>
        <w:t>.3 În cazul unei/unor modificări legislative primează obligațiile prevăzute de Lege, până la modificarea corespunzătoare, prin act adițional, a prezentului Contract.</w:t>
      </w:r>
    </w:p>
    <w:p w14:paraId="51D0619C" w14:textId="77777777" w:rsidR="00A955C4" w:rsidRDefault="00A955C4" w:rsidP="00A955C4">
      <w:pPr>
        <w:pStyle w:val="Titlu3"/>
        <w:ind w:right="29"/>
        <w:jc w:val="center"/>
        <w:rPr>
          <w:rFonts w:cstheme="minorHAnsi"/>
          <w:b/>
          <w:bCs/>
          <w:sz w:val="22"/>
        </w:rPr>
      </w:pPr>
    </w:p>
    <w:p w14:paraId="423D799C" w14:textId="77777777" w:rsidR="00A955C4" w:rsidRPr="00B638C9" w:rsidRDefault="00A955C4" w:rsidP="00A955C4">
      <w:pPr>
        <w:pStyle w:val="Titlu3"/>
        <w:ind w:right="29"/>
        <w:jc w:val="center"/>
        <w:rPr>
          <w:rFonts w:cstheme="minorHAnsi"/>
          <w:b/>
          <w:bCs/>
          <w:sz w:val="22"/>
        </w:rPr>
      </w:pPr>
      <w:bookmarkStart w:id="635" w:name="_Toc159530763"/>
      <w:r w:rsidRPr="00B638C9">
        <w:rPr>
          <w:rFonts w:cstheme="minorHAnsi"/>
          <w:b/>
          <w:bCs/>
          <w:sz w:val="22"/>
        </w:rPr>
        <w:t>Articolul 19 –</w:t>
      </w:r>
      <w:bookmarkStart w:id="636" w:name="_Toc476136720"/>
      <w:r w:rsidRPr="00B638C9">
        <w:rPr>
          <w:rFonts w:cstheme="minorHAnsi"/>
          <w:b/>
          <w:bCs/>
          <w:sz w:val="22"/>
        </w:rPr>
        <w:t xml:space="preserve"> Asociația</w:t>
      </w:r>
      <w:bookmarkEnd w:id="635"/>
      <w:r w:rsidRPr="00B638C9">
        <w:rPr>
          <w:rFonts w:cstheme="minorHAnsi"/>
          <w:b/>
          <w:bCs/>
          <w:sz w:val="22"/>
        </w:rPr>
        <w:t xml:space="preserve"> </w:t>
      </w:r>
    </w:p>
    <w:bookmarkEnd w:id="636"/>
    <w:p w14:paraId="4B6F2AA4" w14:textId="77777777" w:rsidR="00A955C4" w:rsidRPr="00B638C9" w:rsidRDefault="00A955C4" w:rsidP="00A955C4">
      <w:pPr>
        <w:rPr>
          <w:rFonts w:cstheme="minorHAnsi"/>
        </w:rPr>
      </w:pPr>
    </w:p>
    <w:p w14:paraId="02C3AEAC" w14:textId="77777777" w:rsidR="00A955C4" w:rsidRPr="00654DED" w:rsidRDefault="00A955C4" w:rsidP="00A955C4">
      <w:pPr>
        <w:jc w:val="both"/>
        <w:rPr>
          <w:rFonts w:cs="Arial"/>
        </w:rPr>
      </w:pPr>
      <w:r w:rsidRPr="00B638C9">
        <w:rPr>
          <w:rFonts w:cstheme="minorHAnsi"/>
        </w:rPr>
        <w:t>19.1 Asociația va exercita, în numele și pe seama unităților administrativ-teritoriale membre care au calitatea de Delegatar în prezentul Contract, orice atribuții, inclusiv drepturi ale Delegatarului conform prezentului Contract, pentru care a primit sau va primi mandat din partea Delegatarului, conform Legii</w:t>
      </w:r>
      <w:r w:rsidRPr="00B638C9">
        <w:rPr>
          <w:rFonts w:cs="Arial"/>
        </w:rPr>
        <w:t>.</w:t>
      </w:r>
    </w:p>
    <w:p w14:paraId="2810AED7" w14:textId="77777777" w:rsidR="00A955C4" w:rsidRPr="0085317B" w:rsidRDefault="00A955C4" w:rsidP="00A955C4">
      <w:pPr>
        <w:rPr>
          <w:rFonts w:cstheme="minorHAnsi"/>
        </w:rPr>
      </w:pPr>
    </w:p>
    <w:p w14:paraId="231023FC" w14:textId="77777777" w:rsidR="00A955C4" w:rsidRPr="0085317B" w:rsidRDefault="00A955C4" w:rsidP="00A955C4">
      <w:pPr>
        <w:pStyle w:val="Titlu2"/>
        <w:spacing w:before="40" w:after="0"/>
        <w:rPr>
          <w:rFonts w:asciiTheme="minorHAnsi" w:hAnsiTheme="minorHAnsi" w:cstheme="minorHAnsi"/>
          <w:b/>
          <w:bCs/>
          <w:color w:val="auto"/>
          <w:szCs w:val="24"/>
        </w:rPr>
      </w:pPr>
      <w:bookmarkStart w:id="637" w:name="_Toc159530764"/>
      <w:r w:rsidRPr="0085317B">
        <w:rPr>
          <w:rFonts w:asciiTheme="minorHAnsi" w:hAnsiTheme="minorHAnsi" w:cstheme="minorHAnsi"/>
          <w:b/>
          <w:bCs/>
          <w:color w:val="auto"/>
          <w:szCs w:val="24"/>
        </w:rPr>
        <w:t>Secțiunea 2 — Obligațiile Operatorului</w:t>
      </w:r>
      <w:bookmarkEnd w:id="637"/>
    </w:p>
    <w:p w14:paraId="3D4135AA" w14:textId="77777777" w:rsidR="00A955C4" w:rsidRPr="0085317B" w:rsidRDefault="00A955C4" w:rsidP="00A955C4">
      <w:pPr>
        <w:jc w:val="center"/>
        <w:rPr>
          <w:rFonts w:cstheme="minorHAnsi"/>
          <w:b/>
        </w:rPr>
      </w:pPr>
    </w:p>
    <w:p w14:paraId="09B4A0AA" w14:textId="77777777" w:rsidR="00A955C4" w:rsidRPr="0085317B" w:rsidRDefault="00A955C4" w:rsidP="00A955C4">
      <w:pPr>
        <w:pStyle w:val="Titlu3"/>
        <w:ind w:right="29"/>
        <w:jc w:val="center"/>
        <w:rPr>
          <w:rFonts w:cstheme="minorHAnsi"/>
          <w:b/>
          <w:bCs/>
          <w:sz w:val="22"/>
        </w:rPr>
      </w:pPr>
      <w:bookmarkStart w:id="638" w:name="_Toc159530765"/>
      <w:r w:rsidRPr="0085317B">
        <w:rPr>
          <w:rFonts w:cstheme="minorHAnsi"/>
          <w:b/>
          <w:bCs/>
          <w:sz w:val="22"/>
        </w:rPr>
        <w:t xml:space="preserve">Articolul </w:t>
      </w:r>
      <w:r>
        <w:rPr>
          <w:rFonts w:cstheme="minorHAnsi"/>
          <w:b/>
          <w:bCs/>
          <w:sz w:val="22"/>
        </w:rPr>
        <w:t>20</w:t>
      </w:r>
      <w:r w:rsidRPr="0085317B">
        <w:rPr>
          <w:rFonts w:cstheme="minorHAnsi"/>
          <w:b/>
          <w:bCs/>
          <w:sz w:val="22"/>
        </w:rPr>
        <w:t xml:space="preserve"> —</w:t>
      </w:r>
      <w:r>
        <w:rPr>
          <w:rFonts w:cstheme="minorHAnsi"/>
          <w:b/>
          <w:bCs/>
          <w:sz w:val="22"/>
        </w:rPr>
        <w:t>Obligații  generale si speciale ale Operatorului</w:t>
      </w:r>
      <w:bookmarkEnd w:id="638"/>
      <w:r>
        <w:rPr>
          <w:rFonts w:cstheme="minorHAnsi"/>
          <w:b/>
          <w:bCs/>
          <w:sz w:val="22"/>
        </w:rPr>
        <w:t xml:space="preserve"> </w:t>
      </w:r>
    </w:p>
    <w:p w14:paraId="71844E6E" w14:textId="77777777" w:rsidR="00A955C4" w:rsidRPr="0085317B" w:rsidRDefault="00A955C4" w:rsidP="00A955C4">
      <w:pPr>
        <w:rPr>
          <w:rFonts w:cstheme="minorHAnsi"/>
        </w:rPr>
      </w:pPr>
      <w:r w:rsidRPr="0085317B">
        <w:rPr>
          <w:rFonts w:cstheme="minorHAnsi"/>
        </w:rPr>
        <w:t xml:space="preserve"> </w:t>
      </w:r>
    </w:p>
    <w:p w14:paraId="7BC1C665" w14:textId="77777777" w:rsidR="00A955C4" w:rsidRPr="0085317B" w:rsidRDefault="00A955C4" w:rsidP="00A955C4">
      <w:pPr>
        <w:jc w:val="both"/>
        <w:rPr>
          <w:rFonts w:cstheme="minorHAnsi"/>
        </w:rPr>
      </w:pPr>
      <w:r>
        <w:rPr>
          <w:rFonts w:cstheme="minorHAnsi"/>
        </w:rPr>
        <w:t xml:space="preserve">20.1 </w:t>
      </w:r>
      <w:r w:rsidRPr="0085317B">
        <w:rPr>
          <w:rFonts w:cstheme="minorHAnsi"/>
        </w:rPr>
        <w:t xml:space="preserve">În conformitate cu principiile operaționale generale definite în </w:t>
      </w:r>
      <w:r w:rsidRPr="00C8653F">
        <w:rPr>
          <w:rFonts w:cstheme="minorHAnsi"/>
        </w:rPr>
        <w:t xml:space="preserve">art. 1, 2 si 3 </w:t>
      </w:r>
      <w:r w:rsidRPr="0085317B">
        <w:rPr>
          <w:rFonts w:cstheme="minorHAnsi"/>
        </w:rPr>
        <w:t xml:space="preserve">din Dispozițiile Speciale — Partea Comună și cu respectarea echilibrului </w:t>
      </w:r>
      <w:proofErr w:type="spellStart"/>
      <w:r w:rsidRPr="0085317B">
        <w:rPr>
          <w:rFonts w:cstheme="minorHAnsi"/>
        </w:rPr>
        <w:t>economico</w:t>
      </w:r>
      <w:proofErr w:type="spellEnd"/>
      <w:r w:rsidRPr="0085317B">
        <w:rPr>
          <w:rFonts w:cstheme="minorHAnsi"/>
        </w:rPr>
        <w:t xml:space="preserve">-financiar al Serviciilor, Operatorul </w:t>
      </w:r>
      <w:r>
        <w:rPr>
          <w:rFonts w:cstheme="minorHAnsi"/>
        </w:rPr>
        <w:t>are următoarele obligații</w:t>
      </w:r>
      <w:r w:rsidRPr="0085317B">
        <w:rPr>
          <w:rFonts w:cstheme="minorHAnsi"/>
        </w:rPr>
        <w:t xml:space="preserve"> general</w:t>
      </w:r>
      <w:r>
        <w:rPr>
          <w:rFonts w:cstheme="minorHAnsi"/>
        </w:rPr>
        <w:t>e</w:t>
      </w:r>
      <w:r w:rsidRPr="0085317B">
        <w:rPr>
          <w:rFonts w:cstheme="minorHAnsi"/>
        </w:rPr>
        <w:t>:</w:t>
      </w:r>
    </w:p>
    <w:p w14:paraId="53E51B62" w14:textId="77777777" w:rsidR="00A955C4" w:rsidRPr="0085317B" w:rsidRDefault="00A955C4" w:rsidP="00A955C4">
      <w:pPr>
        <w:ind w:left="720" w:hanging="360"/>
        <w:jc w:val="both"/>
        <w:rPr>
          <w:rFonts w:cstheme="minorHAnsi"/>
        </w:rPr>
      </w:pPr>
      <w:r w:rsidRPr="0085317B">
        <w:rPr>
          <w:rFonts w:cstheme="minorHAnsi"/>
        </w:rPr>
        <w:t>a)</w:t>
      </w:r>
      <w:r w:rsidRPr="0085317B">
        <w:rPr>
          <w:rFonts w:cstheme="minorHAnsi"/>
        </w:rPr>
        <w:tab/>
        <w:t>să furnizeze Utilizatorilor în mod permanent, continuu și constant Serviciile de alimentare cu apă potabilă și de canalizare;</w:t>
      </w:r>
    </w:p>
    <w:p w14:paraId="175860D6" w14:textId="77777777" w:rsidR="00A955C4" w:rsidRPr="0085317B" w:rsidRDefault="00A955C4" w:rsidP="00A955C4">
      <w:pPr>
        <w:ind w:left="720" w:hanging="360"/>
        <w:jc w:val="both"/>
        <w:rPr>
          <w:rFonts w:cstheme="minorHAnsi"/>
        </w:rPr>
      </w:pPr>
      <w:r w:rsidRPr="0085317B">
        <w:rPr>
          <w:rFonts w:cstheme="minorHAnsi"/>
        </w:rPr>
        <w:t>b)</w:t>
      </w:r>
      <w:r w:rsidRPr="0085317B">
        <w:rPr>
          <w:rFonts w:cstheme="minorHAnsi"/>
        </w:rPr>
        <w:tab/>
        <w:t>să adapteze Serviciile la noile cerințe ale Utilizatorilor, de fiecare data când este necesar și în termene de timp rezonabile din punct de vedere tehnic;</w:t>
      </w:r>
    </w:p>
    <w:p w14:paraId="3487AA3D" w14:textId="77777777" w:rsidR="00A955C4" w:rsidRPr="0085317B" w:rsidRDefault="00A955C4" w:rsidP="00A955C4">
      <w:pPr>
        <w:ind w:left="720" w:hanging="360"/>
        <w:jc w:val="both"/>
        <w:rPr>
          <w:rFonts w:cstheme="minorHAnsi"/>
        </w:rPr>
      </w:pPr>
      <w:r w:rsidRPr="0085317B">
        <w:rPr>
          <w:rFonts w:cstheme="minorHAnsi"/>
        </w:rPr>
        <w:t>c)</w:t>
      </w:r>
      <w:r w:rsidRPr="0085317B">
        <w:rPr>
          <w:rFonts w:cstheme="minorHAnsi"/>
        </w:rPr>
        <w:tab/>
        <w:t>să trateze Utilizatorii în mod echitabil, să nu ofere în mod preferențial accesul la Serviciile și să le furnizeze Serviciile conform Contractului.</w:t>
      </w:r>
    </w:p>
    <w:p w14:paraId="539ABE5A" w14:textId="77777777" w:rsidR="00A955C4" w:rsidRPr="0085317B" w:rsidRDefault="00A955C4" w:rsidP="00A955C4">
      <w:pPr>
        <w:jc w:val="both"/>
        <w:rPr>
          <w:rFonts w:cstheme="minorHAnsi"/>
        </w:rPr>
      </w:pPr>
      <w:r>
        <w:rPr>
          <w:rFonts w:cstheme="minorHAnsi"/>
        </w:rPr>
        <w:t xml:space="preserve">20.2 </w:t>
      </w:r>
      <w:r w:rsidRPr="0085317B">
        <w:rPr>
          <w:rFonts w:cstheme="minorHAnsi"/>
        </w:rPr>
        <w:t xml:space="preserve">Operatorul </w:t>
      </w:r>
      <w:r>
        <w:rPr>
          <w:rFonts w:cstheme="minorHAnsi"/>
        </w:rPr>
        <w:t>are următoarele obligații</w:t>
      </w:r>
      <w:r w:rsidRPr="0085317B">
        <w:rPr>
          <w:rFonts w:cstheme="minorHAnsi"/>
        </w:rPr>
        <w:t xml:space="preserve"> </w:t>
      </w:r>
      <w:r>
        <w:rPr>
          <w:rFonts w:cstheme="minorHAnsi"/>
        </w:rPr>
        <w:t>speciale</w:t>
      </w:r>
      <w:r w:rsidRPr="0085317B">
        <w:rPr>
          <w:rFonts w:cstheme="minorHAnsi"/>
        </w:rPr>
        <w:t>:</w:t>
      </w:r>
    </w:p>
    <w:p w14:paraId="72855484" w14:textId="77777777" w:rsidR="00A955C4" w:rsidRPr="0085317B" w:rsidRDefault="00A955C4" w:rsidP="00A955C4">
      <w:pPr>
        <w:jc w:val="both"/>
        <w:rPr>
          <w:rFonts w:cstheme="minorHAnsi"/>
        </w:rPr>
      </w:pPr>
      <w:r w:rsidRPr="0085317B">
        <w:rPr>
          <w:rFonts w:cstheme="minorHAnsi"/>
        </w:rPr>
        <w:t xml:space="preserve">1. să obțină de la autoritățile competente </w:t>
      </w:r>
      <w:r w:rsidRPr="0085317B">
        <w:rPr>
          <w:rFonts w:cstheme="minorHAnsi"/>
          <w:color w:val="000000"/>
        </w:rPr>
        <w:t>toate autorizațiile, permisele, licențele, avizele, necesare potrivit legii pentru funcționare și pentru gestionarea Serviciilor, printre care, dar fără a se limita la acestea</w:t>
      </w:r>
      <w:r w:rsidRPr="0085317B">
        <w:rPr>
          <w:rFonts w:cstheme="minorHAnsi"/>
        </w:rPr>
        <w:t>:</w:t>
      </w:r>
    </w:p>
    <w:p w14:paraId="00083349" w14:textId="77777777" w:rsidR="00A955C4" w:rsidRPr="0085317B" w:rsidRDefault="00A955C4" w:rsidP="00A955C4">
      <w:pPr>
        <w:ind w:left="720" w:hanging="360"/>
        <w:jc w:val="both"/>
        <w:rPr>
          <w:rFonts w:cstheme="minorHAnsi"/>
        </w:rPr>
      </w:pPr>
      <w:r w:rsidRPr="0085317B">
        <w:rPr>
          <w:rFonts w:cstheme="minorHAnsi"/>
        </w:rPr>
        <w:t>a)</w:t>
      </w:r>
      <w:r w:rsidRPr="0085317B">
        <w:rPr>
          <w:rFonts w:cstheme="minorHAnsi"/>
        </w:rPr>
        <w:tab/>
        <w:t xml:space="preserve"> </w:t>
      </w:r>
      <w:r w:rsidRPr="0085317B">
        <w:rPr>
          <w:rFonts w:cstheme="minorHAnsi"/>
          <w:color w:val="000000"/>
        </w:rPr>
        <w:t>licența eliberată de Autoritatea de Reglementare</w:t>
      </w:r>
      <w:r w:rsidRPr="0085317B">
        <w:rPr>
          <w:rFonts w:cstheme="minorHAnsi"/>
        </w:rPr>
        <w:t xml:space="preserve">, potrivit legii; </w:t>
      </w:r>
    </w:p>
    <w:p w14:paraId="55A41737" w14:textId="77777777" w:rsidR="00A955C4" w:rsidRPr="0085317B" w:rsidRDefault="00A955C4" w:rsidP="00A955C4">
      <w:pPr>
        <w:ind w:left="720" w:hanging="360"/>
        <w:jc w:val="both"/>
        <w:rPr>
          <w:rFonts w:cstheme="minorHAnsi"/>
        </w:rPr>
      </w:pPr>
      <w:r w:rsidRPr="0085317B">
        <w:rPr>
          <w:rFonts w:cstheme="minorHAnsi"/>
        </w:rPr>
        <w:t>b)</w:t>
      </w:r>
      <w:r w:rsidRPr="0085317B">
        <w:rPr>
          <w:rFonts w:cstheme="minorHAnsi"/>
        </w:rPr>
        <w:tab/>
        <w:t>autorizația eliberată de autoritatea teritorială pentru protecția mediului;</w:t>
      </w:r>
    </w:p>
    <w:p w14:paraId="131B6C74" w14:textId="77777777" w:rsidR="00A955C4" w:rsidRPr="0085317B" w:rsidRDefault="00A955C4" w:rsidP="00A955C4">
      <w:pPr>
        <w:ind w:left="720" w:hanging="360"/>
        <w:jc w:val="both"/>
        <w:rPr>
          <w:rFonts w:cstheme="minorHAnsi"/>
        </w:rPr>
      </w:pPr>
      <w:r w:rsidRPr="0085317B">
        <w:rPr>
          <w:rFonts w:cstheme="minorHAnsi"/>
        </w:rPr>
        <w:t>c)</w:t>
      </w:r>
      <w:r w:rsidRPr="0085317B">
        <w:rPr>
          <w:rFonts w:cstheme="minorHAnsi"/>
        </w:rPr>
        <w:tab/>
        <w:t>autorizația de gospodărire a apelor eliberată de Administrația Națională "Apele Române", conform competențelor legale;</w:t>
      </w:r>
    </w:p>
    <w:p w14:paraId="1E1C6C98" w14:textId="77777777" w:rsidR="00A955C4" w:rsidRPr="0085317B" w:rsidRDefault="00A955C4" w:rsidP="00A955C4">
      <w:pPr>
        <w:jc w:val="both"/>
        <w:rPr>
          <w:rFonts w:cstheme="minorHAnsi"/>
        </w:rPr>
      </w:pPr>
      <w:r w:rsidRPr="0085317B">
        <w:rPr>
          <w:rFonts w:cstheme="minorHAnsi"/>
        </w:rPr>
        <w:t>2.</w:t>
      </w:r>
      <w:r w:rsidRPr="0085317B">
        <w:rPr>
          <w:rFonts w:cstheme="minorHAnsi"/>
        </w:rPr>
        <w:tab/>
        <w:t xml:space="preserve">să respecte prevederile Regulamentului </w:t>
      </w:r>
      <w:r w:rsidRPr="00C8653F">
        <w:rPr>
          <w:rFonts w:cstheme="minorHAnsi"/>
        </w:rPr>
        <w:t>Serviciilor (Anexa nr. 1 la prezentul Contract)</w:t>
      </w:r>
      <w:r w:rsidRPr="0085317B">
        <w:rPr>
          <w:rFonts w:cstheme="minorHAnsi"/>
        </w:rPr>
        <w:t>;</w:t>
      </w:r>
    </w:p>
    <w:p w14:paraId="437EBD83" w14:textId="77777777" w:rsidR="00A955C4" w:rsidRPr="0085317B" w:rsidRDefault="00A955C4" w:rsidP="00A955C4">
      <w:pPr>
        <w:jc w:val="both"/>
        <w:rPr>
          <w:rFonts w:cstheme="minorHAnsi"/>
        </w:rPr>
      </w:pPr>
      <w:r w:rsidRPr="0085317B">
        <w:rPr>
          <w:rFonts w:cstheme="minorHAnsi"/>
        </w:rPr>
        <w:lastRenderedPageBreak/>
        <w:t>3.</w:t>
      </w:r>
      <w:r w:rsidRPr="0085317B">
        <w:rPr>
          <w:rFonts w:cstheme="minorHAnsi"/>
        </w:rPr>
        <w:tab/>
        <w:t xml:space="preserve">să servească toți Utilizatorii din aria de acoperire pentru care au obținut  </w:t>
      </w:r>
      <w:r w:rsidRPr="00C8653F">
        <w:rPr>
          <w:rFonts w:cstheme="minorHAnsi"/>
        </w:rPr>
        <w:t>dreptul exclusiv de a presta/furniza Serviciile</w:t>
      </w:r>
      <w:r w:rsidRPr="0085317B">
        <w:rPr>
          <w:rFonts w:cstheme="minorHAnsi"/>
        </w:rPr>
        <w:t xml:space="preserve"> în condițiile prezentului Contract și al Regulamentului Serviciului;</w:t>
      </w:r>
    </w:p>
    <w:p w14:paraId="70393091" w14:textId="77777777" w:rsidR="00A955C4" w:rsidRPr="0085317B" w:rsidRDefault="00A955C4" w:rsidP="00A955C4">
      <w:pPr>
        <w:jc w:val="both"/>
        <w:rPr>
          <w:rFonts w:cstheme="minorHAnsi"/>
        </w:rPr>
      </w:pPr>
      <w:r w:rsidRPr="0085317B">
        <w:rPr>
          <w:rFonts w:cstheme="minorHAnsi"/>
        </w:rPr>
        <w:t>4.</w:t>
      </w:r>
      <w:r w:rsidRPr="0085317B">
        <w:rPr>
          <w:rFonts w:cstheme="minorHAnsi"/>
        </w:rPr>
        <w:tab/>
        <w:t xml:space="preserve">să monteze contoare la branșamentul fiecărui Utilizator casnic, în termenele și în condițiile stabilite în Caietul de </w:t>
      </w:r>
      <w:r>
        <w:rPr>
          <w:rFonts w:cstheme="minorHAnsi"/>
        </w:rPr>
        <w:t>S</w:t>
      </w:r>
      <w:r w:rsidRPr="0085317B">
        <w:rPr>
          <w:rFonts w:cstheme="minorHAnsi"/>
        </w:rPr>
        <w:t xml:space="preserve">arcini  </w:t>
      </w:r>
      <w:r w:rsidRPr="00C8653F">
        <w:rPr>
          <w:rFonts w:cstheme="minorHAnsi"/>
        </w:rPr>
        <w:t>Anexa nr. 2 la prezentul Contract</w:t>
      </w:r>
      <w:r w:rsidRPr="0085317B">
        <w:rPr>
          <w:rFonts w:cstheme="minorHAnsi"/>
        </w:rPr>
        <w:t>;</w:t>
      </w:r>
    </w:p>
    <w:p w14:paraId="5D090CAE" w14:textId="77777777" w:rsidR="00A955C4" w:rsidRPr="0085317B" w:rsidRDefault="00A955C4" w:rsidP="00A955C4">
      <w:pPr>
        <w:jc w:val="both"/>
        <w:rPr>
          <w:rFonts w:cstheme="minorHAnsi"/>
        </w:rPr>
      </w:pPr>
      <w:r w:rsidRPr="0085317B">
        <w:rPr>
          <w:rFonts w:cstheme="minorHAnsi"/>
        </w:rPr>
        <w:t>5.</w:t>
      </w:r>
      <w:r w:rsidRPr="0085317B">
        <w:rPr>
          <w:rFonts w:cstheme="minorHAnsi"/>
        </w:rPr>
        <w:tab/>
        <w:t xml:space="preserve">să respecte angajamentele luate cu privire la indicatorii de performanță ai Serviciilor stabiliți de autoritățile administrației publice locale prin </w:t>
      </w:r>
      <w:r w:rsidRPr="00C8653F">
        <w:rPr>
          <w:rFonts w:cstheme="minorHAnsi"/>
        </w:rPr>
        <w:t xml:space="preserve"> Regulamentul Serviciilor (Anexa nr. 1 la prezentul Contract) și prin Caietul de Sarcini (Anexa nr. 2 la prezentul Contract)</w:t>
      </w:r>
      <w:r w:rsidRPr="0085317B">
        <w:rPr>
          <w:rFonts w:cstheme="minorHAnsi"/>
        </w:rPr>
        <w:t xml:space="preserve"> și să plătească penalități pentru nerespectarea indicatorilor de performanță  aprobați:</w:t>
      </w:r>
    </w:p>
    <w:p w14:paraId="3F385F87" w14:textId="77777777" w:rsidR="00A955C4" w:rsidRPr="0085317B" w:rsidRDefault="00A955C4" w:rsidP="00A955C4">
      <w:pPr>
        <w:jc w:val="both"/>
        <w:rPr>
          <w:rFonts w:cstheme="minorHAnsi"/>
        </w:rPr>
      </w:pPr>
      <w:r w:rsidRPr="0085317B">
        <w:rPr>
          <w:rFonts w:cstheme="minorHAnsi"/>
        </w:rPr>
        <w:t>6.</w:t>
      </w:r>
      <w:r w:rsidRPr="0085317B">
        <w:rPr>
          <w:rFonts w:cstheme="minorHAnsi"/>
        </w:rPr>
        <w:tab/>
        <w:t xml:space="preserve">să furnizeze  </w:t>
      </w:r>
      <w:r w:rsidRPr="0085317B">
        <w:rPr>
          <w:rFonts w:cstheme="minorHAnsi"/>
          <w:color w:val="000000"/>
        </w:rPr>
        <w:t>Autorității delegante, Asociației, Autorității de Reglementare și oricăror autorități competente conform legii</w:t>
      </w:r>
      <w:r w:rsidRPr="0085317B">
        <w:rPr>
          <w:rFonts w:cstheme="minorHAnsi"/>
        </w:rPr>
        <w:t xml:space="preserve"> informațiile solicitate și să asigure accesul la toate informațiile necesare în vederea verificării și evaluării funcționării și dezvoltării Serviciilor în conformitate cu clauzele Contractului și cu prevederile legale în vigoare;</w:t>
      </w:r>
    </w:p>
    <w:p w14:paraId="70B5A298" w14:textId="77777777" w:rsidR="00A955C4" w:rsidRPr="0085317B" w:rsidRDefault="00A955C4" w:rsidP="00A955C4">
      <w:pPr>
        <w:jc w:val="both"/>
        <w:rPr>
          <w:rFonts w:cstheme="minorHAnsi"/>
        </w:rPr>
      </w:pPr>
      <w:r w:rsidRPr="0085317B">
        <w:rPr>
          <w:rFonts w:cstheme="minorHAnsi"/>
        </w:rPr>
        <w:t>7.</w:t>
      </w:r>
      <w:r w:rsidRPr="0085317B">
        <w:rPr>
          <w:rFonts w:cstheme="minorHAnsi"/>
        </w:rPr>
        <w:tab/>
        <w:t>să aplice metode performante de management, care să conducă la reducerea costurilor de operare;</w:t>
      </w:r>
    </w:p>
    <w:p w14:paraId="032B9849" w14:textId="5AEECD59" w:rsidR="00A955C4" w:rsidRPr="0085317B" w:rsidRDefault="00A955C4" w:rsidP="00A955C4">
      <w:pPr>
        <w:jc w:val="both"/>
        <w:rPr>
          <w:rFonts w:cstheme="minorHAnsi"/>
        </w:rPr>
      </w:pPr>
      <w:r w:rsidRPr="0085317B">
        <w:rPr>
          <w:rFonts w:cstheme="minorHAnsi"/>
        </w:rPr>
        <w:t>8.</w:t>
      </w:r>
      <w:r w:rsidRPr="0085317B">
        <w:rPr>
          <w:rFonts w:cstheme="minorHAnsi"/>
        </w:rPr>
        <w:tab/>
        <w:t xml:space="preserve">să asigure finanțarea pregătirii profesionale a propriilor salariați, prelevând și utilizând anual o sumă </w:t>
      </w:r>
      <w:del w:id="639" w:author="Anca Bors" w:date="2024-03-08T13:21:00Z" w16du:dateUtc="2024-03-08T11:21:00Z">
        <w:r w:rsidRPr="0085317B" w:rsidDel="00744B81">
          <w:rPr>
            <w:rFonts w:cstheme="minorHAnsi"/>
          </w:rPr>
          <w:delText xml:space="preserve">egală cu 0,5% </w:delText>
        </w:r>
      </w:del>
      <w:r w:rsidRPr="0085317B">
        <w:rPr>
          <w:rFonts w:cstheme="minorHAnsi"/>
        </w:rPr>
        <w:t>din fondul de salarii prevăzut în bugetul de venituri și cheltuieli;</w:t>
      </w:r>
    </w:p>
    <w:p w14:paraId="3A7DCDC2" w14:textId="77777777" w:rsidR="00A955C4" w:rsidRPr="0085317B" w:rsidRDefault="00A955C4" w:rsidP="00A955C4">
      <w:pPr>
        <w:jc w:val="both"/>
        <w:rPr>
          <w:rFonts w:cstheme="minorHAnsi"/>
        </w:rPr>
      </w:pPr>
      <w:r w:rsidRPr="0085317B">
        <w:rPr>
          <w:rFonts w:cstheme="minorHAnsi"/>
        </w:rPr>
        <w:t>9.</w:t>
      </w:r>
      <w:r w:rsidRPr="0085317B">
        <w:rPr>
          <w:rFonts w:cstheme="minorHAnsi"/>
        </w:rPr>
        <w:tab/>
        <w:t xml:space="preserve">să preia de la  </w:t>
      </w:r>
      <w:r w:rsidRPr="0085317B">
        <w:rPr>
          <w:rFonts w:cstheme="minorHAnsi"/>
          <w:color w:val="000000"/>
        </w:rPr>
        <w:t>unitățile administrativ-teritoriale parte la prezentul Contract</w:t>
      </w:r>
      <w:r w:rsidRPr="0085317B">
        <w:rPr>
          <w:rFonts w:cstheme="minorHAnsi"/>
        </w:rPr>
        <w:t>, pe bază de proces-verbal de predare-preluare, patrimoniul, precum și personalul angajat, aferent realizării Serviciilor;</w:t>
      </w:r>
    </w:p>
    <w:p w14:paraId="074B6FE3" w14:textId="77777777" w:rsidR="00A955C4" w:rsidRPr="0085317B" w:rsidRDefault="00A955C4" w:rsidP="00A955C4">
      <w:pPr>
        <w:jc w:val="both"/>
        <w:rPr>
          <w:rFonts w:cstheme="minorHAnsi"/>
        </w:rPr>
      </w:pPr>
      <w:r w:rsidRPr="0085317B">
        <w:rPr>
          <w:rFonts w:cstheme="minorHAnsi"/>
        </w:rPr>
        <w:t xml:space="preserve">10. să furnizeze Serviciile, conform prevederilor din caietul de sarcini </w:t>
      </w:r>
      <w:r w:rsidRPr="00C8653F">
        <w:rPr>
          <w:rFonts w:cstheme="minorHAnsi"/>
        </w:rPr>
        <w:t>(Anexa nr. 2 la</w:t>
      </w:r>
      <w:r w:rsidRPr="0085317B">
        <w:rPr>
          <w:rFonts w:cstheme="minorHAnsi"/>
          <w:color w:val="000000"/>
        </w:rPr>
        <w:t xml:space="preserve"> prezentul Contract)</w:t>
      </w:r>
      <w:r w:rsidRPr="0085317B">
        <w:rPr>
          <w:rFonts w:cstheme="minorHAnsi"/>
        </w:rPr>
        <w:t>, în condiții de calitate și eficiență;</w:t>
      </w:r>
    </w:p>
    <w:p w14:paraId="74100ADD" w14:textId="77777777" w:rsidR="00A955C4" w:rsidRPr="0085317B" w:rsidRDefault="00A955C4" w:rsidP="00A955C4">
      <w:pPr>
        <w:jc w:val="both"/>
        <w:rPr>
          <w:rFonts w:cstheme="minorHAnsi"/>
        </w:rPr>
      </w:pPr>
      <w:r w:rsidRPr="0085317B">
        <w:rPr>
          <w:rFonts w:cstheme="minorHAnsi"/>
        </w:rPr>
        <w:t>11. să fundamenteze și să supună aprobării preturile si tarifele ce vor fi utilizate în activitatea de alimentare cu apa și de canalizare;</w:t>
      </w:r>
    </w:p>
    <w:p w14:paraId="267DB15B" w14:textId="77777777" w:rsidR="00A955C4" w:rsidRPr="0085317B" w:rsidRDefault="00A955C4" w:rsidP="00A955C4">
      <w:pPr>
        <w:jc w:val="both"/>
        <w:rPr>
          <w:rFonts w:cstheme="minorHAnsi"/>
        </w:rPr>
      </w:pPr>
      <w:r w:rsidRPr="0085317B">
        <w:rPr>
          <w:rFonts w:cstheme="minorHAnsi"/>
        </w:rPr>
        <w:t>12. să plătească redevența la valoarea prevăzută și la termenul stabilit în Contractul de Delegare:</w:t>
      </w:r>
    </w:p>
    <w:p w14:paraId="3F09A748" w14:textId="0AE2D1D1" w:rsidR="00A955C4" w:rsidRPr="0085317B" w:rsidRDefault="00A955C4" w:rsidP="00A955C4">
      <w:pPr>
        <w:spacing w:after="0" w:line="276" w:lineRule="auto"/>
        <w:ind w:right="35"/>
        <w:jc w:val="both"/>
        <w:rPr>
          <w:rFonts w:cstheme="minorHAnsi"/>
        </w:rPr>
      </w:pPr>
      <w:r w:rsidRPr="0085317B">
        <w:rPr>
          <w:rFonts w:cstheme="minorHAnsi"/>
        </w:rPr>
        <w:t xml:space="preserve">13. sa efectueze întreținerea, reparațiile curente planificate si accidentale, precum si reparațiile capitale ce se impun la bunurile din patrimoniul </w:t>
      </w:r>
      <w:del w:id="640" w:author="Radu Gabriel" w:date="2024-03-13T17:56:00Z" w16du:dateUtc="2024-03-13T15:56:00Z">
        <w:r w:rsidRPr="0085317B" w:rsidDel="00ED54DB">
          <w:rPr>
            <w:rFonts w:cstheme="minorHAnsi"/>
          </w:rPr>
          <w:delText>concesionat</w:delText>
        </w:r>
      </w:del>
      <w:ins w:id="641" w:author="Radu Gabriel" w:date="2024-03-13T17:56:00Z" w16du:dateUtc="2024-03-13T15:56:00Z">
        <w:r w:rsidR="00ED54DB">
          <w:rPr>
            <w:rFonts w:cstheme="minorHAnsi"/>
          </w:rPr>
          <w:t xml:space="preserve">delegat </w:t>
        </w:r>
      </w:ins>
      <w:r w:rsidRPr="0085317B">
        <w:rPr>
          <w:rFonts w:cstheme="minorHAnsi"/>
        </w:rPr>
        <w:t>.</w:t>
      </w:r>
    </w:p>
    <w:p w14:paraId="706349F9" w14:textId="77777777" w:rsidR="00A955C4" w:rsidRPr="0085317B" w:rsidRDefault="00A955C4" w:rsidP="00A955C4">
      <w:pPr>
        <w:jc w:val="both"/>
        <w:rPr>
          <w:rFonts w:cstheme="minorHAnsi"/>
        </w:rPr>
      </w:pPr>
      <w:r w:rsidRPr="0085317B">
        <w:rPr>
          <w:rFonts w:cstheme="minorHAnsi"/>
        </w:rPr>
        <w:t>14.</w:t>
      </w:r>
      <w:r w:rsidRPr="0085317B">
        <w:rPr>
          <w:rFonts w:cstheme="minorHAnsi"/>
        </w:rPr>
        <w:tab/>
        <w:t>Operatorul va lua toate măsurile necesare privind Bunurile de Retur, astfel încât, la încheierea Contractului de Delegare, capacitatea de a realiza serviciile publice de alimentare cu apă și de canalizare a Autorității Delegante să fie cel puțin egală cu cea existentă la Data Intrării în Vigoare a acestuia;</w:t>
      </w:r>
    </w:p>
    <w:p w14:paraId="2C19C6FA" w14:textId="77777777" w:rsidR="00A955C4" w:rsidRPr="0085317B" w:rsidRDefault="00A955C4" w:rsidP="00A955C4">
      <w:pPr>
        <w:jc w:val="both"/>
        <w:rPr>
          <w:rFonts w:cstheme="minorHAnsi"/>
        </w:rPr>
      </w:pPr>
      <w:r w:rsidRPr="0085317B">
        <w:rPr>
          <w:rFonts w:cstheme="minorHAnsi"/>
        </w:rPr>
        <w:t>15.</w:t>
      </w:r>
      <w:r w:rsidRPr="0085317B">
        <w:rPr>
          <w:rFonts w:cstheme="minorHAnsi"/>
        </w:rPr>
        <w:tab/>
        <w:t>să întocmească programele anuale de reparații, dotări și investiții, pe care să le supună spre aprobare Autorității Delegante;</w:t>
      </w:r>
    </w:p>
    <w:p w14:paraId="73F31F7C" w14:textId="77777777" w:rsidR="00A955C4" w:rsidRPr="0085317B" w:rsidRDefault="00A955C4" w:rsidP="00A955C4">
      <w:pPr>
        <w:jc w:val="both"/>
        <w:rPr>
          <w:rFonts w:cstheme="minorHAnsi"/>
        </w:rPr>
      </w:pPr>
      <w:r w:rsidRPr="0085317B">
        <w:rPr>
          <w:rFonts w:cstheme="minorHAnsi"/>
        </w:rPr>
        <w:t>16.</w:t>
      </w:r>
      <w:r w:rsidRPr="0085317B">
        <w:rPr>
          <w:rFonts w:cstheme="minorHAnsi"/>
        </w:rPr>
        <w:tab/>
        <w:t xml:space="preserve">să fundamenteze necesarul anual de fonduri pentru investiții din surse proprii. Investițiile care se realizează din fonduri proprii ale investitorilor rămân în proprietatea acestora pe toată durata Contractului de Delegare, dacă nu s-a convenit altfel  </w:t>
      </w:r>
      <w:r w:rsidRPr="0085317B">
        <w:rPr>
          <w:rFonts w:cstheme="minorHAnsi"/>
          <w:color w:val="000000"/>
        </w:rPr>
        <w:t xml:space="preserve">prin Contract; bunurile realizate de Operator în conformitate cu programele de investiții impuse prin Contract constituie Bunuri de Retur care revin de drept, la </w:t>
      </w:r>
      <w:r>
        <w:rPr>
          <w:rFonts w:cstheme="minorHAnsi"/>
          <w:color w:val="000000"/>
        </w:rPr>
        <w:t>încetarea</w:t>
      </w:r>
      <w:r w:rsidRPr="0085317B">
        <w:rPr>
          <w:rFonts w:cstheme="minorHAnsi"/>
          <w:color w:val="000000"/>
        </w:rPr>
        <w:t xml:space="preserve"> Contractului, gratuit și libere de orice sarcini, unităților administrativ-teritoriale care formează Autoritatea delegantă, conform regulilor de repartiție stabilite prin legi și prin prezentul Contract și sunt integrate domeniului public al acestora</w:t>
      </w:r>
      <w:r w:rsidRPr="0085317B">
        <w:rPr>
          <w:rFonts w:cstheme="minorHAnsi"/>
        </w:rPr>
        <w:t>;</w:t>
      </w:r>
    </w:p>
    <w:p w14:paraId="510BE0DD" w14:textId="65CE7B99" w:rsidR="00A955C4" w:rsidRPr="0085317B" w:rsidRDefault="00A955C4" w:rsidP="00A955C4">
      <w:pPr>
        <w:jc w:val="both"/>
        <w:rPr>
          <w:rFonts w:cstheme="minorHAnsi"/>
        </w:rPr>
      </w:pPr>
      <w:r w:rsidRPr="0085317B">
        <w:rPr>
          <w:rFonts w:cstheme="minorHAnsi"/>
        </w:rPr>
        <w:t xml:space="preserve">17. să propună Autorității Delegante scoaterea din funcțiune a mijloacelor fixe aparținând patrimoniului </w:t>
      </w:r>
      <w:ins w:id="642" w:author="Radu Gabriel" w:date="2024-03-13T17:56:00Z" w16du:dateUtc="2024-03-13T15:56:00Z">
        <w:r w:rsidR="00ED54DB">
          <w:rPr>
            <w:rFonts w:cstheme="minorHAnsi"/>
          </w:rPr>
          <w:t>pus la dispozi</w:t>
        </w:r>
      </w:ins>
      <w:ins w:id="643" w:author="Radu Gabriel" w:date="2024-03-13T17:57:00Z" w16du:dateUtc="2024-03-13T15:57:00Z">
        <w:r w:rsidR="00ED54DB">
          <w:rPr>
            <w:rFonts w:cstheme="minorHAnsi"/>
          </w:rPr>
          <w:t>ție</w:t>
        </w:r>
      </w:ins>
      <w:del w:id="644" w:author="Radu Gabriel" w:date="2024-03-13T17:56:00Z" w16du:dateUtc="2024-03-13T15:56:00Z">
        <w:r w:rsidRPr="0085317B" w:rsidDel="00ED54DB">
          <w:rPr>
            <w:rFonts w:cstheme="minorHAnsi"/>
          </w:rPr>
          <w:delText>concesionat</w:delText>
        </w:r>
      </w:del>
      <w:r w:rsidRPr="0085317B">
        <w:rPr>
          <w:rFonts w:cstheme="minorHAnsi"/>
        </w:rPr>
        <w:t xml:space="preserve"> în baza legislației în vigoare;</w:t>
      </w:r>
    </w:p>
    <w:p w14:paraId="4FBE7233" w14:textId="77777777" w:rsidR="00A955C4" w:rsidRPr="0085317B" w:rsidRDefault="00A955C4" w:rsidP="00A955C4">
      <w:pPr>
        <w:jc w:val="both"/>
        <w:rPr>
          <w:rFonts w:cstheme="minorHAnsi"/>
        </w:rPr>
      </w:pPr>
      <w:r w:rsidRPr="0085317B">
        <w:rPr>
          <w:rFonts w:cstheme="minorHAnsi"/>
        </w:rPr>
        <w:lastRenderedPageBreak/>
        <w:t>18. să transmită Autorității Delegante modificările de patrimoniu apărute în cursul anului, precum și situația patrimoniului public (cantitativ și valoric) la data de 31 decembrie a fiecărui an pentru înregistrarea în contabilitatea Autorității Delegante;</w:t>
      </w:r>
    </w:p>
    <w:p w14:paraId="582FE84A" w14:textId="77777777" w:rsidR="00A955C4" w:rsidRPr="0085317B" w:rsidRDefault="00A955C4" w:rsidP="00A955C4">
      <w:pPr>
        <w:jc w:val="both"/>
        <w:rPr>
          <w:rFonts w:cstheme="minorHAnsi"/>
        </w:rPr>
      </w:pPr>
      <w:r w:rsidRPr="0085317B">
        <w:rPr>
          <w:rFonts w:cstheme="minorHAnsi"/>
        </w:rPr>
        <w:t>19.</w:t>
      </w:r>
      <w:r w:rsidRPr="0085317B">
        <w:rPr>
          <w:rFonts w:cstheme="minorHAnsi"/>
        </w:rPr>
        <w:tab/>
        <w:t>să restituie Bunurile de Retur, în deplină proprietate, în mod gratuit și libere de orice sarcini, la încetarea Contractului de Delegare;</w:t>
      </w:r>
    </w:p>
    <w:p w14:paraId="40EF4FF3" w14:textId="77777777" w:rsidR="00A955C4" w:rsidRPr="0085317B" w:rsidRDefault="00A955C4" w:rsidP="00A955C4">
      <w:pPr>
        <w:jc w:val="both"/>
        <w:rPr>
          <w:rFonts w:cstheme="minorHAnsi"/>
        </w:rPr>
      </w:pPr>
      <w:r w:rsidRPr="0085317B">
        <w:rPr>
          <w:rFonts w:cstheme="minorHAnsi"/>
        </w:rPr>
        <w:t>20.</w:t>
      </w:r>
      <w:r w:rsidRPr="0085317B">
        <w:rPr>
          <w:rFonts w:cstheme="minorHAnsi"/>
        </w:rPr>
        <w:tab/>
        <w:t>să notifice cauzele de natură să conducă la reducerea activității și măsurile ce se impun pentru asigurarea continuității activității;</w:t>
      </w:r>
    </w:p>
    <w:p w14:paraId="37DAFACA" w14:textId="77777777" w:rsidR="00A955C4" w:rsidRPr="0085317B" w:rsidRDefault="00A955C4" w:rsidP="00A955C4">
      <w:pPr>
        <w:jc w:val="both"/>
        <w:rPr>
          <w:rFonts w:cstheme="minorHAnsi"/>
        </w:rPr>
      </w:pPr>
      <w:r w:rsidRPr="0085317B">
        <w:rPr>
          <w:rFonts w:cstheme="minorHAnsi"/>
        </w:rPr>
        <w:t>21 . să încheie și să onoreze contractele de asigurări pentru bunurile din patrimoniul public, conform legislației în vigoare privind asigurările;</w:t>
      </w:r>
    </w:p>
    <w:p w14:paraId="66D3E53B" w14:textId="77777777" w:rsidR="00A955C4" w:rsidRPr="0085317B" w:rsidRDefault="00A955C4" w:rsidP="00A955C4">
      <w:pPr>
        <w:jc w:val="both"/>
        <w:rPr>
          <w:rFonts w:cstheme="minorHAnsi"/>
        </w:rPr>
      </w:pPr>
      <w:r w:rsidRPr="0085317B">
        <w:rPr>
          <w:rFonts w:cstheme="minorHAnsi"/>
        </w:rPr>
        <w:t>22. să ia măsurile necesare privind igiena, siguranța la locul de muncă și normele de protecție a muncii;</w:t>
      </w:r>
    </w:p>
    <w:p w14:paraId="6A0DFE12" w14:textId="77777777" w:rsidR="00A955C4" w:rsidRPr="0085317B" w:rsidRDefault="00A955C4" w:rsidP="00A955C4">
      <w:pPr>
        <w:jc w:val="both"/>
        <w:rPr>
          <w:rFonts w:cstheme="minorHAnsi"/>
        </w:rPr>
      </w:pPr>
      <w:r w:rsidRPr="0085317B">
        <w:rPr>
          <w:rFonts w:cstheme="minorHAnsi"/>
        </w:rPr>
        <w:t>23.</w:t>
      </w:r>
      <w:r w:rsidRPr="0085317B">
        <w:rPr>
          <w:rFonts w:cstheme="minorHAnsi"/>
        </w:rPr>
        <w:tab/>
        <w:t xml:space="preserve">să predea la încheierea Contractului de Delegare toată documentația </w:t>
      </w:r>
      <w:proofErr w:type="spellStart"/>
      <w:r w:rsidRPr="0085317B">
        <w:rPr>
          <w:rFonts w:cstheme="minorHAnsi"/>
        </w:rPr>
        <w:t>tehnico</w:t>
      </w:r>
      <w:proofErr w:type="spellEnd"/>
      <w:r w:rsidRPr="0085317B">
        <w:rPr>
          <w:rFonts w:cstheme="minorHAnsi"/>
        </w:rPr>
        <w:t>-economică referitoare la Serviciile;</w:t>
      </w:r>
    </w:p>
    <w:p w14:paraId="35D8D91F" w14:textId="77777777" w:rsidR="00A955C4" w:rsidRPr="0085317B" w:rsidRDefault="00A955C4" w:rsidP="00A955C4">
      <w:pPr>
        <w:jc w:val="both"/>
        <w:rPr>
          <w:rFonts w:cstheme="minorHAnsi"/>
        </w:rPr>
      </w:pPr>
      <w:r w:rsidRPr="0085317B">
        <w:rPr>
          <w:rFonts w:cstheme="minorHAnsi"/>
        </w:rPr>
        <w:t>24.</w:t>
      </w:r>
      <w:r w:rsidRPr="0085317B">
        <w:rPr>
          <w:rFonts w:cstheme="minorHAnsi"/>
        </w:rPr>
        <w:tab/>
        <w:t>să realizeze investițiile care vor fi specificate detaliat în anexele la Contractul de Delegare</w:t>
      </w:r>
    </w:p>
    <w:p w14:paraId="5B0E5945" w14:textId="77777777" w:rsidR="00A955C4" w:rsidRPr="0085317B" w:rsidRDefault="00A955C4" w:rsidP="00A955C4">
      <w:pPr>
        <w:jc w:val="both"/>
        <w:rPr>
          <w:rFonts w:cstheme="minorHAnsi"/>
        </w:rPr>
      </w:pPr>
      <w:r w:rsidRPr="0085317B">
        <w:rPr>
          <w:rFonts w:cstheme="minorHAnsi"/>
        </w:rPr>
        <w:t>25.</w:t>
      </w:r>
      <w:r w:rsidRPr="0085317B">
        <w:rPr>
          <w:rFonts w:cstheme="minorHAnsi"/>
        </w:rPr>
        <w:tab/>
        <w:t>să respecte condițiile impuse de natura bunurilor, activităților sau serviciilor publice de alimentare cu apă și de canalizare (protejarea secretului de stat, materiale cu regim special, condiții de siguranță în exploatare, protecția mediului, protecția muncii, condiții privind folosirea și protejarea patrimoniului etc.)</w:t>
      </w:r>
    </w:p>
    <w:p w14:paraId="50839231" w14:textId="77777777" w:rsidR="00A955C4" w:rsidRPr="0085317B" w:rsidRDefault="00A955C4" w:rsidP="00A955C4">
      <w:pPr>
        <w:jc w:val="both"/>
        <w:rPr>
          <w:rFonts w:cstheme="minorHAnsi"/>
        </w:rPr>
      </w:pPr>
      <w:r w:rsidRPr="0085317B">
        <w:rPr>
          <w:rFonts w:cstheme="minorHAnsi"/>
        </w:rPr>
        <w:t>26.</w:t>
      </w:r>
      <w:r w:rsidRPr="0085317B">
        <w:rPr>
          <w:rFonts w:cstheme="minorHAnsi"/>
        </w:rPr>
        <w:tab/>
        <w:t xml:space="preserve">la încetarea Contractului de Delegare, să încheie cu </w:t>
      </w:r>
      <w:r>
        <w:rPr>
          <w:rFonts w:cstheme="minorHAnsi"/>
        </w:rPr>
        <w:t>Autoritatea Delegantă</w:t>
      </w:r>
      <w:r w:rsidRPr="0085317B">
        <w:rPr>
          <w:rFonts w:cstheme="minorHAnsi"/>
        </w:rPr>
        <w:t xml:space="preserve"> un contract de vânzare-cumpărare având ca obiect Bunurile de Preluare prevăzute ca atare în caietul de sarcini și stabilite prin prezentul Contract de Delegare, în privința cărora </w:t>
      </w:r>
      <w:r>
        <w:rPr>
          <w:rFonts w:cstheme="minorHAnsi"/>
        </w:rPr>
        <w:t>Autoritatea Delegantă</w:t>
      </w:r>
      <w:r w:rsidRPr="0085317B">
        <w:rPr>
          <w:rFonts w:cstheme="minorHAnsi"/>
        </w:rPr>
        <w:t xml:space="preserve"> și-a manifestat intenția de a le dobândi;</w:t>
      </w:r>
    </w:p>
    <w:p w14:paraId="628C51BE" w14:textId="77777777" w:rsidR="00A955C4" w:rsidRPr="0085317B" w:rsidRDefault="00A955C4" w:rsidP="00A955C4">
      <w:pPr>
        <w:jc w:val="both"/>
        <w:rPr>
          <w:rFonts w:cstheme="minorHAnsi"/>
        </w:rPr>
      </w:pPr>
      <w:r w:rsidRPr="0085317B">
        <w:rPr>
          <w:rFonts w:cstheme="minorHAnsi"/>
        </w:rPr>
        <w:t>27.</w:t>
      </w:r>
      <w:r w:rsidRPr="0085317B">
        <w:rPr>
          <w:rFonts w:cstheme="minorHAnsi"/>
        </w:rPr>
        <w:tab/>
        <w:t xml:space="preserve">în termen de 90 de zile de la data încheierii Contractului de Delegare, Operatorul este obligat să depună cu titlu de garanția prevăzută la </w:t>
      </w:r>
      <w:r w:rsidRPr="00C8653F">
        <w:rPr>
          <w:rFonts w:cstheme="minorHAnsi"/>
        </w:rPr>
        <w:t>art. 43</w:t>
      </w:r>
      <w:r w:rsidRPr="0085317B">
        <w:rPr>
          <w:rFonts w:cstheme="minorHAnsi"/>
        </w:rPr>
        <w:t>;</w:t>
      </w:r>
    </w:p>
    <w:p w14:paraId="3C28CE19" w14:textId="604FFB8D" w:rsidR="00A955C4" w:rsidRPr="0085317B" w:rsidRDefault="00A955C4" w:rsidP="00A955C4">
      <w:pPr>
        <w:jc w:val="both"/>
        <w:rPr>
          <w:rFonts w:cstheme="minorHAnsi"/>
        </w:rPr>
      </w:pPr>
      <w:r w:rsidRPr="0085317B">
        <w:rPr>
          <w:rFonts w:cstheme="minorHAnsi"/>
        </w:rPr>
        <w:t>28.</w:t>
      </w:r>
      <w:r w:rsidRPr="0085317B">
        <w:rPr>
          <w:rFonts w:cstheme="minorHAnsi"/>
        </w:rPr>
        <w:tab/>
        <w:t>la încetarea Contractului de Delegare din alte cauze decât prin ajungere la termen, excluzând forța majoră, Operatorul este obligat să asigure continuitatea furnizării Serviciilor, în condițiile stipulate în Contract pană la preluarea acestuia de către</w:t>
      </w:r>
      <w:ins w:id="645" w:author="Radu Gabriel" w:date="2024-03-13T18:05:00Z" w16du:dateUtc="2024-03-13T16:05:00Z">
        <w:r w:rsidR="00E20694">
          <w:rPr>
            <w:rFonts w:cstheme="minorHAnsi"/>
          </w:rPr>
          <w:t xml:space="preserve"> </w:t>
        </w:r>
      </w:ins>
      <w:ins w:id="646" w:author="Radu Gabriel" w:date="2024-03-13T18:06:00Z" w16du:dateUtc="2024-03-13T16:06:00Z">
        <w:r w:rsidR="00E20694">
          <w:rPr>
            <w:rFonts w:cstheme="minorHAnsi"/>
          </w:rPr>
          <w:t xml:space="preserve">unitățile administrativ-teritoriale parte ale prezentului contract de delegare </w:t>
        </w:r>
      </w:ins>
      <w:del w:id="647" w:author="Radu Gabriel" w:date="2024-03-13T18:05:00Z" w16du:dateUtc="2024-03-13T16:05:00Z">
        <w:r w:rsidRPr="0085317B" w:rsidDel="00E20694">
          <w:rPr>
            <w:rFonts w:cstheme="minorHAnsi"/>
          </w:rPr>
          <w:delText xml:space="preserve"> Concedent</w:delText>
        </w:r>
      </w:del>
      <w:r w:rsidRPr="0085317B">
        <w:rPr>
          <w:rFonts w:cstheme="minorHAnsi"/>
        </w:rPr>
        <w:t>;</w:t>
      </w:r>
    </w:p>
    <w:p w14:paraId="04777A64" w14:textId="77777777" w:rsidR="00A955C4" w:rsidRPr="0085317B" w:rsidRDefault="00A955C4" w:rsidP="00A955C4">
      <w:pPr>
        <w:jc w:val="both"/>
        <w:rPr>
          <w:rFonts w:cstheme="minorHAnsi"/>
        </w:rPr>
      </w:pPr>
      <w:r w:rsidRPr="0085317B">
        <w:rPr>
          <w:rFonts w:cstheme="minorHAnsi"/>
        </w:rPr>
        <w:t>29.</w:t>
      </w:r>
      <w:r w:rsidRPr="0085317B">
        <w:rPr>
          <w:rFonts w:cstheme="minorHAnsi"/>
        </w:rPr>
        <w:tab/>
        <w:t>în cazul in care Operatorul sesizează existenta sau posibilitatea existentei unei cauze de natură conducă la imposibilitatea realizării Serviciilor, va notifica de îndată   acest fapt Autorității Delegante, în vederea luării masurilor ce se impun pentru asigurarea continuității Serviciilor.</w:t>
      </w:r>
    </w:p>
    <w:p w14:paraId="769EF19E" w14:textId="77777777" w:rsidR="00A955C4" w:rsidRPr="0085317B" w:rsidRDefault="00A955C4" w:rsidP="00A955C4">
      <w:pPr>
        <w:spacing w:after="0" w:line="276" w:lineRule="auto"/>
        <w:jc w:val="both"/>
        <w:rPr>
          <w:rFonts w:ascii="Calibri" w:hAnsi="Calibri" w:cs="Calibri"/>
          <w:b/>
        </w:rPr>
      </w:pPr>
      <w:r w:rsidRPr="0085317B">
        <w:rPr>
          <w:rStyle w:val="tpa1"/>
          <w:rFonts w:ascii="Calibri" w:hAnsi="Calibri" w:cs="Calibri"/>
        </w:rPr>
        <w:t xml:space="preserve">30. să </w:t>
      </w:r>
      <w:r w:rsidRPr="0085317B">
        <w:rPr>
          <w:rFonts w:ascii="Calibri" w:hAnsi="Calibri" w:cs="Calibri"/>
          <w:lang w:eastAsia="ro-RO"/>
        </w:rPr>
        <w:t xml:space="preserve">acorde suport tehnic autorităților administrației publice locale în realizarea setului de date spațiale și </w:t>
      </w:r>
      <w:r w:rsidRPr="0085317B">
        <w:rPr>
          <w:rStyle w:val="tpa1"/>
          <w:rFonts w:ascii="Calibri" w:hAnsi="Calibri" w:cs="Calibri"/>
        </w:rPr>
        <w:t>să</w:t>
      </w:r>
      <w:r w:rsidRPr="0085317B">
        <w:rPr>
          <w:rFonts w:ascii="Calibri" w:hAnsi="Calibri" w:cs="Calibri"/>
          <w:lang w:eastAsia="ro-RO"/>
        </w:rPr>
        <w:t xml:space="preserve"> asigure accesul în instalații al persoanelor care execută aceste lucrări;</w:t>
      </w:r>
    </w:p>
    <w:p w14:paraId="4AA82971" w14:textId="77777777" w:rsidR="00A955C4" w:rsidRPr="0085317B" w:rsidRDefault="00A955C4" w:rsidP="00A955C4">
      <w:pPr>
        <w:spacing w:after="0" w:line="276" w:lineRule="auto"/>
        <w:jc w:val="both"/>
        <w:rPr>
          <w:rFonts w:ascii="Calibri" w:hAnsi="Calibri" w:cs="Calibri"/>
          <w:b/>
        </w:rPr>
      </w:pPr>
      <w:r w:rsidRPr="0085317B">
        <w:rPr>
          <w:rStyle w:val="tpa1"/>
          <w:rFonts w:ascii="Calibri" w:hAnsi="Calibri" w:cs="Calibri"/>
        </w:rPr>
        <w:t>31. să</w:t>
      </w:r>
      <w:r w:rsidRPr="0085317B">
        <w:rPr>
          <w:rFonts w:ascii="Calibri" w:hAnsi="Calibri" w:cs="Calibri"/>
          <w:lang w:eastAsia="ro-RO"/>
        </w:rPr>
        <w:t xml:space="preserve"> cunoască actele normative care reglementează domeniul serviciilor de utilități publice</w:t>
      </w:r>
    </w:p>
    <w:p w14:paraId="304AB562" w14:textId="77777777" w:rsidR="00A955C4" w:rsidRDefault="00A955C4" w:rsidP="00A955C4">
      <w:pPr>
        <w:spacing w:after="0" w:line="276" w:lineRule="auto"/>
        <w:jc w:val="both"/>
        <w:rPr>
          <w:rFonts w:ascii="Calibri" w:hAnsi="Calibri" w:cs="Calibri"/>
          <w:lang w:eastAsia="ro-RO"/>
        </w:rPr>
      </w:pPr>
      <w:r w:rsidRPr="0085317B">
        <w:rPr>
          <w:rFonts w:ascii="Calibri" w:hAnsi="Calibri" w:cs="Calibri"/>
          <w:lang w:eastAsia="ro-RO"/>
        </w:rPr>
        <w:t>32. să</w:t>
      </w:r>
      <w:r w:rsidRPr="0085317B">
        <w:rPr>
          <w:rFonts w:ascii="Verdana" w:hAnsi="Verdana"/>
          <w:iCs/>
          <w:lang w:eastAsia="ro-RO"/>
        </w:rPr>
        <w:t xml:space="preserve"> </w:t>
      </w:r>
      <w:r w:rsidRPr="0085317B">
        <w:rPr>
          <w:rFonts w:ascii="Calibri" w:hAnsi="Calibri" w:cs="Calibri"/>
          <w:lang w:eastAsia="ro-RO"/>
        </w:rPr>
        <w:t>asigure contorizarea branșamentul utilizatorilor, pe baza unui program de investiții aprobat de ADI</w:t>
      </w:r>
    </w:p>
    <w:p w14:paraId="3D1D4891" w14:textId="77777777" w:rsidR="00A955C4" w:rsidRPr="00A774AF" w:rsidRDefault="00A955C4" w:rsidP="00A955C4">
      <w:pPr>
        <w:spacing w:after="0" w:line="276" w:lineRule="auto"/>
        <w:jc w:val="both"/>
        <w:rPr>
          <w:rFonts w:ascii="Calibri" w:hAnsi="Calibri" w:cs="Calibri"/>
          <w:lang w:eastAsia="ro-RO"/>
        </w:rPr>
      </w:pPr>
      <w:r>
        <w:rPr>
          <w:rFonts w:ascii="Calibri" w:hAnsi="Calibri" w:cs="Calibri"/>
          <w:lang w:eastAsia="ro-RO"/>
        </w:rPr>
        <w:t>33. s</w:t>
      </w:r>
      <w:r w:rsidRPr="0085317B">
        <w:rPr>
          <w:rFonts w:ascii="Calibri" w:hAnsi="Calibri" w:cs="Calibri"/>
          <w:lang w:eastAsia="ro-RO"/>
        </w:rPr>
        <w:t>ă</w:t>
      </w:r>
      <w:r>
        <w:rPr>
          <w:rFonts w:cstheme="minorHAnsi"/>
        </w:rPr>
        <w:t xml:space="preserve"> nu acorde</w:t>
      </w:r>
      <w:r w:rsidRPr="0085317B">
        <w:rPr>
          <w:rFonts w:cstheme="minorHAnsi"/>
        </w:rPr>
        <w:t xml:space="preserve"> nici unei persoane angajate de </w:t>
      </w:r>
      <w:r>
        <w:rPr>
          <w:rFonts w:cstheme="minorHAnsi"/>
        </w:rPr>
        <w:t>Autoritatea Delegantă</w:t>
      </w:r>
      <w:r w:rsidRPr="0085317B">
        <w:rPr>
          <w:rFonts w:cstheme="minorHAnsi"/>
        </w:rPr>
        <w:t xml:space="preserve"> sau de subcontractanții sau mandatarii acestuia, nici un fel de cadou sau plată sub orice formă, ca stimulare sau recompensă pentru a acționa, pentru că a acționat sau că s-a abținut să  acționeze într-un anume fel, pentru că s-a arătat în favoarea sau s-a abținut să se arate in defavoarea oricărei persoane, în legătură cu acest Contract.</w:t>
      </w:r>
    </w:p>
    <w:p w14:paraId="2775C5F5" w14:textId="77777777" w:rsidR="00A955C4" w:rsidRPr="0085317B" w:rsidRDefault="00A955C4" w:rsidP="00A955C4">
      <w:pPr>
        <w:rPr>
          <w:rFonts w:cstheme="minorHAnsi"/>
        </w:rPr>
      </w:pPr>
    </w:p>
    <w:p w14:paraId="6C381554" w14:textId="77777777" w:rsidR="00A955C4" w:rsidRPr="0085317B" w:rsidRDefault="00A955C4" w:rsidP="00A955C4">
      <w:pPr>
        <w:pStyle w:val="Titlu3"/>
        <w:ind w:right="29"/>
        <w:jc w:val="center"/>
        <w:rPr>
          <w:rFonts w:cstheme="minorHAnsi"/>
          <w:b/>
          <w:bCs/>
          <w:sz w:val="22"/>
        </w:rPr>
      </w:pPr>
      <w:bookmarkStart w:id="648" w:name="_Toc159530766"/>
      <w:r w:rsidRPr="0085317B">
        <w:rPr>
          <w:rFonts w:cstheme="minorHAnsi"/>
          <w:b/>
          <w:bCs/>
          <w:sz w:val="22"/>
        </w:rPr>
        <w:lastRenderedPageBreak/>
        <w:t xml:space="preserve">Articolul </w:t>
      </w:r>
      <w:r>
        <w:rPr>
          <w:rFonts w:cstheme="minorHAnsi"/>
          <w:b/>
          <w:bCs/>
          <w:sz w:val="22"/>
        </w:rPr>
        <w:t>21</w:t>
      </w:r>
      <w:r w:rsidRPr="0085317B">
        <w:rPr>
          <w:rFonts w:cstheme="minorHAnsi"/>
          <w:b/>
          <w:bCs/>
          <w:sz w:val="22"/>
        </w:rPr>
        <w:t xml:space="preserve"> — Obligația de a încheia contracte de furnizare/prestare  a serviciului de alimentare cu apa si canalizare</w:t>
      </w:r>
      <w:bookmarkEnd w:id="648"/>
    </w:p>
    <w:p w14:paraId="3E9722BD" w14:textId="77777777" w:rsidR="00A955C4" w:rsidRPr="0085317B" w:rsidRDefault="00A955C4" w:rsidP="00A955C4">
      <w:pPr>
        <w:jc w:val="both"/>
        <w:rPr>
          <w:rFonts w:cstheme="minorHAnsi"/>
        </w:rPr>
      </w:pPr>
    </w:p>
    <w:p w14:paraId="471C83CD" w14:textId="52A95ED2" w:rsidR="00A955C4" w:rsidRPr="0085317B" w:rsidRDefault="00A955C4" w:rsidP="00A955C4">
      <w:pPr>
        <w:jc w:val="both"/>
        <w:rPr>
          <w:rFonts w:cstheme="minorHAnsi"/>
        </w:rPr>
      </w:pPr>
      <w:r>
        <w:rPr>
          <w:rFonts w:cstheme="minorHAnsi"/>
        </w:rPr>
        <w:t xml:space="preserve">21.1 </w:t>
      </w:r>
      <w:r w:rsidRPr="0085317B">
        <w:rPr>
          <w:rFonts w:cstheme="minorHAnsi"/>
        </w:rPr>
        <w:t xml:space="preserve">Operatorul se obligă să încheie un contract de  </w:t>
      </w:r>
      <w:r w:rsidRPr="0085317B">
        <w:rPr>
          <w:rFonts w:ascii="Calibri" w:hAnsi="Calibri" w:cs="Calibri"/>
          <w:bCs/>
          <w:color w:val="000000"/>
        </w:rPr>
        <w:t>furnizare/prestare</w:t>
      </w:r>
      <w:r w:rsidRPr="0085317B">
        <w:rPr>
          <w:rFonts w:ascii="Calibri" w:hAnsi="Calibri" w:cs="Calibri"/>
        </w:rPr>
        <w:t xml:space="preserve"> </w:t>
      </w:r>
      <w:r w:rsidRPr="0085317B">
        <w:rPr>
          <w:rFonts w:ascii="Calibri" w:hAnsi="Calibri"/>
          <w:snapToGrid w:val="0"/>
          <w:color w:val="000000"/>
          <w:lang w:eastAsia="fr-FR"/>
        </w:rPr>
        <w:t>a serviciului de alimentare cu apa si canalizare</w:t>
      </w:r>
      <w:r w:rsidRPr="0085317B">
        <w:rPr>
          <w:rFonts w:cstheme="minorHAnsi"/>
        </w:rPr>
        <w:t xml:space="preserve"> și în urma acestuia să furnizeze servicii de alimentare cu apă potabilă și de canalizare la cererea oricărui Utilizator aflat în interiorul Perimetrelor de Distribuție a Apei și de Colectare a Apei Uzate, dacă acesta îndeplinește condițiile stabilite în </w:t>
      </w:r>
      <w:r w:rsidRPr="00C85740">
        <w:rPr>
          <w:rFonts w:cstheme="minorHAnsi"/>
        </w:rPr>
        <w:t xml:space="preserve">art. 43 </w:t>
      </w:r>
      <w:del w:id="649" w:author="Radu Gabriel" w:date="2024-03-13T18:06:00Z" w16du:dateUtc="2024-03-13T16:06:00Z">
        <w:r w:rsidRPr="00C85740" w:rsidDel="00E20694">
          <w:rPr>
            <w:rFonts w:cstheme="minorHAnsi"/>
          </w:rPr>
          <w:delText>-</w:delText>
        </w:r>
      </w:del>
      <w:ins w:id="650" w:author="Radu Gabriel" w:date="2024-03-13T18:06:00Z" w16du:dateUtc="2024-03-13T16:06:00Z">
        <w:r w:rsidR="00E20694">
          <w:rPr>
            <w:rFonts w:cstheme="minorHAnsi"/>
          </w:rPr>
          <w:t>–</w:t>
        </w:r>
      </w:ins>
      <w:r w:rsidRPr="00C85740">
        <w:rPr>
          <w:rFonts w:cstheme="minorHAnsi"/>
        </w:rPr>
        <w:t xml:space="preserve"> 47 </w:t>
      </w:r>
      <w:r w:rsidRPr="0085317B">
        <w:rPr>
          <w:rFonts w:cstheme="minorHAnsi"/>
        </w:rPr>
        <w:t>din Dispozițiile Speciale — Partea Comună.</w:t>
      </w:r>
    </w:p>
    <w:p w14:paraId="2BF932D4" w14:textId="77777777" w:rsidR="00A955C4" w:rsidRPr="0085317B" w:rsidRDefault="00A955C4" w:rsidP="00A955C4">
      <w:pPr>
        <w:spacing w:after="0"/>
        <w:rPr>
          <w:rFonts w:cstheme="minorHAnsi"/>
        </w:rPr>
      </w:pPr>
    </w:p>
    <w:p w14:paraId="121FC350" w14:textId="77777777" w:rsidR="00A955C4" w:rsidRPr="0085317B" w:rsidRDefault="00A955C4" w:rsidP="00A955C4">
      <w:pPr>
        <w:pStyle w:val="Titlu3"/>
        <w:ind w:right="29"/>
        <w:jc w:val="center"/>
        <w:rPr>
          <w:rFonts w:cstheme="minorHAnsi"/>
          <w:b/>
          <w:bCs/>
          <w:sz w:val="22"/>
        </w:rPr>
      </w:pPr>
      <w:bookmarkStart w:id="651" w:name="_Toc159530767"/>
      <w:r w:rsidRPr="0085317B">
        <w:rPr>
          <w:rFonts w:cstheme="minorHAnsi"/>
          <w:b/>
          <w:bCs/>
          <w:sz w:val="22"/>
        </w:rPr>
        <w:t>Articolul 2</w:t>
      </w:r>
      <w:r>
        <w:rPr>
          <w:rFonts w:cstheme="minorHAnsi"/>
          <w:b/>
          <w:bCs/>
          <w:sz w:val="22"/>
        </w:rPr>
        <w:t>2</w:t>
      </w:r>
      <w:r w:rsidRPr="0085317B">
        <w:rPr>
          <w:rFonts w:cstheme="minorHAnsi"/>
          <w:b/>
          <w:bCs/>
          <w:sz w:val="22"/>
        </w:rPr>
        <w:t xml:space="preserve"> — Obligații generale privind lucrările</w:t>
      </w:r>
      <w:bookmarkEnd w:id="651"/>
    </w:p>
    <w:p w14:paraId="679494CC" w14:textId="77777777" w:rsidR="00A955C4" w:rsidRPr="0085317B" w:rsidRDefault="00A955C4" w:rsidP="00A955C4">
      <w:pPr>
        <w:jc w:val="both"/>
        <w:rPr>
          <w:rFonts w:cstheme="minorHAnsi"/>
        </w:rPr>
      </w:pPr>
    </w:p>
    <w:p w14:paraId="4A1D53EA" w14:textId="77777777" w:rsidR="00A955C4" w:rsidRPr="0085317B" w:rsidRDefault="00A955C4" w:rsidP="00A955C4">
      <w:pPr>
        <w:jc w:val="both"/>
        <w:rPr>
          <w:rFonts w:cstheme="minorHAnsi"/>
        </w:rPr>
      </w:pPr>
      <w:r>
        <w:rPr>
          <w:rFonts w:cstheme="minorHAnsi"/>
        </w:rPr>
        <w:t>22.</w:t>
      </w:r>
      <w:r w:rsidRPr="0085317B">
        <w:rPr>
          <w:rFonts w:cstheme="minorHAnsi"/>
        </w:rPr>
        <w:t xml:space="preserve">1 Operatorul are obligația generală de a executa lucrările necesare pentru furnizarea, adaptarea și extinderea Serviciilor în mod corespunzător, din proprie inițiativă și în condițiile financiare prevăzute în </w:t>
      </w:r>
      <w:r w:rsidRPr="005623F4">
        <w:rPr>
          <w:rFonts w:cstheme="minorHAnsi"/>
        </w:rPr>
        <w:t xml:space="preserve">articolele 9-12 </w:t>
      </w:r>
      <w:r w:rsidRPr="0085317B">
        <w:rPr>
          <w:rFonts w:cstheme="minorHAnsi"/>
        </w:rPr>
        <w:t xml:space="preserve">din Dispozițiile Speciale Partea Comună, indiferent de natura lucrărilor ce trebuie efectuate și indiferent de bunurile aferente acelor lucrări, </w:t>
      </w:r>
      <w:r w:rsidRPr="0085317B">
        <w:rPr>
          <w:rFonts w:ascii="Calibri" w:hAnsi="Calibri" w:cs="Calibri"/>
          <w:color w:val="000000"/>
        </w:rPr>
        <w:t>respectiv in baza BVC aprobat</w:t>
      </w:r>
      <w:r w:rsidRPr="0085317B">
        <w:rPr>
          <w:rFonts w:cstheme="minorHAnsi"/>
        </w:rPr>
        <w:t xml:space="preserve">. Aceasta obligație generală a Operatorului decurge în mod direct din obligația prevăzută </w:t>
      </w:r>
      <w:r w:rsidRPr="005623F4">
        <w:rPr>
          <w:rFonts w:ascii="Calibri" w:hAnsi="Calibri" w:cs="Calibri"/>
          <w:color w:val="000000"/>
        </w:rPr>
        <w:t>în art. 20 de</w:t>
      </w:r>
      <w:r w:rsidRPr="0085317B">
        <w:rPr>
          <w:rFonts w:cstheme="minorHAnsi"/>
        </w:rPr>
        <w:t xml:space="preserve"> mai sus privind furnizarea Serviciilor în mod permanent, continuu și constant.</w:t>
      </w:r>
    </w:p>
    <w:p w14:paraId="622910DF" w14:textId="77777777" w:rsidR="00A955C4" w:rsidRPr="0085317B" w:rsidRDefault="00A955C4" w:rsidP="00A955C4">
      <w:pPr>
        <w:jc w:val="both"/>
        <w:rPr>
          <w:rFonts w:cstheme="minorHAnsi"/>
        </w:rPr>
      </w:pPr>
      <w:r w:rsidRPr="0085317B">
        <w:rPr>
          <w:rFonts w:cstheme="minorHAnsi"/>
        </w:rPr>
        <w:t>Pentru a asigura executarea corespunzătoare a acestei obligații, ea este însoțită de:</w:t>
      </w:r>
    </w:p>
    <w:p w14:paraId="5C79252F" w14:textId="77777777" w:rsidR="00A955C4" w:rsidRPr="0085317B" w:rsidRDefault="00A955C4" w:rsidP="00A955C4">
      <w:pPr>
        <w:ind w:left="720" w:hanging="360"/>
        <w:jc w:val="both"/>
        <w:rPr>
          <w:rFonts w:cstheme="minorHAnsi"/>
        </w:rPr>
      </w:pPr>
      <w:r w:rsidRPr="0085317B">
        <w:rPr>
          <w:rFonts w:cstheme="minorHAnsi"/>
        </w:rPr>
        <w:t>a)</w:t>
      </w:r>
      <w:r w:rsidRPr="0085317B">
        <w:rPr>
          <w:rFonts w:cstheme="minorHAnsi"/>
        </w:rPr>
        <w:tab/>
        <w:t>obligația permanentă de a întreține Bunurile de Retur în stare funcțională acceptabilă în vederea îndeplinirii funcțiilor cărora le sunt destinate;</w:t>
      </w:r>
    </w:p>
    <w:p w14:paraId="2E9464AD" w14:textId="77777777" w:rsidR="00A955C4" w:rsidRPr="0085317B" w:rsidRDefault="00A955C4" w:rsidP="00A955C4">
      <w:pPr>
        <w:ind w:left="720" w:hanging="360"/>
        <w:jc w:val="both"/>
        <w:rPr>
          <w:rFonts w:cstheme="minorHAnsi"/>
        </w:rPr>
      </w:pPr>
      <w:r w:rsidRPr="0085317B">
        <w:rPr>
          <w:rFonts w:cstheme="minorHAnsi"/>
        </w:rPr>
        <w:t>b)</w:t>
      </w:r>
      <w:r w:rsidRPr="0085317B">
        <w:rPr>
          <w:rFonts w:cstheme="minorHAnsi"/>
        </w:rPr>
        <w:tab/>
        <w:t>obligația de întreține Bunurile de Preluare pentru a permite Autoritate Delegatar</w:t>
      </w:r>
      <w:r>
        <w:rPr>
          <w:rFonts w:cstheme="minorHAnsi"/>
        </w:rPr>
        <w:t>u</w:t>
      </w:r>
      <w:r w:rsidRPr="0085317B">
        <w:rPr>
          <w:rFonts w:cstheme="minorHAnsi"/>
        </w:rPr>
        <w:t>lui sa-și exercite efectiv dreptul de preluare a acestor bunuri la încetarea prezentului Contract de Delegare.</w:t>
      </w:r>
    </w:p>
    <w:p w14:paraId="0DE70A35" w14:textId="77777777" w:rsidR="00A955C4" w:rsidRPr="0085317B" w:rsidRDefault="00A955C4" w:rsidP="00A955C4">
      <w:pPr>
        <w:jc w:val="both"/>
        <w:rPr>
          <w:rFonts w:cstheme="minorHAnsi"/>
        </w:rPr>
      </w:pPr>
      <w:r>
        <w:rPr>
          <w:rFonts w:cstheme="minorHAnsi"/>
        </w:rPr>
        <w:t>22.</w:t>
      </w:r>
      <w:r w:rsidRPr="0085317B">
        <w:rPr>
          <w:rFonts w:cstheme="minorHAnsi"/>
        </w:rPr>
        <w:t xml:space="preserve">2 Pentru executarea corespunzătoare a prezentului Contract de Delegare și pentru controlul său, lucrările efectuate de Operator trebuie să facă parte </w:t>
      </w:r>
      <w:proofErr w:type="spellStart"/>
      <w:r w:rsidRPr="0085317B">
        <w:rPr>
          <w:rFonts w:cstheme="minorHAnsi"/>
        </w:rPr>
        <w:t>dintr</w:t>
      </w:r>
      <w:proofErr w:type="spellEnd"/>
      <w:r w:rsidRPr="0085317B">
        <w:rPr>
          <w:rFonts w:cstheme="minorHAnsi"/>
        </w:rPr>
        <w:t xml:space="preserve">-una dintre categoriile definite în </w:t>
      </w:r>
      <w:r w:rsidRPr="00E6143B">
        <w:rPr>
          <w:rFonts w:cstheme="minorHAnsi"/>
        </w:rPr>
        <w:t xml:space="preserve">articolele 6, 7 și 8 </w:t>
      </w:r>
      <w:r w:rsidRPr="0085317B">
        <w:rPr>
          <w:rFonts w:cstheme="minorHAnsi"/>
        </w:rPr>
        <w:t>din Dispozițiile Speciale — Partea Comună, adică:</w:t>
      </w:r>
    </w:p>
    <w:p w14:paraId="737F400F" w14:textId="77777777" w:rsidR="00A955C4" w:rsidRPr="0085317B" w:rsidRDefault="00A955C4" w:rsidP="00A955C4">
      <w:pPr>
        <w:ind w:left="720" w:hanging="360"/>
        <w:jc w:val="both"/>
        <w:rPr>
          <w:rFonts w:cstheme="minorHAnsi"/>
        </w:rPr>
      </w:pPr>
      <w:r w:rsidRPr="0085317B">
        <w:rPr>
          <w:rFonts w:cstheme="minorHAnsi"/>
        </w:rPr>
        <w:t>a)</w:t>
      </w:r>
      <w:r w:rsidRPr="0085317B">
        <w:rPr>
          <w:rFonts w:cstheme="minorHAnsi"/>
        </w:rPr>
        <w:tab/>
        <w:t xml:space="preserve">Întreținere </w:t>
      </w:r>
    </w:p>
    <w:p w14:paraId="73C9711D" w14:textId="77777777" w:rsidR="00A955C4" w:rsidRPr="0085317B" w:rsidRDefault="00A955C4" w:rsidP="00A955C4">
      <w:pPr>
        <w:ind w:left="720" w:hanging="360"/>
        <w:jc w:val="both"/>
        <w:rPr>
          <w:rFonts w:cstheme="minorHAnsi"/>
        </w:rPr>
      </w:pPr>
      <w:r w:rsidRPr="0085317B">
        <w:rPr>
          <w:rFonts w:cstheme="minorHAnsi"/>
        </w:rPr>
        <w:t>b)</w:t>
      </w:r>
      <w:r w:rsidRPr="0085317B">
        <w:rPr>
          <w:rFonts w:cstheme="minorHAnsi"/>
        </w:rPr>
        <w:tab/>
        <w:t>Înlocuire</w:t>
      </w:r>
    </w:p>
    <w:p w14:paraId="12055482" w14:textId="77777777" w:rsidR="00A955C4" w:rsidRPr="0085317B" w:rsidRDefault="00A955C4" w:rsidP="00A955C4">
      <w:pPr>
        <w:tabs>
          <w:tab w:val="left" w:pos="240"/>
        </w:tabs>
        <w:spacing w:after="0" w:line="240" w:lineRule="auto"/>
        <w:ind w:left="720" w:hanging="360"/>
        <w:jc w:val="both"/>
        <w:rPr>
          <w:rFonts w:ascii="Calibri" w:hAnsi="Calibri" w:cs="Calibri"/>
        </w:rPr>
      </w:pPr>
      <w:r w:rsidRPr="0085317B">
        <w:rPr>
          <w:rFonts w:cstheme="minorHAnsi"/>
        </w:rPr>
        <w:t>c)</w:t>
      </w:r>
      <w:r w:rsidRPr="0085317B">
        <w:rPr>
          <w:rFonts w:cstheme="minorHAnsi"/>
        </w:rPr>
        <w:tab/>
      </w:r>
      <w:r w:rsidRPr="0085317B">
        <w:rPr>
          <w:rFonts w:ascii="Calibri" w:hAnsi="Calibri" w:cs="Arial"/>
          <w:color w:val="000000"/>
        </w:rPr>
        <w:t>Extindere, Consolidare (Reabilitare) si  Modernizare</w:t>
      </w:r>
    </w:p>
    <w:p w14:paraId="7187B326" w14:textId="77777777" w:rsidR="00A955C4" w:rsidRPr="0085317B" w:rsidRDefault="00A955C4" w:rsidP="00A955C4">
      <w:pPr>
        <w:jc w:val="both"/>
        <w:rPr>
          <w:rFonts w:cstheme="minorHAnsi"/>
        </w:rPr>
      </w:pPr>
      <w:r w:rsidRPr="0085317B">
        <w:rPr>
          <w:rFonts w:cstheme="minorHAnsi"/>
        </w:rPr>
        <w:t xml:space="preserve"> </w:t>
      </w:r>
    </w:p>
    <w:p w14:paraId="7DF0B448" w14:textId="77777777" w:rsidR="00A955C4" w:rsidRPr="0085317B" w:rsidRDefault="00A955C4" w:rsidP="00A955C4">
      <w:pPr>
        <w:jc w:val="both"/>
        <w:rPr>
          <w:rFonts w:cstheme="minorHAnsi"/>
        </w:rPr>
      </w:pPr>
      <w:r>
        <w:rPr>
          <w:rFonts w:cstheme="minorHAnsi"/>
        </w:rPr>
        <w:t>22.</w:t>
      </w:r>
      <w:r w:rsidRPr="0085317B">
        <w:rPr>
          <w:rFonts w:cstheme="minorHAnsi"/>
        </w:rPr>
        <w:t>3 Operatorul trebuie să efectueze lucrările de investiții stabilite în Planul de Investiții in condițiile și la termenele prevăzute de acesta.</w:t>
      </w:r>
    </w:p>
    <w:p w14:paraId="16413B8C" w14:textId="77777777" w:rsidR="00A955C4" w:rsidRPr="0085317B" w:rsidRDefault="00A955C4" w:rsidP="00A955C4">
      <w:pPr>
        <w:jc w:val="center"/>
        <w:rPr>
          <w:rFonts w:cstheme="minorHAnsi"/>
          <w:b/>
        </w:rPr>
      </w:pPr>
    </w:p>
    <w:p w14:paraId="5F963A68" w14:textId="77777777" w:rsidR="00A955C4" w:rsidRPr="0085317B" w:rsidRDefault="00A955C4" w:rsidP="00A955C4">
      <w:pPr>
        <w:pStyle w:val="Titlu3"/>
        <w:ind w:right="29"/>
        <w:jc w:val="center"/>
        <w:rPr>
          <w:rFonts w:cstheme="minorHAnsi"/>
          <w:b/>
          <w:bCs/>
          <w:sz w:val="22"/>
        </w:rPr>
      </w:pPr>
      <w:bookmarkStart w:id="652" w:name="_Toc159530768"/>
      <w:r w:rsidRPr="0085317B">
        <w:rPr>
          <w:rFonts w:cstheme="minorHAnsi"/>
          <w:b/>
          <w:bCs/>
          <w:sz w:val="22"/>
        </w:rPr>
        <w:t>Articolul 2</w:t>
      </w:r>
      <w:r>
        <w:rPr>
          <w:rFonts w:cstheme="minorHAnsi"/>
          <w:b/>
          <w:bCs/>
          <w:sz w:val="22"/>
        </w:rPr>
        <w:t>3</w:t>
      </w:r>
      <w:r w:rsidRPr="0085317B">
        <w:rPr>
          <w:rFonts w:cstheme="minorHAnsi"/>
          <w:b/>
          <w:bCs/>
          <w:sz w:val="22"/>
        </w:rPr>
        <w:t xml:space="preserve"> — Obligații specifice în cursul Perioadei de Tranziție</w:t>
      </w:r>
      <w:bookmarkEnd w:id="652"/>
    </w:p>
    <w:p w14:paraId="214B8BBD" w14:textId="77777777" w:rsidR="00A955C4" w:rsidRPr="0085317B" w:rsidRDefault="00A955C4" w:rsidP="00A955C4">
      <w:pPr>
        <w:jc w:val="both"/>
        <w:rPr>
          <w:rFonts w:cstheme="minorHAnsi"/>
        </w:rPr>
      </w:pPr>
    </w:p>
    <w:p w14:paraId="6A3C90F9" w14:textId="77777777" w:rsidR="00A955C4" w:rsidRPr="0085317B" w:rsidRDefault="00A955C4" w:rsidP="00A955C4">
      <w:pPr>
        <w:jc w:val="both"/>
        <w:rPr>
          <w:rFonts w:cstheme="minorHAnsi"/>
        </w:rPr>
      </w:pPr>
      <w:r>
        <w:rPr>
          <w:rFonts w:cstheme="minorHAnsi"/>
        </w:rPr>
        <w:t>23.</w:t>
      </w:r>
      <w:r w:rsidRPr="0085317B">
        <w:rPr>
          <w:rFonts w:cstheme="minorHAnsi"/>
        </w:rPr>
        <w:t xml:space="preserve">1 Perioada de Tranziție se întinde de la Data Intrării în Vigoare pe o perioadă de 18 luni și are ca scop implementarea Planului de Acțiuni Prioritare care va fi anexat la prezentul Contract de Delegare după elaborarea și semnarea sa, cel mai târziu la 6 luni de la Dala Intrării în Vigoare. </w:t>
      </w:r>
    </w:p>
    <w:p w14:paraId="30928CF4" w14:textId="77777777" w:rsidR="00A955C4" w:rsidRPr="0085317B" w:rsidRDefault="00A955C4" w:rsidP="00A955C4">
      <w:pPr>
        <w:jc w:val="both"/>
        <w:rPr>
          <w:rFonts w:cstheme="minorHAnsi"/>
        </w:rPr>
      </w:pPr>
      <w:r>
        <w:rPr>
          <w:rFonts w:cstheme="minorHAnsi"/>
        </w:rPr>
        <w:t>23.</w:t>
      </w:r>
      <w:r w:rsidRPr="0085317B">
        <w:rPr>
          <w:rFonts w:cstheme="minorHAnsi"/>
        </w:rPr>
        <w:t xml:space="preserve">2 În cursul Perioadei de Tranziție, Operatorul trebuie să execute lucrările de reabilitare și modernizare, pe care le consideră necesare pentru furnizarea corespunzătoare a Serviciilor, pe care </w:t>
      </w:r>
      <w:r w:rsidRPr="0085317B">
        <w:rPr>
          <w:rFonts w:cstheme="minorHAnsi"/>
        </w:rPr>
        <w:lastRenderedPageBreak/>
        <w:t xml:space="preserve">le identifică cu ocazia inventarierii menționate în </w:t>
      </w:r>
      <w:r w:rsidRPr="00E6143B">
        <w:rPr>
          <w:rFonts w:cstheme="minorHAnsi"/>
        </w:rPr>
        <w:t xml:space="preserve">art. 10.1 și 10.2 </w:t>
      </w:r>
      <w:r w:rsidRPr="0085317B">
        <w:rPr>
          <w:rFonts w:cstheme="minorHAnsi"/>
        </w:rPr>
        <w:t>de mai sus și pentru care dispune de resursele necesare.</w:t>
      </w:r>
    </w:p>
    <w:p w14:paraId="01364715" w14:textId="77777777" w:rsidR="00A955C4" w:rsidRPr="0085317B" w:rsidRDefault="00A955C4" w:rsidP="00A955C4">
      <w:pPr>
        <w:jc w:val="both"/>
        <w:rPr>
          <w:rFonts w:cstheme="minorHAnsi"/>
        </w:rPr>
      </w:pPr>
      <w:r w:rsidRPr="0085317B">
        <w:rPr>
          <w:rFonts w:cstheme="minorHAnsi"/>
        </w:rPr>
        <w:t>Operatorul este în special obligat să prezinte un plan de îmbunătățire a continuității Serviciilor în termen de 6 luni de la Data Intrării în Vigoare. Acest plan va cuprinde o descriere în detaliu a dispozitivelor de protecție și va recomanda lucrări de reabilitare și îmbunătățiri tehnice.</w:t>
      </w:r>
    </w:p>
    <w:p w14:paraId="1A51AD53" w14:textId="77777777" w:rsidR="00A955C4" w:rsidRPr="0085317B" w:rsidRDefault="00A955C4" w:rsidP="00A955C4">
      <w:pPr>
        <w:jc w:val="both"/>
        <w:rPr>
          <w:rFonts w:cstheme="minorHAnsi"/>
        </w:rPr>
      </w:pPr>
      <w:r w:rsidRPr="0085317B">
        <w:rPr>
          <w:rFonts w:cstheme="minorHAnsi"/>
        </w:rPr>
        <w:t xml:space="preserve">La sfârșitul Perioadei de Tranziție, Operatorul va face o descriere amănunțită, în raportul său anual către Autoritate Deleganta, menționat în </w:t>
      </w:r>
      <w:r w:rsidRPr="00E6143B">
        <w:rPr>
          <w:rFonts w:cstheme="minorHAnsi"/>
        </w:rPr>
        <w:t xml:space="preserve">art. 51 </w:t>
      </w:r>
      <w:r w:rsidRPr="0085317B">
        <w:rPr>
          <w:rFonts w:cstheme="minorHAnsi"/>
        </w:rPr>
        <w:t>de mai jos, a tuturor investițiilor realizate în cursul Perioadei de Tranziție, precum și despre rezultatele planului de îmbunătățire prevăzut mai sus.</w:t>
      </w:r>
    </w:p>
    <w:p w14:paraId="4A730193" w14:textId="77777777" w:rsidR="00A955C4" w:rsidRPr="0085317B" w:rsidRDefault="00A955C4" w:rsidP="00A955C4">
      <w:pPr>
        <w:jc w:val="both"/>
        <w:rPr>
          <w:rFonts w:cstheme="minorHAnsi"/>
        </w:rPr>
      </w:pPr>
      <w:r>
        <w:rPr>
          <w:rFonts w:cstheme="minorHAnsi"/>
        </w:rPr>
        <w:t>23.</w:t>
      </w:r>
      <w:r w:rsidRPr="0085317B">
        <w:rPr>
          <w:rFonts w:cstheme="minorHAnsi"/>
        </w:rPr>
        <w:t xml:space="preserve">3 În cazul în care anumite bunuri prezintă deficiențe grave în cursul Perioadei de Tranziție, pe care Operatorul nu le poate îndrepta prin executarea de lucrări de reabilitare și modernizare sau prin executarea de Lucrări de Înlocuire, Părțile convin să colaboreze în vederea identificării unei soluții tehnice și financiare care să remedieze deficienta. Dacă acest lucru nu este posibil, se vor aplica prevederile </w:t>
      </w:r>
      <w:r w:rsidRPr="0037660D">
        <w:rPr>
          <w:rFonts w:cstheme="minorHAnsi"/>
        </w:rPr>
        <w:t xml:space="preserve">art. 72 </w:t>
      </w:r>
      <w:r w:rsidRPr="0085317B">
        <w:rPr>
          <w:rFonts w:cstheme="minorHAnsi"/>
        </w:rPr>
        <w:t>de mai jos.</w:t>
      </w:r>
    </w:p>
    <w:p w14:paraId="39104120" w14:textId="77777777" w:rsidR="00A955C4" w:rsidRPr="0085317B" w:rsidRDefault="00A955C4" w:rsidP="00A955C4">
      <w:pPr>
        <w:jc w:val="both"/>
        <w:rPr>
          <w:rFonts w:cstheme="minorHAnsi"/>
        </w:rPr>
      </w:pPr>
    </w:p>
    <w:p w14:paraId="3F9F4D2E" w14:textId="77777777" w:rsidR="00A955C4" w:rsidRPr="0085317B" w:rsidRDefault="00A955C4" w:rsidP="00A955C4">
      <w:pPr>
        <w:pStyle w:val="Titlu3"/>
        <w:ind w:right="29"/>
        <w:jc w:val="center"/>
        <w:rPr>
          <w:rFonts w:cstheme="minorHAnsi"/>
          <w:b/>
          <w:bCs/>
          <w:sz w:val="22"/>
        </w:rPr>
      </w:pPr>
      <w:bookmarkStart w:id="653" w:name="_Toc159530769"/>
      <w:r w:rsidRPr="0085317B">
        <w:rPr>
          <w:rFonts w:cstheme="minorHAnsi"/>
          <w:b/>
          <w:bCs/>
          <w:sz w:val="22"/>
        </w:rPr>
        <w:t>Articolul 2</w:t>
      </w:r>
      <w:r>
        <w:rPr>
          <w:rFonts w:cstheme="minorHAnsi"/>
          <w:b/>
          <w:bCs/>
          <w:sz w:val="22"/>
        </w:rPr>
        <w:t>4</w:t>
      </w:r>
      <w:r w:rsidRPr="0085317B">
        <w:rPr>
          <w:rFonts w:cstheme="minorHAnsi"/>
          <w:b/>
          <w:bCs/>
          <w:sz w:val="22"/>
        </w:rPr>
        <w:t xml:space="preserve"> — Exercitarea drepturilor si intereselor contractuale ale părților</w:t>
      </w:r>
      <w:bookmarkEnd w:id="653"/>
    </w:p>
    <w:p w14:paraId="5D60AE68" w14:textId="77777777" w:rsidR="00A955C4" w:rsidRPr="0085317B" w:rsidRDefault="00A955C4" w:rsidP="00A955C4">
      <w:pPr>
        <w:jc w:val="both"/>
        <w:rPr>
          <w:rFonts w:cstheme="minorHAnsi"/>
        </w:rPr>
      </w:pPr>
    </w:p>
    <w:p w14:paraId="610FBDAC" w14:textId="77777777" w:rsidR="00A955C4" w:rsidRPr="0085317B" w:rsidRDefault="00A955C4" w:rsidP="00A955C4">
      <w:pPr>
        <w:jc w:val="both"/>
        <w:rPr>
          <w:rFonts w:cstheme="minorHAnsi"/>
        </w:rPr>
      </w:pPr>
      <w:r>
        <w:rPr>
          <w:rFonts w:cstheme="minorHAnsi"/>
        </w:rPr>
        <w:t>24.</w:t>
      </w:r>
      <w:r w:rsidRPr="0085317B">
        <w:rPr>
          <w:rFonts w:cstheme="minorHAnsi"/>
        </w:rPr>
        <w:t>1 Operatorul se obligă să informeze Autoritatea Delegant</w:t>
      </w:r>
      <w:r>
        <w:rPr>
          <w:rFonts w:cstheme="minorHAnsi"/>
        </w:rPr>
        <w:t>ă</w:t>
      </w:r>
      <w:r w:rsidRPr="0085317B">
        <w:rPr>
          <w:rFonts w:cstheme="minorHAnsi"/>
        </w:rPr>
        <w:t xml:space="preserve"> în legătură cu orice schimbare a structurii capitalului social sau al acționariatului Operatorului, care ar putea conduce la o exercitare a controlului asupra Operatorului în condiții diferite fată de cele existente la Data Intrării în Vigoare.</w:t>
      </w:r>
    </w:p>
    <w:p w14:paraId="33EC4CEC" w14:textId="77777777" w:rsidR="00A955C4" w:rsidRPr="0085317B" w:rsidRDefault="00A955C4" w:rsidP="00A955C4">
      <w:pPr>
        <w:jc w:val="both"/>
        <w:rPr>
          <w:rFonts w:cstheme="minorHAnsi"/>
        </w:rPr>
      </w:pPr>
      <w:r>
        <w:rPr>
          <w:rFonts w:cstheme="minorHAnsi"/>
        </w:rPr>
        <w:t>24.</w:t>
      </w:r>
      <w:r w:rsidRPr="0085317B">
        <w:rPr>
          <w:rFonts w:cstheme="minorHAnsi"/>
        </w:rPr>
        <w:t>2 Operatorul trebuie să gestioneze și să furnizeze singur Serviciile. Dacă există riscul pierderii drepturilor sale, Operatorul nu poate să transfere nici în întregime, nici în parte drepturile ce-i revin conform prezentului Contract de Delegare și nici să-și substituie prin propria putere, un terț în exercitarea integrală sau în parte a drepturilor și competențelor acordate de către Autoritate Deleganta prin Operarea Serviciilor, fără acordul prealabil și explicit al Autorității Delegante.</w:t>
      </w:r>
    </w:p>
    <w:p w14:paraId="0B4FC09F" w14:textId="77777777" w:rsidR="00A955C4" w:rsidRPr="0085317B" w:rsidRDefault="00A955C4" w:rsidP="00A955C4">
      <w:pPr>
        <w:jc w:val="both"/>
        <w:rPr>
          <w:rFonts w:cstheme="minorHAnsi"/>
        </w:rPr>
      </w:pPr>
      <w:r w:rsidRPr="0085317B">
        <w:rPr>
          <w:rFonts w:cstheme="minorHAnsi"/>
        </w:rPr>
        <w:t>În cazul în care Operatorul recurge la terți în executarea unor atribuții, obligații sau competențe ce îi revin în virtutea prezentului Contract de Delegare, rămâne singurul răspunzător în fața Autorității Delegante.</w:t>
      </w:r>
    </w:p>
    <w:p w14:paraId="0D9D40CC" w14:textId="77777777" w:rsidR="00A955C4" w:rsidRPr="0085317B" w:rsidRDefault="00A955C4" w:rsidP="00A955C4">
      <w:pPr>
        <w:rPr>
          <w:rFonts w:cstheme="minorHAnsi"/>
        </w:rPr>
      </w:pPr>
    </w:p>
    <w:p w14:paraId="64CB8BF4" w14:textId="77777777" w:rsidR="00A955C4" w:rsidRPr="0085317B" w:rsidRDefault="00A955C4" w:rsidP="00A955C4">
      <w:pPr>
        <w:pStyle w:val="Titlu3"/>
        <w:ind w:right="29"/>
        <w:jc w:val="center"/>
        <w:rPr>
          <w:rFonts w:cstheme="minorHAnsi"/>
          <w:b/>
          <w:bCs/>
          <w:sz w:val="22"/>
        </w:rPr>
      </w:pPr>
      <w:bookmarkStart w:id="654" w:name="_Toc159530770"/>
      <w:r w:rsidRPr="0085317B">
        <w:rPr>
          <w:rFonts w:cstheme="minorHAnsi"/>
          <w:b/>
          <w:bCs/>
          <w:sz w:val="22"/>
        </w:rPr>
        <w:t>Articolul 2</w:t>
      </w:r>
      <w:r>
        <w:rPr>
          <w:rFonts w:cstheme="minorHAnsi"/>
          <w:b/>
          <w:bCs/>
          <w:sz w:val="22"/>
        </w:rPr>
        <w:t>5</w:t>
      </w:r>
      <w:r w:rsidRPr="0085317B">
        <w:rPr>
          <w:rFonts w:cstheme="minorHAnsi"/>
          <w:b/>
          <w:bCs/>
          <w:sz w:val="22"/>
        </w:rPr>
        <w:t xml:space="preserve"> — Respectarea prevederilor legale</w:t>
      </w:r>
      <w:bookmarkEnd w:id="654"/>
    </w:p>
    <w:p w14:paraId="6FC4F22B" w14:textId="77777777" w:rsidR="00A955C4" w:rsidRPr="0085317B" w:rsidRDefault="00A955C4" w:rsidP="00A955C4">
      <w:pPr>
        <w:jc w:val="both"/>
        <w:rPr>
          <w:rFonts w:cstheme="minorHAnsi"/>
        </w:rPr>
      </w:pPr>
    </w:p>
    <w:p w14:paraId="718B565A" w14:textId="77777777" w:rsidR="00A955C4" w:rsidRPr="0085317B" w:rsidRDefault="00A955C4" w:rsidP="00A955C4">
      <w:pPr>
        <w:jc w:val="both"/>
        <w:rPr>
          <w:rFonts w:cstheme="minorHAnsi"/>
        </w:rPr>
      </w:pPr>
      <w:r>
        <w:rPr>
          <w:rFonts w:cstheme="minorHAnsi"/>
        </w:rPr>
        <w:t>25.</w:t>
      </w:r>
      <w:r w:rsidRPr="0085317B">
        <w:rPr>
          <w:rFonts w:cstheme="minorHAnsi"/>
        </w:rPr>
        <w:t xml:space="preserve">1 Pe întreaga durată a Contractului de Delegare, Operatorul se obligă să respecte prevederile legale și reglementare în vigoare. Se reamintește expres că, din proprie inițiativă, </w:t>
      </w:r>
      <w:r>
        <w:rPr>
          <w:rFonts w:cstheme="minorHAnsi"/>
        </w:rPr>
        <w:t>Autoritatea Delegantă</w:t>
      </w:r>
      <w:r w:rsidRPr="0085317B">
        <w:rPr>
          <w:rFonts w:cstheme="minorHAnsi"/>
        </w:rPr>
        <w:t xml:space="preserve"> poate stabili astfel de standarde atunci când interesul public o cere. În acest scop, Operatorul trebuie să adapteze modul de furnizare a Serviciilor și bunurile care fac parte din aceste servicii la noile reglementari și standarde, în concordanță cu principiul adaptabilității menționat în </w:t>
      </w:r>
      <w:r w:rsidRPr="0052382A">
        <w:rPr>
          <w:rFonts w:cstheme="minorHAnsi"/>
        </w:rPr>
        <w:t>art. 2</w:t>
      </w:r>
      <w:r w:rsidRPr="00584273">
        <w:rPr>
          <w:rFonts w:cstheme="minorHAnsi"/>
          <w:color w:val="00B0F0"/>
        </w:rPr>
        <w:t xml:space="preserve"> </w:t>
      </w:r>
      <w:r w:rsidRPr="0085317B">
        <w:rPr>
          <w:rFonts w:cstheme="minorHAnsi"/>
        </w:rPr>
        <w:t>din Dispozițiile Speciale — Partea Comună.</w:t>
      </w:r>
    </w:p>
    <w:p w14:paraId="097CA8EB" w14:textId="77777777" w:rsidR="00A955C4" w:rsidRPr="0085317B" w:rsidRDefault="00A955C4" w:rsidP="00A955C4">
      <w:pPr>
        <w:jc w:val="both"/>
        <w:rPr>
          <w:rFonts w:cstheme="minorHAnsi"/>
        </w:rPr>
      </w:pPr>
      <w:r>
        <w:rPr>
          <w:rFonts w:cstheme="minorHAnsi"/>
        </w:rPr>
        <w:t>25.</w:t>
      </w:r>
      <w:r w:rsidRPr="0085317B">
        <w:rPr>
          <w:rFonts w:cstheme="minorHAnsi"/>
        </w:rPr>
        <w:t xml:space="preserve">2 Operatorul nu se poate prevala de nici o modificare sau completare a prevederilor legale și reglementare și a standardelor aplicabile la Data Intrării în Vigoare pentru a se exonera de vreuna dintre obligațiile ce-i revin conform prezentului Contract de Delegare, fără a se limita prin aceasta aplicarea, dacă este cazul, a </w:t>
      </w:r>
      <w:r w:rsidRPr="0037660D">
        <w:rPr>
          <w:rFonts w:cstheme="minorHAnsi"/>
        </w:rPr>
        <w:t xml:space="preserve">art. 72 </w:t>
      </w:r>
      <w:r w:rsidRPr="0085317B">
        <w:rPr>
          <w:rFonts w:cstheme="minorHAnsi"/>
        </w:rPr>
        <w:t xml:space="preserve">de mai jos și a prevederilor Dispozițiilor Speciale legate de modificarea și/sau ajustarea prețurilor și tarifelor, mai ales dacă durata și obiectul lucrărilor de conformare pot genera un dezechilibru </w:t>
      </w:r>
      <w:proofErr w:type="spellStart"/>
      <w:r w:rsidRPr="0085317B">
        <w:rPr>
          <w:rFonts w:cstheme="minorHAnsi"/>
        </w:rPr>
        <w:t>economico</w:t>
      </w:r>
      <w:proofErr w:type="spellEnd"/>
      <w:r w:rsidRPr="0085317B">
        <w:rPr>
          <w:rFonts w:cstheme="minorHAnsi"/>
        </w:rPr>
        <w:t>-financiar în furnizarea Serviciilor.</w:t>
      </w:r>
    </w:p>
    <w:p w14:paraId="0E68FA58" w14:textId="77777777" w:rsidR="00A955C4" w:rsidRPr="0085317B" w:rsidRDefault="00A955C4" w:rsidP="00A955C4">
      <w:pPr>
        <w:rPr>
          <w:rFonts w:cstheme="minorHAnsi"/>
        </w:rPr>
      </w:pPr>
      <w:r w:rsidRPr="0085317B">
        <w:rPr>
          <w:rFonts w:cstheme="minorHAnsi"/>
        </w:rPr>
        <w:lastRenderedPageBreak/>
        <w:t xml:space="preserve"> </w:t>
      </w:r>
    </w:p>
    <w:p w14:paraId="6C58B392" w14:textId="77777777" w:rsidR="00A955C4" w:rsidRPr="0085317B" w:rsidRDefault="00A955C4" w:rsidP="00A955C4">
      <w:pPr>
        <w:pStyle w:val="Titlu3"/>
        <w:ind w:right="29"/>
        <w:jc w:val="center"/>
        <w:rPr>
          <w:rFonts w:cstheme="minorHAnsi"/>
          <w:b/>
          <w:bCs/>
          <w:sz w:val="22"/>
        </w:rPr>
      </w:pPr>
      <w:bookmarkStart w:id="655" w:name="_Toc159530771"/>
      <w:r w:rsidRPr="0085317B">
        <w:rPr>
          <w:rFonts w:cstheme="minorHAnsi"/>
          <w:b/>
          <w:bCs/>
          <w:sz w:val="22"/>
        </w:rPr>
        <w:t>Articolul 2</w:t>
      </w:r>
      <w:r>
        <w:rPr>
          <w:rFonts w:cstheme="minorHAnsi"/>
          <w:b/>
          <w:bCs/>
          <w:sz w:val="22"/>
        </w:rPr>
        <w:t>6</w:t>
      </w:r>
      <w:r w:rsidRPr="0085317B">
        <w:rPr>
          <w:rFonts w:cstheme="minorHAnsi"/>
          <w:b/>
          <w:bCs/>
          <w:sz w:val="22"/>
        </w:rPr>
        <w:t xml:space="preserve"> — Responsabilitățile si asigurările Operatorului</w:t>
      </w:r>
      <w:bookmarkEnd w:id="655"/>
    </w:p>
    <w:p w14:paraId="21EDCB52" w14:textId="77777777" w:rsidR="00A955C4" w:rsidRPr="0085317B" w:rsidRDefault="00A955C4" w:rsidP="00A955C4">
      <w:pPr>
        <w:rPr>
          <w:rFonts w:cstheme="minorHAnsi"/>
        </w:rPr>
      </w:pPr>
      <w:r w:rsidRPr="0085317B">
        <w:rPr>
          <w:rFonts w:cstheme="minorHAnsi"/>
        </w:rPr>
        <w:t xml:space="preserve"> </w:t>
      </w:r>
    </w:p>
    <w:p w14:paraId="3A9DD631" w14:textId="77777777" w:rsidR="00A955C4" w:rsidRPr="0085317B" w:rsidRDefault="00A955C4" w:rsidP="00A955C4">
      <w:pPr>
        <w:jc w:val="both"/>
        <w:rPr>
          <w:rFonts w:cstheme="minorHAnsi"/>
        </w:rPr>
      </w:pPr>
      <w:r>
        <w:rPr>
          <w:rFonts w:cstheme="minorHAnsi"/>
        </w:rPr>
        <w:t>26.</w:t>
      </w:r>
      <w:r w:rsidRPr="0085317B">
        <w:rPr>
          <w:rFonts w:cstheme="minorHAnsi"/>
        </w:rPr>
        <w:t>1 Responsabilitatea generală a Operatorului</w:t>
      </w:r>
    </w:p>
    <w:p w14:paraId="542EE1A1" w14:textId="77777777" w:rsidR="00A955C4" w:rsidRPr="0085317B" w:rsidRDefault="00A955C4" w:rsidP="00A955C4">
      <w:pPr>
        <w:jc w:val="both"/>
        <w:rPr>
          <w:rFonts w:cstheme="minorHAnsi"/>
        </w:rPr>
      </w:pPr>
      <w:r w:rsidRPr="0085317B">
        <w:rPr>
          <w:rFonts w:cstheme="minorHAnsi"/>
        </w:rPr>
        <w:t>Operatorul este singurul responsabil pentru furnizarea Serviciilor, pe care le gestionează pe propriul sau risc, în conformitate cu Contractul de Delegare.</w:t>
      </w:r>
    </w:p>
    <w:p w14:paraId="2592B070" w14:textId="77777777" w:rsidR="00A955C4" w:rsidRPr="0085317B" w:rsidRDefault="00A955C4" w:rsidP="00A955C4">
      <w:pPr>
        <w:jc w:val="both"/>
        <w:rPr>
          <w:rFonts w:cstheme="minorHAnsi"/>
        </w:rPr>
      </w:pPr>
      <w:r w:rsidRPr="0085317B">
        <w:rPr>
          <w:rFonts w:cstheme="minorHAnsi"/>
        </w:rPr>
        <w:t xml:space="preserve">Orice răspundere care ar putea rezulta din furnizarea Serviciilor sau care ar putea interveni în urma exploatării sau deținerii bunurilor aferente Serviciilor este transferată  </w:t>
      </w:r>
      <w:r w:rsidRPr="0085317B">
        <w:rPr>
          <w:rFonts w:ascii="Calibri" w:hAnsi="Calibri" w:cs="Arial"/>
          <w:color w:val="000000"/>
        </w:rPr>
        <w:t>părții contractante din culpa căreia serviciul prestat nu corespunde condițiilor din Contract</w:t>
      </w:r>
      <w:r w:rsidRPr="0085317B">
        <w:rPr>
          <w:rFonts w:cstheme="minorHAnsi"/>
        </w:rPr>
        <w:t>.</w:t>
      </w:r>
    </w:p>
    <w:p w14:paraId="07876F17" w14:textId="77777777" w:rsidR="00A955C4" w:rsidRPr="0085317B" w:rsidRDefault="00A955C4" w:rsidP="00A955C4">
      <w:pPr>
        <w:jc w:val="both"/>
        <w:rPr>
          <w:rFonts w:cstheme="minorHAnsi"/>
        </w:rPr>
      </w:pPr>
      <w:r>
        <w:rPr>
          <w:rFonts w:cstheme="minorHAnsi"/>
        </w:rPr>
        <w:t>26.</w:t>
      </w:r>
      <w:r w:rsidRPr="0085317B">
        <w:rPr>
          <w:rFonts w:cstheme="minorHAnsi"/>
        </w:rPr>
        <w:t xml:space="preserve">2 Obligația de a se asigura </w:t>
      </w:r>
    </w:p>
    <w:p w14:paraId="71BD73E2" w14:textId="77777777" w:rsidR="00A955C4" w:rsidRPr="0085317B" w:rsidRDefault="00A955C4" w:rsidP="00A955C4">
      <w:pPr>
        <w:spacing w:after="120"/>
        <w:jc w:val="both"/>
        <w:rPr>
          <w:rFonts w:ascii="Calibri" w:hAnsi="Calibri" w:cs="Arial"/>
          <w:color w:val="000000"/>
        </w:rPr>
      </w:pPr>
      <w:r w:rsidRPr="0085317B">
        <w:rPr>
          <w:rFonts w:ascii="Calibri" w:hAnsi="Calibri" w:cs="Arial"/>
          <w:color w:val="000000"/>
        </w:rPr>
        <w:t xml:space="preserve">Pe durata prezentului Contract de delegare, la solicitarea expresa a Autorității Delegante, Operatorul va asigura prin polițe de asigurare încheiate cu societăți de asigurare înregistrate în România, bunurile preluate in gestiune de la </w:t>
      </w:r>
      <w:r>
        <w:rPr>
          <w:rFonts w:ascii="Calibri" w:hAnsi="Calibri" w:cs="Arial"/>
          <w:color w:val="000000"/>
        </w:rPr>
        <w:t>Autoritatea Delegantă</w:t>
      </w:r>
      <w:r w:rsidRPr="0085317B">
        <w:rPr>
          <w:rFonts w:ascii="Calibri" w:hAnsi="Calibri" w:cs="Arial"/>
          <w:color w:val="000000"/>
        </w:rPr>
        <w:t xml:space="preserve">.  </w:t>
      </w:r>
    </w:p>
    <w:p w14:paraId="0C139D97" w14:textId="77777777" w:rsidR="00A955C4" w:rsidRPr="0085317B" w:rsidRDefault="00A955C4" w:rsidP="00A955C4">
      <w:pPr>
        <w:spacing w:after="120"/>
        <w:jc w:val="both"/>
        <w:rPr>
          <w:rFonts w:ascii="Calibri" w:hAnsi="Calibri" w:cs="Arial"/>
          <w:color w:val="000000"/>
        </w:rPr>
      </w:pPr>
      <w:r w:rsidRPr="0085317B">
        <w:rPr>
          <w:rFonts w:ascii="Calibri" w:hAnsi="Calibri" w:cs="Arial"/>
          <w:color w:val="000000"/>
        </w:rPr>
        <w:t>In solicitarea de încheiere a unei asigurări, Autoritatea Delegant</w:t>
      </w:r>
      <w:r>
        <w:rPr>
          <w:rFonts w:ascii="Calibri" w:hAnsi="Calibri" w:cs="Arial"/>
          <w:color w:val="000000"/>
        </w:rPr>
        <w:t>ă</w:t>
      </w:r>
      <w:r w:rsidRPr="0085317B">
        <w:rPr>
          <w:rFonts w:ascii="Calibri" w:hAnsi="Calibri" w:cs="Arial"/>
          <w:color w:val="000000"/>
        </w:rPr>
        <w:t xml:space="preserve"> va menționa toate detaliile necesare, cum ar fi: bunurile ce vor fi asigurare, riscurile asigurare, acceptarea de franșize, perioada de asigurare, etc.  Oricând consideră că este necesar, Autoritatea </w:t>
      </w:r>
      <w:r>
        <w:rPr>
          <w:rFonts w:ascii="Calibri" w:hAnsi="Calibri" w:cs="Arial"/>
          <w:color w:val="000000"/>
        </w:rPr>
        <w:t>D</w:t>
      </w:r>
      <w:r w:rsidRPr="0085317B">
        <w:rPr>
          <w:rFonts w:ascii="Calibri" w:hAnsi="Calibri" w:cs="Arial"/>
          <w:color w:val="000000"/>
        </w:rPr>
        <w:t>elegant</w:t>
      </w:r>
      <w:r>
        <w:rPr>
          <w:rFonts w:ascii="Calibri" w:hAnsi="Calibri" w:cs="Arial"/>
          <w:color w:val="000000"/>
        </w:rPr>
        <w:t>ă</w:t>
      </w:r>
      <w:r w:rsidRPr="0085317B">
        <w:rPr>
          <w:rFonts w:ascii="Calibri" w:hAnsi="Calibri" w:cs="Arial"/>
          <w:color w:val="000000"/>
        </w:rPr>
        <w:t xml:space="preserve"> poate solicita Operatorului extinderea obiectului sau naturii asigurării, pentru a asigura acoperirea unei părți mai largi sau a integralității riscurilor.</w:t>
      </w:r>
    </w:p>
    <w:p w14:paraId="67916054" w14:textId="77777777" w:rsidR="00A955C4" w:rsidRPr="0085317B" w:rsidRDefault="00A955C4" w:rsidP="00A955C4">
      <w:pPr>
        <w:spacing w:after="120"/>
        <w:jc w:val="both"/>
        <w:rPr>
          <w:rFonts w:ascii="Calibri" w:hAnsi="Calibri" w:cs="Arial"/>
          <w:color w:val="000000"/>
        </w:rPr>
      </w:pPr>
      <w:r w:rsidRPr="0085317B">
        <w:rPr>
          <w:rFonts w:ascii="Calibri" w:hAnsi="Calibri" w:cs="Arial"/>
          <w:color w:val="000000"/>
        </w:rPr>
        <w:t xml:space="preserve">În scopul asigurării, beneficiarul asigurării este </w:t>
      </w:r>
      <w:r>
        <w:rPr>
          <w:rFonts w:ascii="Calibri" w:hAnsi="Calibri" w:cs="Arial"/>
          <w:color w:val="000000"/>
        </w:rPr>
        <w:t>Autoritatea Delegantă</w:t>
      </w:r>
      <w:r w:rsidRPr="0085317B">
        <w:rPr>
          <w:rFonts w:ascii="Calibri" w:hAnsi="Calibri" w:cs="Arial"/>
          <w:color w:val="000000"/>
        </w:rPr>
        <w:t xml:space="preserve"> și acele fonduri proprii sunt cuprinse în contabilitatea Operatorului.</w:t>
      </w:r>
    </w:p>
    <w:p w14:paraId="4F295261" w14:textId="77777777" w:rsidR="00A955C4" w:rsidRPr="0085317B" w:rsidRDefault="00A955C4" w:rsidP="00A955C4">
      <w:pPr>
        <w:spacing w:after="120"/>
        <w:jc w:val="both"/>
        <w:rPr>
          <w:rFonts w:ascii="Calibri" w:hAnsi="Calibri" w:cs="Arial"/>
          <w:color w:val="000000"/>
        </w:rPr>
      </w:pPr>
      <w:r w:rsidRPr="0085317B">
        <w:rPr>
          <w:rFonts w:ascii="Calibri" w:hAnsi="Calibri" w:cs="Arial"/>
          <w:color w:val="000000"/>
        </w:rPr>
        <w:t xml:space="preserve">În mod regulat și cel puțin o dată pe an, Operatorul va comunica Autorității </w:t>
      </w:r>
      <w:r>
        <w:rPr>
          <w:rFonts w:ascii="Calibri" w:hAnsi="Calibri" w:cs="Arial"/>
          <w:color w:val="000000"/>
        </w:rPr>
        <w:t>D</w:t>
      </w:r>
      <w:r w:rsidRPr="0085317B">
        <w:rPr>
          <w:rFonts w:ascii="Calibri" w:hAnsi="Calibri" w:cs="Arial"/>
          <w:color w:val="000000"/>
        </w:rPr>
        <w:t xml:space="preserve">elegante un tabel, în care va fi cuprinsă o enumerare a polițelor de asigurare în vigoare, ca anexă la raportul anual menționat în </w:t>
      </w:r>
      <w:r w:rsidRPr="0052382A">
        <w:rPr>
          <w:rFonts w:ascii="Calibri" w:hAnsi="Calibri" w:cs="Arial"/>
          <w:color w:val="000000"/>
        </w:rPr>
        <w:t xml:space="preserve">art. 51 </w:t>
      </w:r>
      <w:r w:rsidRPr="0085317B">
        <w:rPr>
          <w:rFonts w:ascii="Calibri" w:hAnsi="Calibri" w:cs="Arial"/>
          <w:color w:val="000000"/>
        </w:rPr>
        <w:t xml:space="preserve">de mai jos. Polițele și modificările lor sunt ținute în permanenta la dispoziția Autorității delegante. Operatorul se obligă să informeze Autoritatea </w:t>
      </w:r>
      <w:r>
        <w:rPr>
          <w:rFonts w:ascii="Calibri" w:hAnsi="Calibri" w:cs="Arial"/>
          <w:color w:val="000000"/>
        </w:rPr>
        <w:t>D</w:t>
      </w:r>
      <w:r w:rsidRPr="0085317B">
        <w:rPr>
          <w:rFonts w:ascii="Calibri" w:hAnsi="Calibri" w:cs="Arial"/>
          <w:color w:val="000000"/>
        </w:rPr>
        <w:t>elegant</w:t>
      </w:r>
      <w:r>
        <w:rPr>
          <w:rFonts w:ascii="Calibri" w:hAnsi="Calibri" w:cs="Arial"/>
          <w:color w:val="000000"/>
        </w:rPr>
        <w:t>ă</w:t>
      </w:r>
      <w:r w:rsidRPr="0085317B">
        <w:rPr>
          <w:rFonts w:ascii="Calibri" w:hAnsi="Calibri" w:cs="Arial"/>
          <w:color w:val="000000"/>
        </w:rPr>
        <w:t xml:space="preserve"> despre orice încetare, modificare sau limitare a acestor polițe, care implică o schimbare semnificativă în ceea ce privește orice acoperire a riscurilor pentru care s-a încheiat anterior polița. </w:t>
      </w:r>
    </w:p>
    <w:p w14:paraId="7F4A213C" w14:textId="77777777" w:rsidR="00A955C4" w:rsidRPr="0085317B" w:rsidRDefault="00A955C4" w:rsidP="00A955C4">
      <w:pPr>
        <w:jc w:val="both"/>
        <w:rPr>
          <w:rFonts w:ascii="Calibri" w:hAnsi="Calibri" w:cs="Arial"/>
          <w:color w:val="000000"/>
        </w:rPr>
      </w:pPr>
      <w:r w:rsidRPr="0085317B">
        <w:rPr>
          <w:rFonts w:ascii="Calibri" w:hAnsi="Calibri" w:cs="Arial"/>
          <w:color w:val="000000"/>
        </w:rPr>
        <w:t>Obligația de asigurare sau extindere a acesteia este condiționată de asigurarea sumelor aferente primelor de asigurare la nivelul Operatorului Regional.</w:t>
      </w:r>
    </w:p>
    <w:p w14:paraId="59E9FE5F" w14:textId="77777777" w:rsidR="00A955C4" w:rsidRPr="0085317B" w:rsidRDefault="00A955C4" w:rsidP="00A955C4">
      <w:pPr>
        <w:jc w:val="both"/>
        <w:rPr>
          <w:rFonts w:cstheme="minorHAnsi"/>
        </w:rPr>
      </w:pPr>
      <w:r>
        <w:rPr>
          <w:rFonts w:cstheme="minorHAnsi"/>
        </w:rPr>
        <w:t>26.</w:t>
      </w:r>
      <w:r w:rsidRPr="0085317B">
        <w:rPr>
          <w:rFonts w:cstheme="minorHAnsi"/>
        </w:rPr>
        <w:t>3 Obligația de a realiza indicatorii de performantă</w:t>
      </w:r>
    </w:p>
    <w:p w14:paraId="00D05ADB" w14:textId="77777777" w:rsidR="00A955C4" w:rsidRPr="0085317B" w:rsidRDefault="00A955C4" w:rsidP="00A955C4">
      <w:pPr>
        <w:jc w:val="both"/>
        <w:rPr>
          <w:rFonts w:cstheme="minorHAnsi"/>
        </w:rPr>
      </w:pPr>
      <w:r>
        <w:rPr>
          <w:rFonts w:cstheme="minorHAnsi"/>
        </w:rPr>
        <w:t>1</w:t>
      </w:r>
      <w:r w:rsidRPr="0085317B">
        <w:rPr>
          <w:rFonts w:cstheme="minorHAnsi"/>
        </w:rPr>
        <w:t>. Indicatorii de performanță, cantitatea și calitatea serviciilor publice de alimentare cu apă și de canalizare sunt prevăzute in Regulamentul serviciului de alimentare cu apa si de canalizare după aprobarea acestuia de ANRSC si Autorității Delegant</w:t>
      </w:r>
      <w:r>
        <w:rPr>
          <w:rFonts w:cstheme="minorHAnsi"/>
        </w:rPr>
        <w:t>ă</w:t>
      </w:r>
      <w:r w:rsidRPr="0085317B">
        <w:rPr>
          <w:rFonts w:cstheme="minorHAnsi"/>
        </w:rPr>
        <w:t>. El va deveni parte integrantă din Contractul de Delegare.</w:t>
      </w:r>
    </w:p>
    <w:p w14:paraId="543A3CF4" w14:textId="77777777" w:rsidR="00A955C4" w:rsidRPr="0085317B" w:rsidRDefault="00A955C4" w:rsidP="00A955C4">
      <w:pPr>
        <w:jc w:val="both"/>
        <w:rPr>
          <w:rFonts w:cstheme="minorHAnsi"/>
        </w:rPr>
      </w:pPr>
      <w:r w:rsidRPr="0085317B">
        <w:rPr>
          <w:rFonts w:cstheme="minorHAnsi"/>
        </w:rPr>
        <w:t>2.</w:t>
      </w:r>
      <w:r w:rsidRPr="0085317B">
        <w:rPr>
          <w:rFonts w:cstheme="minorHAnsi"/>
        </w:rPr>
        <w:tab/>
        <w:t xml:space="preserve">Indicatorii de performanță stabilesc condițiile ce trebuie respectate de Operator în asigurarea serviciilor  si sunt prevăzuți </w:t>
      </w:r>
      <w:r w:rsidRPr="0085317B">
        <w:rPr>
          <w:rFonts w:cstheme="minorHAnsi"/>
          <w:color w:val="000000"/>
        </w:rPr>
        <w:t xml:space="preserve">in Regulamentul Serviciilor </w:t>
      </w:r>
      <w:r w:rsidRPr="0052382A">
        <w:rPr>
          <w:rFonts w:cstheme="minorHAnsi"/>
        </w:rPr>
        <w:t>(Anexa nr. 1</w:t>
      </w:r>
      <w:r w:rsidRPr="00584273">
        <w:rPr>
          <w:rFonts w:cstheme="minorHAnsi"/>
        </w:rPr>
        <w:t xml:space="preserve">) </w:t>
      </w:r>
      <w:r w:rsidRPr="0052382A">
        <w:rPr>
          <w:rFonts w:cstheme="minorHAnsi"/>
        </w:rPr>
        <w:t>parte integrantă</w:t>
      </w:r>
      <w:r w:rsidRPr="0085317B">
        <w:rPr>
          <w:rFonts w:cstheme="minorHAnsi"/>
          <w:color w:val="000000"/>
        </w:rPr>
        <w:t xml:space="preserve"> din contractul de delegare</w:t>
      </w:r>
      <w:r w:rsidRPr="0085317B">
        <w:rPr>
          <w:rFonts w:cstheme="minorHAnsi"/>
        </w:rPr>
        <w:t>.</w:t>
      </w:r>
    </w:p>
    <w:p w14:paraId="59413BB9" w14:textId="1CE7EBAE" w:rsidR="00A955C4" w:rsidRPr="0085317B" w:rsidRDefault="00A955C4" w:rsidP="00A955C4">
      <w:pPr>
        <w:jc w:val="both"/>
        <w:rPr>
          <w:rFonts w:cstheme="minorHAnsi"/>
        </w:rPr>
      </w:pPr>
      <w:r w:rsidRPr="0085317B">
        <w:rPr>
          <w:rFonts w:cstheme="minorHAnsi"/>
        </w:rPr>
        <w:t>3.</w:t>
      </w:r>
      <w:r w:rsidRPr="0085317B">
        <w:rPr>
          <w:rFonts w:cstheme="minorHAnsi"/>
        </w:rPr>
        <w:tab/>
        <w:t>Indicatorii de performanță ai serviciului asigură condițiile pe care trebuie să le îndeplinească serviciil</w:t>
      </w:r>
      <w:ins w:id="656" w:author="Radu Gabriel" w:date="2024-03-13T19:00:00Z" w16du:dateUtc="2024-03-13T17:00:00Z">
        <w:r w:rsidR="006B07AE">
          <w:rPr>
            <w:rFonts w:cstheme="minorHAnsi"/>
          </w:rPr>
          <w:t>e</w:t>
        </w:r>
      </w:ins>
      <w:del w:id="657" w:author="Radu Gabriel" w:date="2024-03-13T19:00:00Z" w16du:dateUtc="2024-03-13T17:00:00Z">
        <w:r w:rsidRPr="0085317B" w:rsidDel="006B07AE">
          <w:rPr>
            <w:rFonts w:cstheme="minorHAnsi"/>
          </w:rPr>
          <w:delText>or</w:delText>
        </w:r>
      </w:del>
      <w:r w:rsidRPr="0085317B">
        <w:rPr>
          <w:rFonts w:cstheme="minorHAnsi"/>
        </w:rPr>
        <w:t>, avându-se în vedere:</w:t>
      </w:r>
    </w:p>
    <w:p w14:paraId="369D20C4" w14:textId="77777777" w:rsidR="00A955C4" w:rsidRPr="0085317B" w:rsidRDefault="00A955C4" w:rsidP="00A955C4">
      <w:pPr>
        <w:ind w:left="720" w:hanging="360"/>
        <w:jc w:val="both"/>
        <w:rPr>
          <w:rFonts w:cstheme="minorHAnsi"/>
        </w:rPr>
      </w:pPr>
      <w:r w:rsidRPr="0085317B">
        <w:rPr>
          <w:rFonts w:cstheme="minorHAnsi"/>
        </w:rPr>
        <w:t>a)</w:t>
      </w:r>
      <w:r w:rsidRPr="0085317B">
        <w:rPr>
          <w:rFonts w:cstheme="minorHAnsi"/>
        </w:rPr>
        <w:tab/>
        <w:t>continuitatea din punct de vedere cantitativ și calitativ;</w:t>
      </w:r>
    </w:p>
    <w:p w14:paraId="44FEE302" w14:textId="77777777" w:rsidR="00A955C4" w:rsidRPr="0085317B" w:rsidRDefault="00A955C4" w:rsidP="00A955C4">
      <w:pPr>
        <w:ind w:left="720" w:hanging="360"/>
        <w:jc w:val="both"/>
        <w:rPr>
          <w:rFonts w:cstheme="minorHAnsi"/>
        </w:rPr>
      </w:pPr>
      <w:r w:rsidRPr="0085317B">
        <w:rPr>
          <w:rFonts w:cstheme="minorHAnsi"/>
        </w:rPr>
        <w:t>b)</w:t>
      </w:r>
      <w:r w:rsidRPr="0085317B">
        <w:rPr>
          <w:rFonts w:cstheme="minorHAnsi"/>
        </w:rPr>
        <w:tab/>
        <w:t>adaptarea permanentă la cerințele utilizatorilor;</w:t>
      </w:r>
    </w:p>
    <w:p w14:paraId="01579B79" w14:textId="77777777" w:rsidR="00A955C4" w:rsidRPr="0085317B" w:rsidRDefault="00A955C4" w:rsidP="00A955C4">
      <w:pPr>
        <w:ind w:left="720" w:hanging="360"/>
        <w:jc w:val="both"/>
        <w:rPr>
          <w:rFonts w:cstheme="minorHAnsi"/>
        </w:rPr>
      </w:pPr>
      <w:r w:rsidRPr="0085317B">
        <w:rPr>
          <w:rFonts w:cstheme="minorHAnsi"/>
        </w:rPr>
        <w:lastRenderedPageBreak/>
        <w:t>c)</w:t>
      </w:r>
      <w:r w:rsidRPr="0085317B">
        <w:rPr>
          <w:rFonts w:cstheme="minorHAnsi"/>
        </w:rPr>
        <w:tab/>
        <w:t>excluderea oricărei discriminări privind accesul la serviciile publice de alimentare cu apă și de canalizare;</w:t>
      </w:r>
    </w:p>
    <w:p w14:paraId="18F418F9" w14:textId="77777777" w:rsidR="00A955C4" w:rsidRPr="0085317B" w:rsidRDefault="00A955C4" w:rsidP="00A955C4">
      <w:pPr>
        <w:ind w:left="720" w:hanging="360"/>
        <w:jc w:val="both"/>
        <w:rPr>
          <w:rFonts w:cstheme="minorHAnsi"/>
        </w:rPr>
      </w:pPr>
      <w:r w:rsidRPr="0085317B">
        <w:rPr>
          <w:rFonts w:cstheme="minorHAnsi"/>
        </w:rPr>
        <w:t>d)</w:t>
      </w:r>
      <w:r w:rsidRPr="0085317B">
        <w:rPr>
          <w:rFonts w:cstheme="minorHAnsi"/>
        </w:rPr>
        <w:tab/>
        <w:t>respectarea reglementărilor specifice din domeniu.</w:t>
      </w:r>
    </w:p>
    <w:p w14:paraId="676EBBC8" w14:textId="77777777" w:rsidR="00A955C4" w:rsidRPr="0085317B" w:rsidRDefault="00A955C4" w:rsidP="00A955C4">
      <w:pPr>
        <w:jc w:val="both"/>
        <w:rPr>
          <w:rFonts w:cstheme="minorHAnsi"/>
          <w:color w:val="000000"/>
        </w:rPr>
      </w:pPr>
      <w:r>
        <w:rPr>
          <w:rFonts w:cstheme="minorHAnsi"/>
          <w:color w:val="000000"/>
        </w:rPr>
        <w:t>26.</w:t>
      </w:r>
      <w:r w:rsidRPr="0085317B">
        <w:rPr>
          <w:rFonts w:cstheme="minorHAnsi"/>
          <w:color w:val="000000"/>
        </w:rPr>
        <w:t xml:space="preserve">4 Indicatorii de performanță privind managementul Operatorului, sunt prevăzuți în </w:t>
      </w:r>
      <w:r w:rsidRPr="0052382A">
        <w:rPr>
          <w:rFonts w:cstheme="minorHAnsi"/>
          <w:color w:val="000000"/>
        </w:rPr>
        <w:t xml:space="preserve">art. 33 </w:t>
      </w:r>
      <w:r w:rsidRPr="0085317B">
        <w:rPr>
          <w:rFonts w:cstheme="minorHAnsi"/>
          <w:color w:val="000000"/>
        </w:rPr>
        <w:t xml:space="preserve">din Dispozițiile Speciale – Partea Comună la Contract și în </w:t>
      </w:r>
      <w:r w:rsidRPr="0052382A">
        <w:rPr>
          <w:rFonts w:cstheme="minorHAnsi"/>
          <w:color w:val="000000"/>
        </w:rPr>
        <w:t>anexa nr. 2</w:t>
      </w:r>
      <w:r>
        <w:rPr>
          <w:rFonts w:cstheme="minorHAnsi"/>
          <w:color w:val="000000"/>
        </w:rPr>
        <w:t xml:space="preserve"> </w:t>
      </w:r>
      <w:r w:rsidRPr="0085317B">
        <w:rPr>
          <w:rFonts w:cstheme="minorHAnsi"/>
          <w:color w:val="000000"/>
        </w:rPr>
        <w:t xml:space="preserve">la aceste Dispoziții Speciale. </w:t>
      </w:r>
    </w:p>
    <w:p w14:paraId="1E26DD42" w14:textId="77777777" w:rsidR="00A955C4" w:rsidRPr="0085317B" w:rsidRDefault="00A955C4" w:rsidP="00A955C4">
      <w:pPr>
        <w:rPr>
          <w:rFonts w:cstheme="minorHAnsi"/>
        </w:rPr>
      </w:pPr>
    </w:p>
    <w:p w14:paraId="5402F6DB" w14:textId="77777777" w:rsidR="00A955C4" w:rsidRPr="0085317B" w:rsidRDefault="00A955C4" w:rsidP="00A955C4">
      <w:pPr>
        <w:pStyle w:val="Titlu3"/>
        <w:ind w:right="29"/>
        <w:jc w:val="center"/>
        <w:rPr>
          <w:rFonts w:cstheme="minorHAnsi"/>
          <w:b/>
          <w:bCs/>
          <w:sz w:val="22"/>
        </w:rPr>
      </w:pPr>
      <w:bookmarkStart w:id="658" w:name="_Toc159530772"/>
      <w:r w:rsidRPr="000B71DC">
        <w:rPr>
          <w:rFonts w:cstheme="minorHAnsi"/>
          <w:b/>
          <w:bCs/>
          <w:sz w:val="22"/>
        </w:rPr>
        <w:t>Articolul 27 — Obligațiile fată de terți si contracte cu terții</w:t>
      </w:r>
      <w:bookmarkEnd w:id="658"/>
    </w:p>
    <w:p w14:paraId="10C50D26" w14:textId="77777777" w:rsidR="00A955C4" w:rsidRPr="0085317B" w:rsidRDefault="00A955C4" w:rsidP="00A955C4">
      <w:pPr>
        <w:jc w:val="both"/>
        <w:rPr>
          <w:rFonts w:cstheme="minorHAnsi"/>
        </w:rPr>
      </w:pPr>
    </w:p>
    <w:p w14:paraId="72961942" w14:textId="77777777" w:rsidR="00A955C4" w:rsidRPr="0085317B" w:rsidRDefault="00A955C4" w:rsidP="00A955C4">
      <w:pPr>
        <w:jc w:val="both"/>
        <w:rPr>
          <w:rFonts w:cstheme="minorHAnsi"/>
        </w:rPr>
      </w:pPr>
      <w:r>
        <w:rPr>
          <w:rFonts w:cstheme="minorHAnsi"/>
        </w:rPr>
        <w:t>27.</w:t>
      </w:r>
      <w:r w:rsidRPr="0085317B">
        <w:rPr>
          <w:rFonts w:cstheme="minorHAnsi"/>
        </w:rPr>
        <w:t xml:space="preserve">1 Operatorul poate semna orice contract cu terți în scopul asigurării furnizării Serviciilor, în special pentru achiziția apei, conform termenilor </w:t>
      </w:r>
      <w:r w:rsidRPr="0052382A">
        <w:rPr>
          <w:rFonts w:cstheme="minorHAnsi"/>
        </w:rPr>
        <w:t xml:space="preserve">art. 24.2 </w:t>
      </w:r>
      <w:r w:rsidRPr="0085317B">
        <w:rPr>
          <w:rFonts w:cstheme="minorHAnsi"/>
        </w:rPr>
        <w:t>de mai sus.</w:t>
      </w:r>
    </w:p>
    <w:p w14:paraId="0353EA7F" w14:textId="77777777" w:rsidR="00A955C4" w:rsidRPr="0085317B" w:rsidRDefault="00A955C4" w:rsidP="00A955C4">
      <w:pPr>
        <w:jc w:val="both"/>
        <w:rPr>
          <w:rFonts w:cstheme="minorHAnsi"/>
        </w:rPr>
      </w:pPr>
      <w:r>
        <w:rPr>
          <w:rFonts w:cstheme="minorHAnsi"/>
        </w:rPr>
        <w:t>27.</w:t>
      </w:r>
      <w:r w:rsidRPr="0085317B">
        <w:rPr>
          <w:rFonts w:cstheme="minorHAnsi"/>
        </w:rPr>
        <w:t>2 La Data Intrării în Vigoare, toate obligațiile față de terți contractate de operatorii existenți la data semnării prezentului Contract de Delegare sunt transferate Operatorului, în special cele ce decurg din executarea angajamentelor anterioare, cu excepția obligațiilor de natură financiară transferate Autorității Delegante, lista acestora fiind elaborată în cursul Perioadei de Tranziție și anexată la prezentul Contract de Delegare.</w:t>
      </w:r>
    </w:p>
    <w:p w14:paraId="4557C4CE" w14:textId="77777777" w:rsidR="00A955C4" w:rsidRPr="0085317B" w:rsidRDefault="00A955C4" w:rsidP="00A955C4">
      <w:pPr>
        <w:jc w:val="both"/>
        <w:rPr>
          <w:rFonts w:cstheme="minorHAnsi"/>
        </w:rPr>
      </w:pPr>
      <w:r w:rsidRPr="0085317B">
        <w:rPr>
          <w:rFonts w:cstheme="minorHAnsi"/>
        </w:rPr>
        <w:t>Părțile convin expres că aplicarea prezentului articol nu poate limita sau reduce obligațiile Operatorului, care rezultă din Contractul de Delegare.</w:t>
      </w:r>
    </w:p>
    <w:p w14:paraId="5325F54B" w14:textId="77777777" w:rsidR="00A955C4" w:rsidRDefault="00A955C4" w:rsidP="00A955C4">
      <w:pPr>
        <w:rPr>
          <w:rFonts w:cstheme="minorHAnsi"/>
        </w:rPr>
      </w:pPr>
    </w:p>
    <w:p w14:paraId="4F143BFE" w14:textId="77777777" w:rsidR="00130CC3" w:rsidRDefault="00130CC3" w:rsidP="00A955C4">
      <w:pPr>
        <w:rPr>
          <w:rFonts w:cstheme="minorHAnsi"/>
        </w:rPr>
      </w:pPr>
    </w:p>
    <w:p w14:paraId="17A094FE" w14:textId="77777777" w:rsidR="00130CC3" w:rsidRDefault="00130CC3" w:rsidP="00A955C4">
      <w:pPr>
        <w:rPr>
          <w:rFonts w:cstheme="minorHAnsi"/>
        </w:rPr>
      </w:pPr>
    </w:p>
    <w:p w14:paraId="25599848" w14:textId="77777777" w:rsidR="00130CC3" w:rsidRDefault="00130CC3" w:rsidP="00A955C4">
      <w:pPr>
        <w:rPr>
          <w:rFonts w:cstheme="minorHAnsi"/>
        </w:rPr>
      </w:pPr>
    </w:p>
    <w:p w14:paraId="6CEFB763" w14:textId="77777777" w:rsidR="00130CC3" w:rsidRPr="0085317B" w:rsidRDefault="00130CC3" w:rsidP="00A955C4">
      <w:pPr>
        <w:rPr>
          <w:rFonts w:cstheme="minorHAnsi"/>
        </w:rPr>
      </w:pPr>
    </w:p>
    <w:p w14:paraId="724022A6" w14:textId="77777777" w:rsidR="00A955C4" w:rsidRPr="0085317B" w:rsidRDefault="00A955C4" w:rsidP="00A955C4">
      <w:pPr>
        <w:pStyle w:val="Titlu2"/>
        <w:spacing w:before="40" w:after="0"/>
        <w:rPr>
          <w:rFonts w:asciiTheme="minorHAnsi" w:hAnsiTheme="minorHAnsi" w:cstheme="minorHAnsi"/>
          <w:b/>
          <w:bCs/>
          <w:color w:val="auto"/>
          <w:szCs w:val="24"/>
        </w:rPr>
      </w:pPr>
      <w:bookmarkStart w:id="659" w:name="_Toc159530773"/>
      <w:r w:rsidRPr="0085317B">
        <w:rPr>
          <w:rFonts w:asciiTheme="minorHAnsi" w:hAnsiTheme="minorHAnsi" w:cstheme="minorHAnsi"/>
          <w:b/>
          <w:bCs/>
          <w:color w:val="auto"/>
          <w:szCs w:val="24"/>
        </w:rPr>
        <w:t>Secțiunea 3 – Drepturile si atribuțiile Operatorului</w:t>
      </w:r>
      <w:bookmarkEnd w:id="659"/>
    </w:p>
    <w:p w14:paraId="217E236E" w14:textId="77777777" w:rsidR="00A955C4" w:rsidRPr="0085317B" w:rsidRDefault="00A955C4" w:rsidP="00A955C4">
      <w:pPr>
        <w:jc w:val="center"/>
        <w:rPr>
          <w:rFonts w:cstheme="minorHAnsi"/>
          <w:b/>
        </w:rPr>
      </w:pPr>
    </w:p>
    <w:p w14:paraId="7F2206CD" w14:textId="77777777" w:rsidR="00A955C4" w:rsidRPr="0085317B" w:rsidRDefault="00A955C4" w:rsidP="00A955C4">
      <w:pPr>
        <w:pStyle w:val="Titlu3"/>
        <w:ind w:right="29"/>
        <w:jc w:val="center"/>
        <w:rPr>
          <w:rFonts w:cstheme="minorHAnsi"/>
          <w:b/>
          <w:bCs/>
          <w:sz w:val="22"/>
        </w:rPr>
      </w:pPr>
      <w:bookmarkStart w:id="660" w:name="_Toc159530774"/>
      <w:r w:rsidRPr="0085317B">
        <w:rPr>
          <w:rFonts w:cstheme="minorHAnsi"/>
          <w:b/>
          <w:bCs/>
          <w:sz w:val="22"/>
        </w:rPr>
        <w:t>Articolul 2</w:t>
      </w:r>
      <w:r>
        <w:rPr>
          <w:rFonts w:cstheme="minorHAnsi"/>
          <w:b/>
          <w:bCs/>
          <w:sz w:val="22"/>
        </w:rPr>
        <w:t>8</w:t>
      </w:r>
      <w:r w:rsidRPr="0085317B">
        <w:rPr>
          <w:rFonts w:cstheme="minorHAnsi"/>
          <w:b/>
          <w:bCs/>
          <w:sz w:val="22"/>
        </w:rPr>
        <w:t xml:space="preserve"> — Drepturile Operatorului</w:t>
      </w:r>
      <w:bookmarkEnd w:id="660"/>
    </w:p>
    <w:p w14:paraId="576BF07D" w14:textId="77777777" w:rsidR="00A955C4" w:rsidRPr="0085317B" w:rsidRDefault="00A955C4" w:rsidP="00A955C4">
      <w:pPr>
        <w:jc w:val="center"/>
        <w:rPr>
          <w:rFonts w:cstheme="minorHAnsi"/>
          <w:b/>
        </w:rPr>
      </w:pPr>
    </w:p>
    <w:p w14:paraId="62F5DBBA" w14:textId="77777777" w:rsidR="00A955C4" w:rsidRPr="0085317B" w:rsidRDefault="00A955C4" w:rsidP="00A955C4">
      <w:pPr>
        <w:jc w:val="both"/>
        <w:rPr>
          <w:rFonts w:cstheme="minorHAnsi"/>
        </w:rPr>
      </w:pPr>
      <w:r>
        <w:rPr>
          <w:rFonts w:cstheme="minorHAnsi"/>
        </w:rPr>
        <w:t>28.1</w:t>
      </w:r>
      <w:r w:rsidRPr="0085317B">
        <w:rPr>
          <w:rFonts w:cstheme="minorHAnsi"/>
        </w:rPr>
        <w:t xml:space="preserve"> Operatorul are următoarele drepturi:</w:t>
      </w:r>
    </w:p>
    <w:p w14:paraId="0CFB5321" w14:textId="77777777" w:rsidR="00A955C4" w:rsidRPr="0085317B" w:rsidRDefault="00A955C4" w:rsidP="00A955C4">
      <w:pPr>
        <w:jc w:val="both"/>
        <w:rPr>
          <w:rFonts w:cstheme="minorHAnsi"/>
        </w:rPr>
      </w:pPr>
      <w:r w:rsidRPr="0085317B">
        <w:rPr>
          <w:rFonts w:cstheme="minorHAnsi"/>
        </w:rPr>
        <w:t>1. să exploateze în mod direct, pe riscul și pe răspunderea sa, bunurile, activitățile și serviciile publice ce fac obiectul Contractului de Delegare:</w:t>
      </w:r>
    </w:p>
    <w:p w14:paraId="20B0C353" w14:textId="77777777" w:rsidR="00A955C4" w:rsidRPr="0085317B" w:rsidRDefault="00A955C4" w:rsidP="00A955C4">
      <w:pPr>
        <w:jc w:val="both"/>
        <w:rPr>
          <w:rFonts w:cstheme="minorHAnsi"/>
        </w:rPr>
      </w:pPr>
      <w:r w:rsidRPr="0085317B">
        <w:rPr>
          <w:rFonts w:cstheme="minorHAnsi"/>
        </w:rPr>
        <w:t>2. să încaseze contravaloarea serviciilor furnizate;</w:t>
      </w:r>
    </w:p>
    <w:p w14:paraId="384212AE" w14:textId="77777777" w:rsidR="00A955C4" w:rsidRPr="0085317B" w:rsidRDefault="00A955C4" w:rsidP="00A955C4">
      <w:pPr>
        <w:shd w:val="clear" w:color="auto" w:fill="FFFFFF"/>
        <w:spacing w:after="0" w:line="240" w:lineRule="auto"/>
        <w:jc w:val="both"/>
        <w:rPr>
          <w:rFonts w:ascii="Calibri" w:hAnsi="Calibri" w:cs="Calibri"/>
        </w:rPr>
      </w:pPr>
      <w:r w:rsidRPr="0085317B">
        <w:rPr>
          <w:rFonts w:ascii="Calibri" w:hAnsi="Calibri" w:cs="Arial"/>
          <w:color w:val="000000"/>
        </w:rPr>
        <w:t xml:space="preserve">3. Sa încaseze de la </w:t>
      </w:r>
      <w:r>
        <w:rPr>
          <w:rFonts w:ascii="Calibri" w:hAnsi="Calibri" w:cs="Arial"/>
          <w:color w:val="000000"/>
        </w:rPr>
        <w:t>Autoritatea Delegantă</w:t>
      </w:r>
      <w:r w:rsidRPr="0085317B">
        <w:rPr>
          <w:rFonts w:ascii="Calibri" w:hAnsi="Calibri" w:cs="Arial"/>
          <w:color w:val="000000"/>
        </w:rPr>
        <w:t xml:space="preserve"> in termen de 5 zile lucrătoare din momentul plății (daca e cazul), sumele echivalente cu cele încasate in bugetele locale sau județene, după caz, egale cu: dividendele încasate de la Operator, redevența încasată de la operator, si care este sursa a fondului IID gestionat de către operator, impozitul pe profit încasat de la operator.</w:t>
      </w:r>
    </w:p>
    <w:p w14:paraId="59D37AA5" w14:textId="77777777" w:rsidR="00A955C4" w:rsidRPr="0085317B" w:rsidRDefault="00A955C4" w:rsidP="00A955C4">
      <w:pPr>
        <w:jc w:val="both"/>
        <w:rPr>
          <w:rFonts w:cstheme="minorHAnsi"/>
        </w:rPr>
      </w:pPr>
      <w:r>
        <w:rPr>
          <w:rFonts w:cstheme="minorHAnsi"/>
        </w:rPr>
        <w:t>4</w:t>
      </w:r>
      <w:r w:rsidRPr="0085317B">
        <w:rPr>
          <w:rFonts w:cstheme="minorHAnsi"/>
        </w:rPr>
        <w:t xml:space="preserve">. să aplice preturile si tarifele aprobate conform prevederilor legale;  </w:t>
      </w:r>
    </w:p>
    <w:p w14:paraId="2114F930" w14:textId="77777777" w:rsidR="00A955C4" w:rsidRPr="0085317B" w:rsidRDefault="00A955C4" w:rsidP="00A955C4">
      <w:pPr>
        <w:jc w:val="both"/>
        <w:rPr>
          <w:rFonts w:cstheme="minorHAnsi"/>
        </w:rPr>
      </w:pPr>
      <w:r>
        <w:rPr>
          <w:rFonts w:cstheme="minorHAnsi"/>
        </w:rPr>
        <w:t>5</w:t>
      </w:r>
      <w:r w:rsidRPr="0085317B">
        <w:rPr>
          <w:rFonts w:cstheme="minorHAnsi"/>
        </w:rPr>
        <w:t>. să propună modificarea tarifului aprobat în situațiile de schimbare semnificativă a echilibrului contractual.</w:t>
      </w:r>
    </w:p>
    <w:p w14:paraId="3CA879D5" w14:textId="77777777" w:rsidR="00A955C4" w:rsidRPr="0085317B" w:rsidRDefault="00A955C4" w:rsidP="00A955C4">
      <w:pPr>
        <w:rPr>
          <w:rFonts w:cstheme="minorHAnsi"/>
        </w:rPr>
      </w:pPr>
    </w:p>
    <w:p w14:paraId="2656C097" w14:textId="77777777" w:rsidR="00A955C4" w:rsidRPr="0085317B" w:rsidRDefault="00A955C4" w:rsidP="00A955C4">
      <w:pPr>
        <w:pStyle w:val="Titlu3"/>
        <w:ind w:right="29"/>
        <w:jc w:val="center"/>
        <w:rPr>
          <w:rFonts w:cstheme="minorHAnsi"/>
          <w:b/>
          <w:bCs/>
          <w:sz w:val="22"/>
        </w:rPr>
      </w:pPr>
      <w:bookmarkStart w:id="661" w:name="_Toc159530775"/>
      <w:r w:rsidRPr="0085317B">
        <w:rPr>
          <w:rFonts w:cstheme="minorHAnsi"/>
          <w:b/>
          <w:bCs/>
          <w:sz w:val="22"/>
        </w:rPr>
        <w:lastRenderedPageBreak/>
        <w:t>Articolul 2</w:t>
      </w:r>
      <w:r>
        <w:rPr>
          <w:rFonts w:cstheme="minorHAnsi"/>
          <w:b/>
          <w:bCs/>
          <w:sz w:val="22"/>
        </w:rPr>
        <w:t>9</w:t>
      </w:r>
      <w:r w:rsidRPr="0085317B">
        <w:rPr>
          <w:rFonts w:cstheme="minorHAnsi"/>
          <w:b/>
          <w:bCs/>
          <w:sz w:val="22"/>
        </w:rPr>
        <w:t xml:space="preserve"> — Întinderea exclusivității furnizării Serviciilor</w:t>
      </w:r>
      <w:bookmarkEnd w:id="661"/>
    </w:p>
    <w:p w14:paraId="69271D05" w14:textId="77777777" w:rsidR="00A955C4" w:rsidRPr="0085317B" w:rsidRDefault="00A955C4" w:rsidP="00A955C4">
      <w:pPr>
        <w:jc w:val="both"/>
        <w:rPr>
          <w:rFonts w:cstheme="minorHAnsi"/>
        </w:rPr>
      </w:pPr>
    </w:p>
    <w:p w14:paraId="1C91438D" w14:textId="77777777" w:rsidR="00A955C4" w:rsidRPr="0085317B" w:rsidRDefault="00A955C4" w:rsidP="00A955C4">
      <w:pPr>
        <w:jc w:val="both"/>
        <w:rPr>
          <w:rFonts w:cstheme="minorHAnsi"/>
        </w:rPr>
      </w:pPr>
      <w:r>
        <w:rPr>
          <w:rFonts w:cstheme="minorHAnsi"/>
        </w:rPr>
        <w:t>29.</w:t>
      </w:r>
      <w:r w:rsidRPr="0085317B">
        <w:rPr>
          <w:rFonts w:cstheme="minorHAnsi"/>
        </w:rPr>
        <w:t>1. Pe durata prezentului Contract de Delegare, Autoritatea Delegant</w:t>
      </w:r>
      <w:r>
        <w:rPr>
          <w:rFonts w:cstheme="minorHAnsi"/>
        </w:rPr>
        <w:t>ă</w:t>
      </w:r>
      <w:r w:rsidRPr="0085317B">
        <w:rPr>
          <w:rFonts w:cstheme="minorHAnsi"/>
        </w:rPr>
        <w:t xml:space="preserve"> deleagă în mod exclusiv Operatorului furnizarea Serviciilor în Aria Delegării, conform prevederilor </w:t>
      </w:r>
      <w:r w:rsidRPr="0052382A">
        <w:rPr>
          <w:rFonts w:cstheme="minorHAnsi"/>
        </w:rPr>
        <w:t xml:space="preserve">art.29.2 </w:t>
      </w:r>
      <w:r w:rsidRPr="0085317B">
        <w:rPr>
          <w:rFonts w:cstheme="minorHAnsi"/>
        </w:rPr>
        <w:t>de mai jos. Prin urmare, Autoritatea Delegant</w:t>
      </w:r>
      <w:r>
        <w:rPr>
          <w:rFonts w:cstheme="minorHAnsi"/>
        </w:rPr>
        <w:t>ă</w:t>
      </w:r>
      <w:r w:rsidRPr="0085317B">
        <w:rPr>
          <w:rFonts w:cstheme="minorHAnsi"/>
        </w:rPr>
        <w:t xml:space="preserve"> se obligă să nu acorde nici o autorizație administrativă sau de altă natură, care ar putea duce la limitarea sau împiedicarea Operatorului în exercitarea drepturilor sale de furnizare în exclusivitate a Serviciilor.</w:t>
      </w:r>
    </w:p>
    <w:p w14:paraId="0BD93FEF" w14:textId="23A49573" w:rsidR="00A955C4" w:rsidRPr="0085317B" w:rsidRDefault="00A955C4" w:rsidP="00A955C4">
      <w:pPr>
        <w:jc w:val="both"/>
        <w:rPr>
          <w:rFonts w:cstheme="minorHAnsi"/>
        </w:rPr>
      </w:pPr>
      <w:r w:rsidRPr="0085317B">
        <w:rPr>
          <w:rFonts w:cstheme="minorHAnsi"/>
        </w:rPr>
        <w:t>Autoritatea Delegant</w:t>
      </w:r>
      <w:r>
        <w:rPr>
          <w:rFonts w:cstheme="minorHAnsi"/>
        </w:rPr>
        <w:t>ă</w:t>
      </w:r>
      <w:r w:rsidRPr="0085317B">
        <w:rPr>
          <w:rFonts w:cstheme="minorHAnsi"/>
        </w:rPr>
        <w:t xml:space="preserve"> se obligă de asemenea să depună toate </w:t>
      </w:r>
      <w:ins w:id="662" w:author="Radu Gabriel" w:date="2024-03-13T19:00:00Z" w16du:dateUtc="2024-03-13T17:00:00Z">
        <w:r w:rsidR="006B07AE">
          <w:rPr>
            <w:rFonts w:cstheme="minorHAnsi"/>
          </w:rPr>
          <w:t xml:space="preserve">diligențele </w:t>
        </w:r>
      </w:ins>
      <w:r w:rsidRPr="0085317B">
        <w:rPr>
          <w:rFonts w:cstheme="minorHAnsi"/>
        </w:rPr>
        <w:t>pentru a-l proteja pe Operator împotriva atingerilor de orice natură aduse exercițiului drepturilor sale exclusive în Aria Delegării și, în cazul litigiilor, să-l sprijine pe Operator până la soluționarea acestora.</w:t>
      </w:r>
    </w:p>
    <w:p w14:paraId="287660C8" w14:textId="77777777" w:rsidR="00A955C4" w:rsidRPr="0085317B" w:rsidRDefault="00A955C4" w:rsidP="00A955C4">
      <w:pPr>
        <w:jc w:val="both"/>
        <w:rPr>
          <w:rFonts w:cstheme="minorHAnsi"/>
        </w:rPr>
      </w:pPr>
      <w:r>
        <w:rPr>
          <w:rFonts w:cstheme="minorHAnsi"/>
        </w:rPr>
        <w:t>29.</w:t>
      </w:r>
      <w:r w:rsidRPr="0085317B">
        <w:rPr>
          <w:rFonts w:cstheme="minorHAnsi"/>
        </w:rPr>
        <w:t xml:space="preserve">2 Operatorul nu poate în nici un caz să ceară tragerea la răspundere a Autorității Delegante în temeiul </w:t>
      </w:r>
      <w:r w:rsidRPr="0052382A">
        <w:rPr>
          <w:rFonts w:cstheme="minorHAnsi"/>
        </w:rPr>
        <w:t xml:space="preserve">art. 29.1 </w:t>
      </w:r>
      <w:r w:rsidRPr="0085317B">
        <w:rPr>
          <w:rFonts w:cstheme="minorHAnsi"/>
        </w:rPr>
        <w:t xml:space="preserve">de mai sus, cu excepția cazului în care nerespectarea exclusivității ar fi provocată de un act săvârșit cu intenție de </w:t>
      </w:r>
      <w:r>
        <w:rPr>
          <w:rFonts w:cstheme="minorHAnsi"/>
        </w:rPr>
        <w:t>Autoritatea Delegantă</w:t>
      </w:r>
      <w:r w:rsidRPr="0085317B">
        <w:rPr>
          <w:rFonts w:cstheme="minorHAnsi"/>
        </w:rPr>
        <w:t xml:space="preserve"> sau de neîndeplinirea de către acesta a obligațiilor sale prevăzute în prezentul Contract de Delegare. Astfel, Operatorul se obligă să exercite orice acțiune și cale de atac pentru a obține respectarea de către terți a dreptului său de exclusivitate și pentru ca obligațiile ce incumbă acelor terți să fie îndeplinite de către aceștia.</w:t>
      </w:r>
    </w:p>
    <w:p w14:paraId="606BB1E5" w14:textId="77777777" w:rsidR="00A955C4" w:rsidRPr="0085317B" w:rsidRDefault="00A955C4" w:rsidP="00A955C4">
      <w:pPr>
        <w:rPr>
          <w:rFonts w:cstheme="minorHAnsi"/>
        </w:rPr>
      </w:pPr>
      <w:r w:rsidRPr="0085317B">
        <w:rPr>
          <w:rFonts w:cstheme="minorHAnsi"/>
        </w:rPr>
        <w:t xml:space="preserve"> </w:t>
      </w:r>
    </w:p>
    <w:p w14:paraId="1E9484D8" w14:textId="77777777" w:rsidR="00A955C4" w:rsidRPr="0085317B" w:rsidRDefault="00A955C4" w:rsidP="00A955C4">
      <w:pPr>
        <w:pStyle w:val="Titlu3"/>
        <w:ind w:right="29"/>
        <w:jc w:val="center"/>
        <w:rPr>
          <w:rFonts w:cstheme="minorHAnsi"/>
          <w:b/>
          <w:bCs/>
          <w:sz w:val="22"/>
        </w:rPr>
      </w:pPr>
      <w:bookmarkStart w:id="663" w:name="_Toc159530776"/>
      <w:r w:rsidRPr="0085317B">
        <w:rPr>
          <w:rFonts w:cstheme="minorHAnsi"/>
          <w:b/>
          <w:bCs/>
          <w:sz w:val="22"/>
        </w:rPr>
        <w:t xml:space="preserve">Articolul </w:t>
      </w:r>
      <w:r>
        <w:rPr>
          <w:rFonts w:cstheme="minorHAnsi"/>
          <w:b/>
          <w:bCs/>
          <w:sz w:val="22"/>
        </w:rPr>
        <w:t>30</w:t>
      </w:r>
      <w:r w:rsidRPr="0085317B">
        <w:rPr>
          <w:rFonts w:cstheme="minorHAnsi"/>
          <w:b/>
          <w:bCs/>
          <w:sz w:val="22"/>
        </w:rPr>
        <w:t xml:space="preserve"> — Atribuțiile Operatorului privind lucrările</w:t>
      </w:r>
      <w:bookmarkEnd w:id="663"/>
    </w:p>
    <w:p w14:paraId="42B92677" w14:textId="77777777" w:rsidR="00A955C4" w:rsidRPr="0085317B" w:rsidRDefault="00A955C4" w:rsidP="00A955C4">
      <w:pPr>
        <w:jc w:val="both"/>
        <w:rPr>
          <w:rFonts w:cstheme="minorHAnsi"/>
        </w:rPr>
      </w:pPr>
    </w:p>
    <w:p w14:paraId="54056E75" w14:textId="77777777" w:rsidR="00A955C4" w:rsidRPr="0085317B" w:rsidRDefault="00A955C4" w:rsidP="00A955C4">
      <w:pPr>
        <w:jc w:val="both"/>
        <w:rPr>
          <w:rFonts w:cstheme="minorHAnsi"/>
        </w:rPr>
      </w:pPr>
      <w:r>
        <w:rPr>
          <w:rFonts w:cstheme="minorHAnsi"/>
        </w:rPr>
        <w:t>30.</w:t>
      </w:r>
      <w:r w:rsidRPr="0085317B">
        <w:rPr>
          <w:rFonts w:cstheme="minorHAnsi"/>
        </w:rPr>
        <w:t xml:space="preserve">1 Conform </w:t>
      </w:r>
      <w:r w:rsidRPr="00214571">
        <w:rPr>
          <w:rFonts w:cstheme="minorHAnsi"/>
        </w:rPr>
        <w:t xml:space="preserve">art. 25 </w:t>
      </w:r>
      <w:r w:rsidRPr="0085317B">
        <w:rPr>
          <w:rFonts w:cstheme="minorHAnsi"/>
        </w:rPr>
        <w:t>de mai sus, Operatorul deține, prin delegare de la Autoritatea Delegant</w:t>
      </w:r>
      <w:r>
        <w:rPr>
          <w:rFonts w:cstheme="minorHAnsi"/>
        </w:rPr>
        <w:t>ă</w:t>
      </w:r>
      <w:r w:rsidRPr="0085317B">
        <w:rPr>
          <w:rFonts w:cstheme="minorHAnsi"/>
        </w:rPr>
        <w:t xml:space="preserve">, integralitatea atribuțiilor și competentelor prevăzute de dispozițiile legale și  reglementare aplicabile și, în special, de legislația privind regimul juridic al proprietății publice și private, în scopul executării lucrărilor menționate în </w:t>
      </w:r>
      <w:r w:rsidRPr="00214571">
        <w:rPr>
          <w:rFonts w:cstheme="minorHAnsi"/>
        </w:rPr>
        <w:t xml:space="preserve">art. 22 </w:t>
      </w:r>
      <w:r w:rsidRPr="0085317B">
        <w:rPr>
          <w:rFonts w:cstheme="minorHAnsi"/>
        </w:rPr>
        <w:t>de mai sus. Operatorul nu poate exercita competențele respective decât atunci când acestea sunt necesare pentru realizarea acelor lucrări ce fac parte din Contractul de Delegare și pentru exploatarea echipamentelor și instalațiilor rezultate din lucrările respective.</w:t>
      </w:r>
    </w:p>
    <w:p w14:paraId="6F6B666D" w14:textId="77777777" w:rsidR="00A955C4" w:rsidRPr="0085317B" w:rsidRDefault="00A955C4" w:rsidP="00A955C4">
      <w:pPr>
        <w:jc w:val="both"/>
        <w:rPr>
          <w:rFonts w:cstheme="minorHAnsi"/>
        </w:rPr>
      </w:pPr>
      <w:r>
        <w:rPr>
          <w:rFonts w:cstheme="minorHAnsi"/>
        </w:rPr>
        <w:t>30.</w:t>
      </w:r>
      <w:r w:rsidRPr="0085317B">
        <w:rPr>
          <w:rFonts w:cstheme="minorHAnsi"/>
        </w:rPr>
        <w:t xml:space="preserve">2 Operatorul își poate exercita atribuțiile și competențele menționate la </w:t>
      </w:r>
      <w:r w:rsidRPr="00214571">
        <w:rPr>
          <w:rFonts w:cstheme="minorHAnsi"/>
        </w:rPr>
        <w:t>art. 30.1</w:t>
      </w:r>
      <w:r>
        <w:rPr>
          <w:rFonts w:cstheme="minorHAnsi"/>
        </w:rPr>
        <w:t xml:space="preserve"> </w:t>
      </w:r>
      <w:r w:rsidRPr="0085317B">
        <w:rPr>
          <w:rFonts w:cstheme="minorHAnsi"/>
        </w:rPr>
        <w:t>de mai sus numai dacă respectă toate prevederile legale și reglementare  aplicabile.</w:t>
      </w:r>
    </w:p>
    <w:p w14:paraId="06456155" w14:textId="77777777" w:rsidR="00A955C4" w:rsidRPr="0085317B" w:rsidRDefault="00A955C4" w:rsidP="00A955C4">
      <w:pPr>
        <w:jc w:val="both"/>
        <w:rPr>
          <w:rFonts w:cstheme="minorHAnsi"/>
        </w:rPr>
      </w:pPr>
      <w:r>
        <w:rPr>
          <w:rFonts w:cstheme="minorHAnsi"/>
        </w:rPr>
        <w:t>30.</w:t>
      </w:r>
      <w:r w:rsidRPr="0085317B">
        <w:rPr>
          <w:rFonts w:cstheme="minorHAnsi"/>
        </w:rPr>
        <w:t xml:space="preserve">3 În plus, Operatorul trebuie mai întâi să informeze Utilizatorii și alte persoane implicate despre orice lucrări efectuate pe terenurile lor sau despre limitarea drepturilor de proprietate, așa cum se prevede în </w:t>
      </w:r>
      <w:r w:rsidRPr="00D5335A">
        <w:rPr>
          <w:rFonts w:cstheme="minorHAnsi"/>
        </w:rPr>
        <w:t xml:space="preserve">art. </w:t>
      </w:r>
      <w:r>
        <w:rPr>
          <w:rFonts w:cstheme="minorHAnsi"/>
        </w:rPr>
        <w:t>18</w:t>
      </w:r>
      <w:r w:rsidRPr="00D5335A">
        <w:rPr>
          <w:rFonts w:cstheme="minorHAnsi"/>
        </w:rPr>
        <w:t xml:space="preserve"> </w:t>
      </w:r>
      <w:r w:rsidRPr="0085317B">
        <w:rPr>
          <w:rFonts w:cstheme="minorHAnsi"/>
        </w:rPr>
        <w:t>din Dispozițiile Speciale — Partea Comună.</w:t>
      </w:r>
    </w:p>
    <w:p w14:paraId="2EB3A590" w14:textId="77777777" w:rsidR="00A955C4" w:rsidRPr="0085317B" w:rsidRDefault="00A955C4" w:rsidP="00A955C4">
      <w:pPr>
        <w:tabs>
          <w:tab w:val="left" w:pos="240"/>
        </w:tabs>
        <w:spacing w:after="0" w:line="240" w:lineRule="auto"/>
        <w:jc w:val="both"/>
        <w:rPr>
          <w:rFonts w:ascii="Calibri" w:hAnsi="Calibri" w:cs="Calibri"/>
        </w:rPr>
      </w:pPr>
      <w:r>
        <w:rPr>
          <w:rFonts w:cstheme="minorHAnsi"/>
        </w:rPr>
        <w:t>30.</w:t>
      </w:r>
      <w:r w:rsidRPr="0085317B">
        <w:rPr>
          <w:rFonts w:cstheme="minorHAnsi"/>
        </w:rPr>
        <w:t xml:space="preserve">4 </w:t>
      </w:r>
      <w:r>
        <w:rPr>
          <w:rFonts w:cstheme="minorHAnsi"/>
        </w:rPr>
        <w:t>Autoritatea Delegantă</w:t>
      </w:r>
      <w:r w:rsidRPr="0085317B">
        <w:rPr>
          <w:rFonts w:cstheme="minorHAnsi"/>
        </w:rPr>
        <w:t xml:space="preserve"> se angajează să  </w:t>
      </w:r>
      <w:r w:rsidRPr="0085317B">
        <w:rPr>
          <w:rFonts w:ascii="Calibri" w:hAnsi="Calibri" w:cs="Arial"/>
          <w:color w:val="000000"/>
        </w:rPr>
        <w:t>despăgubească orice</w:t>
      </w:r>
      <w:r w:rsidRPr="0085317B">
        <w:rPr>
          <w:rFonts w:cstheme="minorHAnsi"/>
        </w:rPr>
        <w:t xml:space="preserve"> terț pentru lipsirea sau limitarea (servitute) exercitării drepturilor acestuia asupra unui teren, ca o consecință a unei exproprieri necesare executării lucrărilor respective.  </w:t>
      </w:r>
      <w:r w:rsidRPr="0085317B">
        <w:rPr>
          <w:rFonts w:ascii="Calibri" w:hAnsi="Calibri" w:cs="Arial"/>
          <w:color w:val="000000"/>
        </w:rPr>
        <w:t xml:space="preserve">Fiecare procedură de expropriere executata de </w:t>
      </w:r>
      <w:r>
        <w:rPr>
          <w:rFonts w:ascii="Calibri" w:hAnsi="Calibri" w:cs="Arial"/>
          <w:color w:val="000000"/>
        </w:rPr>
        <w:t>Autoritatea Delegantă</w:t>
      </w:r>
      <w:r w:rsidRPr="0085317B">
        <w:rPr>
          <w:rFonts w:ascii="Calibri" w:hAnsi="Calibri" w:cs="Arial"/>
          <w:color w:val="000000"/>
        </w:rPr>
        <w:t xml:space="preserve"> se desfășoară in strânsa colaborare cu Operatorul Regional. Oricând este posibil, Operatorul Regional va sprijini </w:t>
      </w:r>
      <w:r>
        <w:rPr>
          <w:rFonts w:ascii="Calibri" w:hAnsi="Calibri" w:cs="Arial"/>
          <w:color w:val="000000"/>
        </w:rPr>
        <w:t>Autoritatea Delegantă</w:t>
      </w:r>
      <w:r w:rsidRPr="0085317B">
        <w:rPr>
          <w:rFonts w:ascii="Calibri" w:hAnsi="Calibri" w:cs="Arial"/>
          <w:color w:val="000000"/>
        </w:rPr>
        <w:t xml:space="preserve"> în procesul de realizare a exproprierii.</w:t>
      </w:r>
    </w:p>
    <w:p w14:paraId="3CE35B2E" w14:textId="77777777" w:rsidR="00A955C4" w:rsidRDefault="00A955C4" w:rsidP="00A955C4">
      <w:pPr>
        <w:spacing w:after="0"/>
        <w:jc w:val="both"/>
        <w:rPr>
          <w:rFonts w:cstheme="minorHAnsi"/>
        </w:rPr>
      </w:pPr>
    </w:p>
    <w:p w14:paraId="792DD3B1" w14:textId="77777777" w:rsidR="00A955C4" w:rsidRPr="0085317B" w:rsidRDefault="00A955C4" w:rsidP="00A955C4">
      <w:pPr>
        <w:jc w:val="both"/>
        <w:rPr>
          <w:rFonts w:cstheme="minorHAnsi"/>
        </w:rPr>
      </w:pPr>
      <w:r>
        <w:rPr>
          <w:rFonts w:cstheme="minorHAnsi"/>
        </w:rPr>
        <w:t>30.</w:t>
      </w:r>
      <w:r w:rsidRPr="0085317B">
        <w:rPr>
          <w:rFonts w:cstheme="minorHAnsi"/>
        </w:rPr>
        <w:t xml:space="preserve">5 </w:t>
      </w:r>
      <w:r>
        <w:rPr>
          <w:rFonts w:cstheme="minorHAnsi"/>
        </w:rPr>
        <w:t>Autoritatea Delegantă</w:t>
      </w:r>
      <w:r w:rsidRPr="0085317B">
        <w:rPr>
          <w:rFonts w:cstheme="minorHAnsi"/>
        </w:rPr>
        <w:t xml:space="preserve"> trebuie să plătească o despăgubire oricărui terț în cazul luării unor hotărâri ce ar conduce la restrângerea furnizării de către Operator a Serviciilor.</w:t>
      </w:r>
    </w:p>
    <w:p w14:paraId="6E1F214A" w14:textId="77777777" w:rsidR="00A955C4" w:rsidRPr="0085317B" w:rsidRDefault="00A955C4" w:rsidP="00A955C4">
      <w:pPr>
        <w:rPr>
          <w:rFonts w:cstheme="minorHAnsi"/>
        </w:rPr>
      </w:pPr>
    </w:p>
    <w:p w14:paraId="3B4CF49E" w14:textId="77777777" w:rsidR="00A955C4" w:rsidRPr="0085317B" w:rsidRDefault="00A955C4" w:rsidP="00A955C4">
      <w:pPr>
        <w:pStyle w:val="Titlu3"/>
        <w:ind w:right="29"/>
        <w:jc w:val="center"/>
        <w:rPr>
          <w:rFonts w:cstheme="minorHAnsi"/>
          <w:b/>
          <w:bCs/>
          <w:sz w:val="22"/>
        </w:rPr>
      </w:pPr>
      <w:bookmarkStart w:id="664" w:name="_Toc159530777"/>
      <w:r w:rsidRPr="0085317B">
        <w:rPr>
          <w:rFonts w:cstheme="minorHAnsi"/>
          <w:b/>
          <w:bCs/>
          <w:sz w:val="22"/>
        </w:rPr>
        <w:t xml:space="preserve">Articolul </w:t>
      </w:r>
      <w:r>
        <w:rPr>
          <w:rFonts w:cstheme="minorHAnsi"/>
          <w:b/>
          <w:bCs/>
          <w:sz w:val="22"/>
        </w:rPr>
        <w:t>31</w:t>
      </w:r>
      <w:r w:rsidRPr="0085317B">
        <w:rPr>
          <w:rFonts w:cstheme="minorHAnsi"/>
          <w:b/>
          <w:bCs/>
          <w:sz w:val="22"/>
        </w:rPr>
        <w:t xml:space="preserve"> — Atribuțiile Operatorului privind aprovizionarea sa cu apă brută</w:t>
      </w:r>
      <w:bookmarkEnd w:id="664"/>
    </w:p>
    <w:p w14:paraId="1251180F" w14:textId="77777777" w:rsidR="00A955C4" w:rsidRPr="0085317B" w:rsidRDefault="00A955C4" w:rsidP="00A955C4">
      <w:pPr>
        <w:jc w:val="both"/>
        <w:rPr>
          <w:rFonts w:cstheme="minorHAnsi"/>
        </w:rPr>
      </w:pPr>
    </w:p>
    <w:p w14:paraId="4C14B5F0" w14:textId="77777777" w:rsidR="00A955C4" w:rsidRPr="0085317B" w:rsidRDefault="00A955C4" w:rsidP="00A955C4">
      <w:pPr>
        <w:jc w:val="both"/>
        <w:rPr>
          <w:rFonts w:cstheme="minorHAnsi"/>
        </w:rPr>
      </w:pPr>
      <w:r>
        <w:rPr>
          <w:rFonts w:cstheme="minorHAnsi"/>
        </w:rPr>
        <w:t>31.</w:t>
      </w:r>
      <w:r w:rsidRPr="0085317B">
        <w:rPr>
          <w:rFonts w:cstheme="minorHAnsi"/>
        </w:rPr>
        <w:t>1 În ceea ce privește serviciul public de alimentare cu apă, Operatorul deține toate autorizațiile necesare pentru aprovizionarea sa cu apă brută.</w:t>
      </w:r>
    </w:p>
    <w:p w14:paraId="5194A4C2" w14:textId="70F24A2A" w:rsidR="00A955C4" w:rsidRPr="0085317B" w:rsidRDefault="00A955C4" w:rsidP="00A955C4">
      <w:pPr>
        <w:jc w:val="both"/>
        <w:rPr>
          <w:rFonts w:cstheme="minorHAnsi"/>
        </w:rPr>
      </w:pPr>
      <w:r>
        <w:rPr>
          <w:rFonts w:cstheme="minorHAnsi"/>
        </w:rPr>
        <w:lastRenderedPageBreak/>
        <w:t>31.</w:t>
      </w:r>
      <w:r w:rsidRPr="0085317B">
        <w:rPr>
          <w:rFonts w:cstheme="minorHAnsi"/>
        </w:rPr>
        <w:t xml:space="preserve">2 </w:t>
      </w:r>
      <w:ins w:id="665" w:author="Anca Bors" w:date="2024-03-08T13:27:00Z" w16du:dateUtc="2024-03-08T11:27:00Z">
        <w:r w:rsidR="008937CE" w:rsidRPr="008937CE">
          <w:rPr>
            <w:rFonts w:cstheme="minorHAnsi"/>
            <w:rPrChange w:id="666" w:author="Anca Bors" w:date="2024-03-08T13:27:00Z" w16du:dateUtc="2024-03-08T11:27:00Z">
              <w:rPr>
                <w:rFonts w:asciiTheme="majorHAnsi" w:hAnsiTheme="majorHAnsi" w:cs="Times New Roman"/>
                <w:color w:val="00B0F0"/>
                <w:sz w:val="24"/>
                <w:szCs w:val="24"/>
              </w:rPr>
            </w:rPrChange>
          </w:rPr>
          <w:t>Delegatul se angajează să mențină, să gestioneze și să exploateze potențialul resurselor naturale, menționate la art. 31.1 de mai sus, pentru producția de Apă Potabilă.</w:t>
        </w:r>
      </w:ins>
      <w:del w:id="667" w:author="Anca Bors" w:date="2024-03-08T13:27:00Z" w16du:dateUtc="2024-03-08T11:27:00Z">
        <w:r w:rsidRPr="0085317B" w:rsidDel="008937CE">
          <w:rPr>
            <w:rFonts w:cstheme="minorHAnsi"/>
          </w:rPr>
          <w:delText xml:space="preserve">Operatorul se angajează să mențină, să gestioneze și să exploateze potențialul resurselor naturale, menționate la </w:delText>
        </w:r>
        <w:r w:rsidRPr="002B793A" w:rsidDel="008937CE">
          <w:rPr>
            <w:rFonts w:cstheme="minorHAnsi"/>
          </w:rPr>
          <w:delText xml:space="preserve">art. 31.1 </w:delText>
        </w:r>
        <w:r w:rsidRPr="0085317B" w:rsidDel="008937CE">
          <w:rPr>
            <w:rFonts w:cstheme="minorHAnsi"/>
          </w:rPr>
          <w:delText xml:space="preserve">de mai sus, pentru producția de apă potabilă, prin implementarea unui plan de management corespunzător, elaborat împreună cu </w:delText>
        </w:r>
        <w:r w:rsidDel="008937CE">
          <w:rPr>
            <w:rFonts w:cstheme="minorHAnsi"/>
          </w:rPr>
          <w:delText>Autoritatea Delegantă</w:delText>
        </w:r>
        <w:r w:rsidRPr="0085317B" w:rsidDel="008937CE">
          <w:rPr>
            <w:rFonts w:cstheme="minorHAnsi"/>
          </w:rPr>
          <w:delText>.</w:delText>
        </w:r>
      </w:del>
    </w:p>
    <w:p w14:paraId="4E8187E2" w14:textId="237307BF" w:rsidR="00A955C4" w:rsidRPr="0085317B" w:rsidRDefault="00A955C4" w:rsidP="00A955C4">
      <w:pPr>
        <w:jc w:val="both"/>
        <w:rPr>
          <w:rFonts w:cstheme="minorHAnsi"/>
        </w:rPr>
      </w:pPr>
      <w:r>
        <w:rPr>
          <w:rFonts w:cstheme="minorHAnsi"/>
        </w:rPr>
        <w:t>31.</w:t>
      </w:r>
      <w:r w:rsidRPr="0085317B">
        <w:rPr>
          <w:rFonts w:cstheme="minorHAnsi"/>
        </w:rPr>
        <w:t xml:space="preserve">3 Operatorul și autoritățile competente stabilesc de comun acord perimetrele  reglementare de protecție a instalațiilor de apă ce vor fi folosite pentru apă potabilă și canalizare. In cadrul perimetrului Operatorul răspunde de întreținerea și consolidarea interdicțiilor de acces. </w:t>
      </w:r>
      <w:r w:rsidR="00E20694" w:rsidRPr="0085317B">
        <w:rPr>
          <w:rFonts w:cstheme="minorHAnsi"/>
        </w:rPr>
        <w:t>I</w:t>
      </w:r>
      <w:r w:rsidRPr="0085317B">
        <w:rPr>
          <w:rFonts w:cstheme="minorHAnsi"/>
        </w:rPr>
        <w:t>n afara perimetrelor, întreținerea bazinelor de apă, a malurilor râurilor și a lagunelor rămâne responsabilitatea autorităților publice de specialitate și/sau a Autorității Delegante.</w:t>
      </w:r>
    </w:p>
    <w:p w14:paraId="5A46C809" w14:textId="77777777" w:rsidR="00A955C4" w:rsidRPr="0085317B" w:rsidRDefault="00A955C4" w:rsidP="00A955C4">
      <w:pPr>
        <w:rPr>
          <w:rFonts w:cstheme="minorHAnsi"/>
        </w:rPr>
      </w:pPr>
    </w:p>
    <w:p w14:paraId="6874E06D" w14:textId="77777777" w:rsidR="00A955C4" w:rsidRPr="0085317B" w:rsidRDefault="00A955C4" w:rsidP="00A955C4">
      <w:pPr>
        <w:pStyle w:val="Titlu2"/>
        <w:spacing w:before="40" w:after="0"/>
        <w:rPr>
          <w:rFonts w:asciiTheme="minorHAnsi" w:hAnsiTheme="minorHAnsi" w:cstheme="minorHAnsi"/>
          <w:b/>
          <w:bCs/>
          <w:color w:val="auto"/>
          <w:szCs w:val="24"/>
        </w:rPr>
      </w:pPr>
      <w:bookmarkStart w:id="668" w:name="_Toc159530778"/>
      <w:r w:rsidRPr="0085317B">
        <w:rPr>
          <w:rFonts w:asciiTheme="minorHAnsi" w:hAnsiTheme="minorHAnsi" w:cstheme="minorHAnsi"/>
          <w:b/>
          <w:bCs/>
          <w:color w:val="auto"/>
          <w:szCs w:val="24"/>
        </w:rPr>
        <w:t>Secțiunea 4 — Personalul Operatorului si Politica de Resurse Umane</w:t>
      </w:r>
      <w:bookmarkEnd w:id="668"/>
    </w:p>
    <w:p w14:paraId="66D2A9A9" w14:textId="77777777" w:rsidR="00A955C4" w:rsidRPr="0085317B" w:rsidRDefault="00A955C4" w:rsidP="00A955C4">
      <w:pPr>
        <w:jc w:val="center"/>
        <w:rPr>
          <w:rFonts w:cstheme="minorHAnsi"/>
          <w:b/>
        </w:rPr>
      </w:pPr>
    </w:p>
    <w:p w14:paraId="3AC3A019" w14:textId="77777777" w:rsidR="00A955C4" w:rsidRPr="0085317B" w:rsidRDefault="00A955C4" w:rsidP="00A955C4">
      <w:pPr>
        <w:pStyle w:val="Titlu3"/>
        <w:ind w:right="29"/>
        <w:jc w:val="center"/>
        <w:rPr>
          <w:rFonts w:cstheme="minorHAnsi"/>
          <w:b/>
          <w:bCs/>
          <w:sz w:val="22"/>
        </w:rPr>
      </w:pPr>
      <w:bookmarkStart w:id="669" w:name="_Toc159530779"/>
      <w:r w:rsidRPr="0085317B">
        <w:rPr>
          <w:rFonts w:cstheme="minorHAnsi"/>
          <w:b/>
          <w:bCs/>
          <w:sz w:val="22"/>
        </w:rPr>
        <w:t>Articolul 3</w:t>
      </w:r>
      <w:r>
        <w:rPr>
          <w:rFonts w:cstheme="minorHAnsi"/>
          <w:b/>
          <w:bCs/>
          <w:sz w:val="22"/>
        </w:rPr>
        <w:t>2</w:t>
      </w:r>
      <w:r w:rsidRPr="0085317B">
        <w:rPr>
          <w:rFonts w:cstheme="minorHAnsi"/>
          <w:b/>
          <w:bCs/>
          <w:sz w:val="22"/>
        </w:rPr>
        <w:t xml:space="preserve"> — Personalul</w:t>
      </w:r>
      <w:bookmarkEnd w:id="669"/>
    </w:p>
    <w:p w14:paraId="7DE1A18A" w14:textId="77777777" w:rsidR="00A955C4" w:rsidRPr="0085317B" w:rsidRDefault="00A955C4" w:rsidP="00A955C4">
      <w:pPr>
        <w:jc w:val="both"/>
        <w:rPr>
          <w:rFonts w:cstheme="minorHAnsi"/>
        </w:rPr>
      </w:pPr>
    </w:p>
    <w:p w14:paraId="53FF2FC1" w14:textId="77777777" w:rsidR="00A955C4" w:rsidRPr="0085317B" w:rsidRDefault="00A955C4" w:rsidP="00A955C4">
      <w:pPr>
        <w:jc w:val="both"/>
        <w:rPr>
          <w:rFonts w:cstheme="minorHAnsi"/>
        </w:rPr>
      </w:pPr>
      <w:r>
        <w:rPr>
          <w:rFonts w:cstheme="minorHAnsi"/>
        </w:rPr>
        <w:t>32.</w:t>
      </w:r>
      <w:r w:rsidRPr="0085317B">
        <w:rPr>
          <w:rFonts w:cstheme="minorHAnsi"/>
        </w:rPr>
        <w:t>1 Personalul Operatorului este supus legilor și reglementărilor aplicabile din România, precum și contractelor colective de muncă aplicabile sectorului de activitate respectiv.</w:t>
      </w:r>
    </w:p>
    <w:p w14:paraId="7FD7EC6E" w14:textId="77777777" w:rsidR="00A955C4" w:rsidRPr="0085317B" w:rsidRDefault="00A955C4" w:rsidP="00A955C4">
      <w:pPr>
        <w:jc w:val="both"/>
        <w:rPr>
          <w:rFonts w:cstheme="minorHAnsi"/>
        </w:rPr>
      </w:pPr>
      <w:r>
        <w:rPr>
          <w:rFonts w:cstheme="minorHAnsi"/>
        </w:rPr>
        <w:t>32.</w:t>
      </w:r>
      <w:r w:rsidRPr="0085317B">
        <w:rPr>
          <w:rFonts w:cstheme="minorHAnsi"/>
        </w:rPr>
        <w:t>2 Operatorul se angajează să aplice o gestiune a resurselor umane corespunzătoare, să dezvolte un management corespunzător în scopul utilizării cât mai eficiente a resurselor umane existente.</w:t>
      </w:r>
    </w:p>
    <w:p w14:paraId="199638B1" w14:textId="77777777" w:rsidR="00A955C4" w:rsidRPr="0085317B" w:rsidRDefault="00A955C4" w:rsidP="00A955C4">
      <w:pPr>
        <w:spacing w:after="120" w:line="240" w:lineRule="auto"/>
        <w:jc w:val="both"/>
        <w:rPr>
          <w:rFonts w:ascii="Calibri" w:hAnsi="Calibri" w:cs="Arial"/>
          <w:color w:val="000000"/>
        </w:rPr>
      </w:pPr>
      <w:r>
        <w:rPr>
          <w:rFonts w:ascii="Calibri" w:hAnsi="Calibri" w:cs="Arial"/>
          <w:color w:val="000000"/>
        </w:rPr>
        <w:t>32.</w:t>
      </w:r>
      <w:r w:rsidRPr="0085317B">
        <w:rPr>
          <w:rFonts w:ascii="Calibri" w:hAnsi="Calibri" w:cs="Arial"/>
          <w:color w:val="000000"/>
        </w:rPr>
        <w:t>3 Administratorii/ directorii numiți la nivelul operatorului regional sunt angajați pe baza unui contract de mandat, conform prevederilor OUG nr. 109/2011</w:t>
      </w:r>
      <w:r>
        <w:rPr>
          <w:rFonts w:ascii="Calibri" w:hAnsi="Calibri" w:cs="Arial"/>
          <w:color w:val="000000"/>
        </w:rPr>
        <w:t>.</w:t>
      </w:r>
      <w:r w:rsidRPr="0085317B">
        <w:rPr>
          <w:rFonts w:ascii="Calibri" w:hAnsi="Calibri" w:cs="Arial"/>
          <w:color w:val="000000"/>
        </w:rPr>
        <w:t xml:space="preserve"> La contractul de mandat vor fi anexați indicatorii de performanta financiari și nefinanciari.</w:t>
      </w:r>
    </w:p>
    <w:p w14:paraId="3309942D" w14:textId="77777777" w:rsidR="00A955C4" w:rsidRPr="0085317B" w:rsidRDefault="00A955C4" w:rsidP="00A955C4">
      <w:pPr>
        <w:spacing w:after="120"/>
        <w:jc w:val="both"/>
        <w:rPr>
          <w:rFonts w:ascii="Calibri" w:hAnsi="Calibri" w:cs="Arial"/>
          <w:color w:val="000000"/>
        </w:rPr>
      </w:pPr>
      <w:r w:rsidRPr="0085317B">
        <w:rPr>
          <w:rFonts w:ascii="Calibri" w:hAnsi="Calibri" w:cs="Arial"/>
          <w:color w:val="000000"/>
        </w:rPr>
        <w:t>Celelalte categorii de personal sunt angajate pe baza unui contract de munca individual, cu respectarea contractului colectiv de munca si a Codului muncii. Persoanele cu funcții de conducere, precum si personalul cu funcții de execuție au calitatea de personal contractual.</w:t>
      </w:r>
    </w:p>
    <w:p w14:paraId="11864CD4" w14:textId="77777777" w:rsidR="00A955C4" w:rsidRDefault="00A955C4" w:rsidP="00A955C4">
      <w:pPr>
        <w:jc w:val="both"/>
        <w:rPr>
          <w:ins w:id="670" w:author="Anca Bors" w:date="2024-03-08T13:28:00Z" w16du:dateUtc="2024-03-08T11:28:00Z"/>
          <w:rFonts w:cstheme="minorHAnsi"/>
        </w:rPr>
      </w:pPr>
      <w:r>
        <w:rPr>
          <w:rFonts w:cstheme="minorHAnsi"/>
        </w:rPr>
        <w:t>32.</w:t>
      </w:r>
      <w:r w:rsidRPr="0085317B">
        <w:rPr>
          <w:rFonts w:cstheme="minorHAnsi"/>
        </w:rPr>
        <w:t xml:space="preserve">4 Operatorul va include o evaluare a acțiunilor sale întreprinse în domeniul resurselor umane în raportul anual definit la </w:t>
      </w:r>
      <w:r w:rsidRPr="002B793A">
        <w:rPr>
          <w:rFonts w:cstheme="minorHAnsi"/>
        </w:rPr>
        <w:t xml:space="preserve">art. 51 </w:t>
      </w:r>
      <w:r w:rsidRPr="0085317B">
        <w:rPr>
          <w:rFonts w:cstheme="minorHAnsi"/>
        </w:rPr>
        <w:t>de mai jos.</w:t>
      </w:r>
    </w:p>
    <w:p w14:paraId="7B7E2CAB" w14:textId="18679B79" w:rsidR="008937CE" w:rsidRPr="008937CE" w:rsidRDefault="008937CE" w:rsidP="00A955C4">
      <w:pPr>
        <w:jc w:val="both"/>
        <w:rPr>
          <w:ins w:id="671" w:author="Anca Bors" w:date="2024-03-08T13:29:00Z" w16du:dateUtc="2024-03-08T11:29:00Z"/>
          <w:rFonts w:cstheme="minorHAnsi"/>
          <w:rPrChange w:id="672" w:author="Anca Bors" w:date="2024-03-08T13:29:00Z" w16du:dateUtc="2024-03-08T11:29:00Z">
            <w:rPr>
              <w:ins w:id="673" w:author="Anca Bors" w:date="2024-03-08T13:29:00Z" w16du:dateUtc="2024-03-08T11:29:00Z"/>
              <w:rFonts w:asciiTheme="majorHAnsi" w:hAnsiTheme="majorHAnsi" w:cs="Times New Roman"/>
              <w:color w:val="00B0F0"/>
              <w:sz w:val="24"/>
              <w:szCs w:val="24"/>
            </w:rPr>
          </w:rPrChange>
        </w:rPr>
      </w:pPr>
      <w:ins w:id="674" w:author="Anca Bors" w:date="2024-03-08T13:29:00Z" w16du:dateUtc="2024-03-08T11:29:00Z">
        <w:r>
          <w:rPr>
            <w:rFonts w:cstheme="minorHAnsi"/>
          </w:rPr>
          <w:t xml:space="preserve">32.5 </w:t>
        </w:r>
      </w:ins>
      <w:ins w:id="675" w:author="Anca Bors" w:date="2024-03-08T13:28:00Z" w16du:dateUtc="2024-03-08T11:28:00Z">
        <w:r w:rsidRPr="008937CE">
          <w:rPr>
            <w:rFonts w:cstheme="minorHAnsi"/>
            <w:rPrChange w:id="676" w:author="Anca Bors" w:date="2024-03-08T13:29:00Z" w16du:dateUtc="2024-03-08T11:29:00Z">
              <w:rPr>
                <w:rFonts w:asciiTheme="majorHAnsi" w:hAnsiTheme="majorHAnsi" w:cs="Times New Roman"/>
                <w:color w:val="00B0F0"/>
                <w:sz w:val="24"/>
                <w:szCs w:val="24"/>
                <w:highlight w:val="green"/>
              </w:rPr>
            </w:rPrChange>
          </w:rPr>
          <w:t xml:space="preserve">Autoritatea Deleganta va revizui planul său intern de sănătate </w:t>
        </w:r>
        <w:proofErr w:type="spellStart"/>
        <w:r w:rsidRPr="008937CE">
          <w:rPr>
            <w:rFonts w:cstheme="minorHAnsi"/>
            <w:rPrChange w:id="677" w:author="Anca Bors" w:date="2024-03-08T13:29:00Z" w16du:dateUtc="2024-03-08T11:29:00Z">
              <w:rPr>
                <w:rFonts w:asciiTheme="majorHAnsi" w:hAnsiTheme="majorHAnsi" w:cs="Times New Roman"/>
                <w:color w:val="00B0F0"/>
                <w:sz w:val="24"/>
                <w:szCs w:val="24"/>
                <w:highlight w:val="green"/>
              </w:rPr>
            </w:rPrChange>
          </w:rPr>
          <w:t>şi</w:t>
        </w:r>
        <w:proofErr w:type="spellEnd"/>
        <w:r w:rsidRPr="008937CE">
          <w:rPr>
            <w:rFonts w:cstheme="minorHAnsi"/>
            <w:rPrChange w:id="678" w:author="Anca Bors" w:date="2024-03-08T13:29:00Z" w16du:dateUtc="2024-03-08T11:29:00Z">
              <w:rPr>
                <w:rFonts w:asciiTheme="majorHAnsi" w:hAnsiTheme="majorHAnsi" w:cs="Times New Roman"/>
                <w:color w:val="00B0F0"/>
                <w:sz w:val="24"/>
                <w:szCs w:val="24"/>
                <w:highlight w:val="green"/>
              </w:rPr>
            </w:rPrChange>
          </w:rPr>
          <w:t xml:space="preserve"> securitate în muncă, ori de câte ori va fi necesar </w:t>
        </w:r>
        <w:proofErr w:type="spellStart"/>
        <w:r w:rsidRPr="008937CE">
          <w:rPr>
            <w:rFonts w:cstheme="minorHAnsi"/>
            <w:rPrChange w:id="679" w:author="Anca Bors" w:date="2024-03-08T13:29:00Z" w16du:dateUtc="2024-03-08T11:29:00Z">
              <w:rPr>
                <w:rFonts w:asciiTheme="majorHAnsi" w:hAnsiTheme="majorHAnsi" w:cs="Times New Roman"/>
                <w:color w:val="00B0F0"/>
                <w:sz w:val="24"/>
                <w:szCs w:val="24"/>
                <w:highlight w:val="green"/>
              </w:rPr>
            </w:rPrChange>
          </w:rPr>
          <w:t>şi</w:t>
        </w:r>
        <w:proofErr w:type="spellEnd"/>
        <w:r w:rsidRPr="008937CE">
          <w:rPr>
            <w:rFonts w:cstheme="minorHAnsi"/>
            <w:rPrChange w:id="680" w:author="Anca Bors" w:date="2024-03-08T13:29:00Z" w16du:dateUtc="2024-03-08T11:29:00Z">
              <w:rPr>
                <w:rFonts w:asciiTheme="majorHAnsi" w:hAnsiTheme="majorHAnsi" w:cs="Times New Roman"/>
                <w:color w:val="00B0F0"/>
                <w:sz w:val="24"/>
                <w:szCs w:val="24"/>
                <w:highlight w:val="green"/>
              </w:rPr>
            </w:rPrChange>
          </w:rPr>
          <w:t xml:space="preserve"> ori de câte ori se vor face schimbări ale practicilor de exploatare, se vor introduce utilaje </w:t>
        </w:r>
        <w:proofErr w:type="spellStart"/>
        <w:r w:rsidRPr="008937CE">
          <w:rPr>
            <w:rFonts w:cstheme="minorHAnsi"/>
            <w:rPrChange w:id="681" w:author="Anca Bors" w:date="2024-03-08T13:29:00Z" w16du:dateUtc="2024-03-08T11:29:00Z">
              <w:rPr>
                <w:rFonts w:asciiTheme="majorHAnsi" w:hAnsiTheme="majorHAnsi" w:cs="Times New Roman"/>
                <w:color w:val="00B0F0"/>
                <w:sz w:val="24"/>
                <w:szCs w:val="24"/>
                <w:highlight w:val="green"/>
              </w:rPr>
            </w:rPrChange>
          </w:rPr>
          <w:t>şi</w:t>
        </w:r>
        <w:proofErr w:type="spellEnd"/>
        <w:r w:rsidRPr="008937CE">
          <w:rPr>
            <w:rFonts w:cstheme="minorHAnsi"/>
            <w:rPrChange w:id="682" w:author="Anca Bors" w:date="2024-03-08T13:29:00Z" w16du:dateUtc="2024-03-08T11:29:00Z">
              <w:rPr>
                <w:rFonts w:asciiTheme="majorHAnsi" w:hAnsiTheme="majorHAnsi" w:cs="Times New Roman"/>
                <w:color w:val="00B0F0"/>
                <w:sz w:val="24"/>
                <w:szCs w:val="24"/>
                <w:highlight w:val="green"/>
              </w:rPr>
            </w:rPrChange>
          </w:rPr>
          <w:t xml:space="preserve"> echipamente noi, etc. </w:t>
        </w:r>
        <w:proofErr w:type="spellStart"/>
        <w:r w:rsidR="00E20694" w:rsidRPr="00E20694">
          <w:rPr>
            <w:rFonts w:cstheme="minorHAnsi"/>
          </w:rPr>
          <w:t>Ş</w:t>
        </w:r>
        <w:r w:rsidRPr="008937CE">
          <w:rPr>
            <w:rFonts w:cstheme="minorHAnsi"/>
            <w:rPrChange w:id="683" w:author="Anca Bors" w:date="2024-03-08T13:29:00Z" w16du:dateUtc="2024-03-08T11:29:00Z">
              <w:rPr>
                <w:rFonts w:asciiTheme="majorHAnsi" w:hAnsiTheme="majorHAnsi" w:cs="Times New Roman"/>
                <w:color w:val="00B0F0"/>
                <w:sz w:val="24"/>
                <w:szCs w:val="24"/>
                <w:highlight w:val="green"/>
              </w:rPr>
            </w:rPrChange>
          </w:rPr>
          <w:t>i</w:t>
        </w:r>
        <w:proofErr w:type="spellEnd"/>
        <w:r w:rsidRPr="008937CE">
          <w:rPr>
            <w:rFonts w:cstheme="minorHAnsi"/>
            <w:rPrChange w:id="684" w:author="Anca Bors" w:date="2024-03-08T13:29:00Z" w16du:dateUtc="2024-03-08T11:29:00Z">
              <w:rPr>
                <w:rFonts w:asciiTheme="majorHAnsi" w:hAnsiTheme="majorHAnsi" w:cs="Times New Roman"/>
                <w:color w:val="00B0F0"/>
                <w:sz w:val="24"/>
                <w:szCs w:val="24"/>
                <w:highlight w:val="green"/>
              </w:rPr>
            </w:rPrChange>
          </w:rPr>
          <w:t xml:space="preserve"> va prezenta documentul revizuit Asociației în cadrul atribuțiilor acesteia de monitorizare.</w:t>
        </w:r>
      </w:ins>
    </w:p>
    <w:p w14:paraId="6F328DB0" w14:textId="737D65E4" w:rsidR="008937CE" w:rsidRPr="0085317B" w:rsidRDefault="008937CE" w:rsidP="00A955C4">
      <w:pPr>
        <w:jc w:val="both"/>
        <w:rPr>
          <w:rFonts w:cstheme="minorHAnsi"/>
        </w:rPr>
      </w:pPr>
      <w:ins w:id="685" w:author="Anca Bors" w:date="2024-03-08T13:29:00Z" w16du:dateUtc="2024-03-08T11:29:00Z">
        <w:r w:rsidRPr="008937CE">
          <w:rPr>
            <w:rFonts w:cstheme="minorHAnsi"/>
            <w:rPrChange w:id="686" w:author="Anca Bors" w:date="2024-03-08T13:29:00Z" w16du:dateUtc="2024-03-08T11:29:00Z">
              <w:rPr>
                <w:rFonts w:asciiTheme="majorHAnsi" w:hAnsiTheme="majorHAnsi" w:cs="Times New Roman"/>
                <w:color w:val="00B0F0"/>
                <w:sz w:val="24"/>
                <w:szCs w:val="24"/>
                <w:highlight w:val="green"/>
              </w:rPr>
            </w:rPrChange>
          </w:rPr>
          <w:t xml:space="preserve">Autoritatea Deleganta va avea în vedere </w:t>
        </w:r>
        <w:r w:rsidRPr="008937CE">
          <w:rPr>
            <w:rFonts w:cstheme="minorHAnsi"/>
            <w:rPrChange w:id="687" w:author="Anca Bors" w:date="2024-03-08T13:29:00Z" w16du:dateUtc="2024-03-08T11:29:00Z">
              <w:rPr>
                <w:rFonts w:asciiTheme="majorHAnsi" w:hAnsiTheme="majorHAnsi" w:cs="Times New Roman"/>
                <w:color w:val="00B0F0"/>
                <w:sz w:val="24"/>
                <w:szCs w:val="24"/>
                <w:highlight w:val="red"/>
              </w:rPr>
            </w:rPrChange>
          </w:rPr>
          <w:t xml:space="preserve">sănătatea </w:t>
        </w:r>
        <w:proofErr w:type="spellStart"/>
        <w:r w:rsidRPr="008937CE">
          <w:rPr>
            <w:rFonts w:cstheme="minorHAnsi"/>
            <w:rPrChange w:id="688" w:author="Anca Bors" w:date="2024-03-08T13:29:00Z" w16du:dateUtc="2024-03-08T11:29:00Z">
              <w:rPr>
                <w:rFonts w:asciiTheme="majorHAnsi" w:hAnsiTheme="majorHAnsi" w:cs="Times New Roman"/>
                <w:color w:val="00B0F0"/>
                <w:sz w:val="24"/>
                <w:szCs w:val="24"/>
                <w:highlight w:val="red"/>
              </w:rPr>
            </w:rPrChange>
          </w:rPr>
          <w:t>şi</w:t>
        </w:r>
        <w:proofErr w:type="spellEnd"/>
        <w:r w:rsidRPr="008937CE">
          <w:rPr>
            <w:rFonts w:cstheme="minorHAnsi"/>
            <w:rPrChange w:id="689" w:author="Anca Bors" w:date="2024-03-08T13:29:00Z" w16du:dateUtc="2024-03-08T11:29:00Z">
              <w:rPr>
                <w:rFonts w:asciiTheme="majorHAnsi" w:hAnsiTheme="majorHAnsi" w:cs="Times New Roman"/>
                <w:color w:val="00B0F0"/>
                <w:sz w:val="24"/>
                <w:szCs w:val="24"/>
                <w:highlight w:val="red"/>
              </w:rPr>
            </w:rPrChange>
          </w:rPr>
          <w:t xml:space="preserve"> securitatea în muncă </w:t>
        </w:r>
        <w:r w:rsidRPr="008937CE">
          <w:rPr>
            <w:rFonts w:cstheme="minorHAnsi"/>
            <w:rPrChange w:id="690" w:author="Anca Bors" w:date="2024-03-08T13:29:00Z" w16du:dateUtc="2024-03-08T11:29:00Z">
              <w:rPr>
                <w:rFonts w:asciiTheme="majorHAnsi" w:hAnsiTheme="majorHAnsi" w:cs="Times New Roman"/>
                <w:color w:val="00B0F0"/>
                <w:sz w:val="24"/>
                <w:szCs w:val="24"/>
                <w:highlight w:val="green"/>
              </w:rPr>
            </w:rPrChange>
          </w:rPr>
          <w:t xml:space="preserve">pentru toate persoanele implicate în Furnizarea Serviciilor </w:t>
        </w:r>
        <w:proofErr w:type="spellStart"/>
        <w:r w:rsidRPr="008937CE">
          <w:rPr>
            <w:rFonts w:cstheme="minorHAnsi"/>
            <w:rPrChange w:id="691" w:author="Anca Bors" w:date="2024-03-08T13:29:00Z" w16du:dateUtc="2024-03-08T11:29:00Z">
              <w:rPr>
                <w:rFonts w:asciiTheme="majorHAnsi" w:hAnsiTheme="majorHAnsi" w:cs="Times New Roman"/>
                <w:color w:val="00B0F0"/>
                <w:sz w:val="24"/>
                <w:szCs w:val="24"/>
                <w:highlight w:val="green"/>
              </w:rPr>
            </w:rPrChange>
          </w:rPr>
          <w:t>şi</w:t>
        </w:r>
        <w:proofErr w:type="spellEnd"/>
        <w:r w:rsidRPr="008937CE">
          <w:rPr>
            <w:rFonts w:cstheme="minorHAnsi"/>
            <w:rPrChange w:id="692" w:author="Anca Bors" w:date="2024-03-08T13:29:00Z" w16du:dateUtc="2024-03-08T11:29:00Z">
              <w:rPr>
                <w:rFonts w:asciiTheme="majorHAnsi" w:hAnsiTheme="majorHAnsi" w:cs="Times New Roman"/>
                <w:color w:val="00B0F0"/>
                <w:sz w:val="24"/>
                <w:szCs w:val="24"/>
                <w:highlight w:val="green"/>
              </w:rPr>
            </w:rPrChange>
          </w:rPr>
          <w:t xml:space="preserve"> va menține toate amplasamentele, clădirile, instalațiile, vehiculele </w:t>
        </w:r>
        <w:proofErr w:type="spellStart"/>
        <w:r w:rsidRPr="008937CE">
          <w:rPr>
            <w:rFonts w:cstheme="minorHAnsi"/>
            <w:rPrChange w:id="693" w:author="Anca Bors" w:date="2024-03-08T13:29:00Z" w16du:dateUtc="2024-03-08T11:29:00Z">
              <w:rPr>
                <w:rFonts w:asciiTheme="majorHAnsi" w:hAnsiTheme="majorHAnsi" w:cs="Times New Roman"/>
                <w:color w:val="00B0F0"/>
                <w:sz w:val="24"/>
                <w:szCs w:val="24"/>
                <w:highlight w:val="green"/>
              </w:rPr>
            </w:rPrChange>
          </w:rPr>
          <w:t>şi</w:t>
        </w:r>
        <w:proofErr w:type="spellEnd"/>
        <w:r w:rsidRPr="008937CE">
          <w:rPr>
            <w:rFonts w:cstheme="minorHAnsi"/>
            <w:rPrChange w:id="694" w:author="Anca Bors" w:date="2024-03-08T13:29:00Z" w16du:dateUtc="2024-03-08T11:29:00Z">
              <w:rPr>
                <w:rFonts w:asciiTheme="majorHAnsi" w:hAnsiTheme="majorHAnsi" w:cs="Times New Roman"/>
                <w:color w:val="00B0F0"/>
                <w:sz w:val="24"/>
                <w:szCs w:val="24"/>
                <w:highlight w:val="green"/>
              </w:rPr>
            </w:rPrChange>
          </w:rPr>
          <w:t xml:space="preserve"> utilajele (în măsura în care acestea se află sub controlul său) într-o stare de funcționare corespunzătoare pentru evitarea pericolului, va întreține, pe cheltuială proprie, instalațiile de iluminare, elementele de protecție, semnele de avertizare </w:t>
        </w:r>
        <w:proofErr w:type="spellStart"/>
        <w:r w:rsidRPr="008937CE">
          <w:rPr>
            <w:rFonts w:cstheme="minorHAnsi"/>
            <w:rPrChange w:id="695" w:author="Anca Bors" w:date="2024-03-08T13:29:00Z" w16du:dateUtc="2024-03-08T11:29:00Z">
              <w:rPr>
                <w:rFonts w:asciiTheme="majorHAnsi" w:hAnsiTheme="majorHAnsi" w:cs="Times New Roman"/>
                <w:color w:val="00B0F0"/>
                <w:sz w:val="24"/>
                <w:szCs w:val="24"/>
                <w:highlight w:val="green"/>
              </w:rPr>
            </w:rPrChange>
          </w:rPr>
          <w:t>şi</w:t>
        </w:r>
        <w:proofErr w:type="spellEnd"/>
        <w:r w:rsidRPr="008937CE">
          <w:rPr>
            <w:rFonts w:cstheme="minorHAnsi"/>
            <w:rPrChange w:id="696" w:author="Anca Bors" w:date="2024-03-08T13:29:00Z" w16du:dateUtc="2024-03-08T11:29:00Z">
              <w:rPr>
                <w:rFonts w:asciiTheme="majorHAnsi" w:hAnsiTheme="majorHAnsi" w:cs="Times New Roman"/>
                <w:color w:val="00B0F0"/>
                <w:sz w:val="24"/>
                <w:szCs w:val="24"/>
                <w:highlight w:val="green"/>
              </w:rPr>
            </w:rPrChange>
          </w:rPr>
          <w:t xml:space="preserve"> va urmări amplasarea </w:t>
        </w:r>
        <w:proofErr w:type="spellStart"/>
        <w:r w:rsidRPr="008937CE">
          <w:rPr>
            <w:rFonts w:cstheme="minorHAnsi"/>
            <w:rPrChange w:id="697" w:author="Anca Bors" w:date="2024-03-08T13:29:00Z" w16du:dateUtc="2024-03-08T11:29:00Z">
              <w:rPr>
                <w:rFonts w:asciiTheme="majorHAnsi" w:hAnsiTheme="majorHAnsi" w:cs="Times New Roman"/>
                <w:color w:val="00B0F0"/>
                <w:sz w:val="24"/>
                <w:szCs w:val="24"/>
                <w:highlight w:val="green"/>
              </w:rPr>
            </w:rPrChange>
          </w:rPr>
          <w:t>şi</w:t>
        </w:r>
        <w:proofErr w:type="spellEnd"/>
        <w:r w:rsidRPr="008937CE">
          <w:rPr>
            <w:rFonts w:cstheme="minorHAnsi"/>
            <w:rPrChange w:id="698" w:author="Anca Bors" w:date="2024-03-08T13:29:00Z" w16du:dateUtc="2024-03-08T11:29:00Z">
              <w:rPr>
                <w:rFonts w:asciiTheme="majorHAnsi" w:hAnsiTheme="majorHAnsi" w:cs="Times New Roman"/>
                <w:color w:val="00B0F0"/>
                <w:sz w:val="24"/>
                <w:szCs w:val="24"/>
                <w:highlight w:val="green"/>
              </w:rPr>
            </w:rPrChange>
          </w:rPr>
          <w:t xml:space="preserve"> instalarea acestora ori de câte ori va fi necesar, sau la solicitarea Autorității Delegante/Asociației sau la solicitarea oricărei Autorități Competente, în domeniul protecției, securității </w:t>
        </w:r>
        <w:proofErr w:type="spellStart"/>
        <w:r w:rsidRPr="008937CE">
          <w:rPr>
            <w:rFonts w:cstheme="minorHAnsi"/>
            <w:rPrChange w:id="699" w:author="Anca Bors" w:date="2024-03-08T13:29:00Z" w16du:dateUtc="2024-03-08T11:29:00Z">
              <w:rPr>
                <w:rFonts w:asciiTheme="majorHAnsi" w:hAnsiTheme="majorHAnsi" w:cs="Times New Roman"/>
                <w:color w:val="00B0F0"/>
                <w:sz w:val="24"/>
                <w:szCs w:val="24"/>
                <w:highlight w:val="green"/>
              </w:rPr>
            </w:rPrChange>
          </w:rPr>
          <w:t>şi</w:t>
        </w:r>
        <w:proofErr w:type="spellEnd"/>
        <w:r w:rsidRPr="008937CE">
          <w:rPr>
            <w:rFonts w:cstheme="minorHAnsi"/>
            <w:rPrChange w:id="700" w:author="Anca Bors" w:date="2024-03-08T13:29:00Z" w16du:dateUtc="2024-03-08T11:29:00Z">
              <w:rPr>
                <w:rFonts w:asciiTheme="majorHAnsi" w:hAnsiTheme="majorHAnsi" w:cs="Times New Roman"/>
                <w:color w:val="00B0F0"/>
                <w:sz w:val="24"/>
                <w:szCs w:val="24"/>
                <w:highlight w:val="green"/>
              </w:rPr>
            </w:rPrChange>
          </w:rPr>
          <w:t xml:space="preserve"> sănătății populației.</w:t>
        </w:r>
      </w:ins>
    </w:p>
    <w:p w14:paraId="683E299E" w14:textId="77777777" w:rsidR="00A955C4" w:rsidRPr="0085317B" w:rsidRDefault="00A955C4" w:rsidP="00A955C4">
      <w:pPr>
        <w:jc w:val="center"/>
        <w:rPr>
          <w:rFonts w:cstheme="minorHAnsi"/>
          <w:b/>
        </w:rPr>
      </w:pPr>
    </w:p>
    <w:p w14:paraId="33CF92FA" w14:textId="77777777" w:rsidR="00A955C4" w:rsidRPr="0085317B" w:rsidRDefault="00A955C4" w:rsidP="00A955C4">
      <w:pPr>
        <w:pStyle w:val="Titlu3"/>
        <w:ind w:right="29"/>
        <w:jc w:val="center"/>
        <w:rPr>
          <w:rFonts w:cstheme="minorHAnsi"/>
          <w:b/>
          <w:bCs/>
          <w:sz w:val="22"/>
        </w:rPr>
      </w:pPr>
      <w:bookmarkStart w:id="701" w:name="_Toc159530780"/>
      <w:r w:rsidRPr="0085317B">
        <w:rPr>
          <w:rFonts w:cstheme="minorHAnsi"/>
          <w:b/>
          <w:bCs/>
          <w:sz w:val="22"/>
        </w:rPr>
        <w:t>Articolul 3</w:t>
      </w:r>
      <w:r>
        <w:rPr>
          <w:rFonts w:cstheme="minorHAnsi"/>
          <w:b/>
          <w:bCs/>
          <w:sz w:val="22"/>
        </w:rPr>
        <w:t>3</w:t>
      </w:r>
      <w:r w:rsidRPr="0085317B">
        <w:rPr>
          <w:rFonts w:cstheme="minorHAnsi"/>
          <w:b/>
          <w:bCs/>
          <w:sz w:val="22"/>
        </w:rPr>
        <w:t xml:space="preserve"> — Personalul si pregătirea profesională</w:t>
      </w:r>
      <w:bookmarkEnd w:id="701"/>
    </w:p>
    <w:p w14:paraId="3D464EF9" w14:textId="77777777" w:rsidR="00A955C4" w:rsidRPr="0085317B" w:rsidRDefault="00A955C4" w:rsidP="00A955C4">
      <w:pPr>
        <w:jc w:val="both"/>
        <w:rPr>
          <w:rFonts w:cstheme="minorHAnsi"/>
          <w:b/>
        </w:rPr>
      </w:pPr>
    </w:p>
    <w:p w14:paraId="4D506B3E" w14:textId="77777777" w:rsidR="00A955C4" w:rsidRPr="000B71DC" w:rsidRDefault="00A955C4" w:rsidP="00A955C4">
      <w:pPr>
        <w:jc w:val="both"/>
        <w:rPr>
          <w:rFonts w:cstheme="minorHAnsi"/>
          <w:bCs/>
        </w:rPr>
      </w:pPr>
      <w:r w:rsidRPr="000B71DC">
        <w:rPr>
          <w:rFonts w:cstheme="minorHAnsi"/>
          <w:bCs/>
        </w:rPr>
        <w:t>33.1 Evoluția numărului de angajați</w:t>
      </w:r>
    </w:p>
    <w:p w14:paraId="212EF9A0" w14:textId="77777777" w:rsidR="00A955C4" w:rsidRPr="0085317B" w:rsidRDefault="00A955C4" w:rsidP="00A955C4">
      <w:pPr>
        <w:tabs>
          <w:tab w:val="left" w:pos="240"/>
        </w:tabs>
        <w:jc w:val="both"/>
        <w:rPr>
          <w:rFonts w:ascii="Calibri" w:hAnsi="Calibri" w:cs="Arial"/>
          <w:color w:val="000000"/>
        </w:rPr>
      </w:pPr>
      <w:r w:rsidRPr="0085317B">
        <w:rPr>
          <w:rFonts w:ascii="Calibri" w:hAnsi="Calibri" w:cs="Arial"/>
          <w:color w:val="000000"/>
        </w:rPr>
        <w:lastRenderedPageBreak/>
        <w:t>Operatorul se obligă să angajeze personalul pe care îl consideră necesar pentru desfășurarea în bune condiții a serviciului delegat.</w:t>
      </w:r>
    </w:p>
    <w:p w14:paraId="222B2946" w14:textId="77777777" w:rsidR="00A955C4" w:rsidRPr="0085317B" w:rsidRDefault="00A955C4" w:rsidP="00A955C4">
      <w:pPr>
        <w:jc w:val="both"/>
        <w:rPr>
          <w:rFonts w:cstheme="minorHAnsi"/>
        </w:rPr>
      </w:pPr>
      <w:r w:rsidRPr="0085317B">
        <w:rPr>
          <w:rFonts w:cstheme="minorHAnsi"/>
        </w:rPr>
        <w:t xml:space="preserve">Numărul personalului este definit ca totalul persoanelor ce ocupă efectiv o funcție în cadrul Operatorului, în temeiul  unui contract individual de muncă pe perioadă nedeterminată încheiat cu acea societate în  conformitate cu legea aplicabilă. </w:t>
      </w:r>
    </w:p>
    <w:p w14:paraId="6CDB141B" w14:textId="77777777" w:rsidR="00A955C4" w:rsidRPr="000B71DC" w:rsidRDefault="00A955C4" w:rsidP="00A955C4">
      <w:pPr>
        <w:jc w:val="both"/>
        <w:rPr>
          <w:rFonts w:cstheme="minorHAnsi"/>
          <w:bCs/>
        </w:rPr>
      </w:pPr>
      <w:r w:rsidRPr="000B71DC">
        <w:rPr>
          <w:rFonts w:cstheme="minorHAnsi"/>
          <w:bCs/>
        </w:rPr>
        <w:t>33.2 Pregătirea profesională</w:t>
      </w:r>
    </w:p>
    <w:p w14:paraId="2B9F3A0F" w14:textId="77777777" w:rsidR="00A955C4" w:rsidRPr="0085317B" w:rsidRDefault="00A955C4" w:rsidP="00A955C4">
      <w:pPr>
        <w:jc w:val="both"/>
        <w:rPr>
          <w:rFonts w:cstheme="minorHAnsi"/>
        </w:rPr>
      </w:pPr>
      <w:r w:rsidRPr="0085317B">
        <w:rPr>
          <w:rFonts w:cstheme="minorHAnsi"/>
        </w:rPr>
        <w:t xml:space="preserve">In ceea ce privește cadrele de conducere, Operatorul se angajează să continue și să îmbunătățească politica de pregătire profesională, în special sub aspectele organizării industriale și </w:t>
      </w:r>
      <w:proofErr w:type="spellStart"/>
      <w:r w:rsidRPr="0085317B">
        <w:rPr>
          <w:rFonts w:cstheme="minorHAnsi"/>
        </w:rPr>
        <w:t>socio</w:t>
      </w:r>
      <w:proofErr w:type="spellEnd"/>
      <w:r w:rsidRPr="0085317B">
        <w:rPr>
          <w:rFonts w:cstheme="minorHAnsi"/>
        </w:rPr>
        <w:t>-profesionale, precum și managementului. În ceea ce privește personalul de execuție, Operatorul se angajează să continue și să îmbunătățească politica de pregătire profesională, în special sub aspectele tehnice și profesionale.</w:t>
      </w:r>
    </w:p>
    <w:p w14:paraId="16831ACF" w14:textId="77777777" w:rsidR="00A955C4" w:rsidRDefault="00A955C4" w:rsidP="00A955C4">
      <w:pPr>
        <w:jc w:val="center"/>
        <w:rPr>
          <w:ins w:id="702" w:author="Anca Bors" w:date="2024-03-08T13:30:00Z" w16du:dateUtc="2024-03-08T11:30:00Z"/>
          <w:rFonts w:cstheme="minorHAnsi"/>
          <w:b/>
        </w:rPr>
      </w:pPr>
    </w:p>
    <w:p w14:paraId="7D5ED9E3" w14:textId="77777777" w:rsidR="008937CE" w:rsidRPr="0085317B" w:rsidRDefault="008937CE" w:rsidP="00A955C4">
      <w:pPr>
        <w:jc w:val="center"/>
        <w:rPr>
          <w:rFonts w:cstheme="minorHAnsi"/>
          <w:b/>
        </w:rPr>
      </w:pPr>
    </w:p>
    <w:p w14:paraId="3EA82402" w14:textId="77777777" w:rsidR="00A955C4" w:rsidRPr="0085317B" w:rsidRDefault="00A955C4" w:rsidP="00A955C4">
      <w:pPr>
        <w:pStyle w:val="Titlu3"/>
        <w:ind w:right="29"/>
        <w:jc w:val="center"/>
        <w:rPr>
          <w:rFonts w:cstheme="minorHAnsi"/>
          <w:b/>
          <w:bCs/>
          <w:sz w:val="22"/>
        </w:rPr>
      </w:pPr>
      <w:bookmarkStart w:id="703" w:name="_Toc159530781"/>
      <w:r w:rsidRPr="0085317B">
        <w:rPr>
          <w:rFonts w:cstheme="minorHAnsi"/>
          <w:b/>
          <w:bCs/>
          <w:sz w:val="22"/>
        </w:rPr>
        <w:t>Articolul 3</w:t>
      </w:r>
      <w:r>
        <w:rPr>
          <w:rFonts w:cstheme="minorHAnsi"/>
          <w:b/>
          <w:bCs/>
          <w:sz w:val="22"/>
        </w:rPr>
        <w:t>4</w:t>
      </w:r>
      <w:r w:rsidRPr="0085317B">
        <w:rPr>
          <w:rFonts w:cstheme="minorHAnsi"/>
          <w:b/>
          <w:bCs/>
          <w:sz w:val="22"/>
        </w:rPr>
        <w:t xml:space="preserve"> — Atribuțiile specifice ale agenților Operatorului</w:t>
      </w:r>
      <w:bookmarkEnd w:id="703"/>
    </w:p>
    <w:p w14:paraId="537A2C07" w14:textId="77777777" w:rsidR="00A955C4" w:rsidRPr="0085317B" w:rsidRDefault="00A955C4" w:rsidP="00A955C4">
      <w:pPr>
        <w:jc w:val="both"/>
        <w:rPr>
          <w:rFonts w:cstheme="minorHAnsi"/>
        </w:rPr>
      </w:pPr>
    </w:p>
    <w:p w14:paraId="10F7F771" w14:textId="5790A725" w:rsidR="00A955C4" w:rsidRPr="0085317B" w:rsidRDefault="00A955C4" w:rsidP="00A955C4">
      <w:pPr>
        <w:jc w:val="both"/>
        <w:rPr>
          <w:rFonts w:cstheme="minorHAnsi"/>
        </w:rPr>
      </w:pPr>
      <w:r>
        <w:rPr>
          <w:rFonts w:cstheme="minorHAnsi"/>
        </w:rPr>
        <w:t>34.</w:t>
      </w:r>
      <w:r w:rsidRPr="0085317B">
        <w:rPr>
          <w:rFonts w:cstheme="minorHAnsi"/>
        </w:rPr>
        <w:t xml:space="preserve">1 Fiecare dintre agenții angajați de Operator, conform legislației în vigoare. </w:t>
      </w:r>
      <w:r w:rsidR="00E20694" w:rsidRPr="0085317B">
        <w:rPr>
          <w:rFonts w:cstheme="minorHAnsi"/>
        </w:rPr>
        <w:t>P</w:t>
      </w:r>
      <w:r w:rsidRPr="0085317B">
        <w:rPr>
          <w:rFonts w:cstheme="minorHAnsi"/>
        </w:rPr>
        <w:t xml:space="preserve">entru monitorizarea și supravegherea furnizării serviciilor publice de alimentare cu apă și de canalizare, trebuie să </w:t>
      </w:r>
      <w:r>
        <w:rPr>
          <w:rFonts w:cstheme="minorHAnsi"/>
        </w:rPr>
        <w:t>prezinte</w:t>
      </w:r>
      <w:r w:rsidRPr="0085317B">
        <w:rPr>
          <w:rFonts w:cstheme="minorHAnsi"/>
        </w:rPr>
        <w:t xml:space="preserve"> o legitimație pe care să fie menționată funcția și sarcinile.</w:t>
      </w:r>
    </w:p>
    <w:p w14:paraId="13DC56F0" w14:textId="77777777" w:rsidR="00A955C4" w:rsidRPr="0085317B" w:rsidRDefault="00A955C4" w:rsidP="00A955C4">
      <w:pPr>
        <w:jc w:val="both"/>
        <w:rPr>
          <w:rFonts w:cstheme="minorHAnsi"/>
        </w:rPr>
      </w:pPr>
      <w:r>
        <w:rPr>
          <w:rFonts w:cstheme="minorHAnsi"/>
        </w:rPr>
        <w:t>34.</w:t>
      </w:r>
      <w:r w:rsidRPr="0085317B">
        <w:rPr>
          <w:rFonts w:cstheme="minorHAnsi"/>
        </w:rPr>
        <w:t>2 Agenții Operatorului au, pe răspunderea Operatorului, acces la Branșamentele și Racordurile Utilizatorilor pentru citirea, verificarea și lucrările utile în vederea furnizării Serviciilor, cu respectarea dreptului de proprietate privată asupra terenurilor și clădirilor.</w:t>
      </w:r>
    </w:p>
    <w:p w14:paraId="65DDDEC1" w14:textId="77777777" w:rsidR="00130CC3" w:rsidRDefault="00130CC3" w:rsidP="00A955C4">
      <w:pPr>
        <w:rPr>
          <w:rFonts w:cstheme="minorHAnsi"/>
        </w:rPr>
      </w:pPr>
    </w:p>
    <w:p w14:paraId="03AADEB4" w14:textId="77777777" w:rsidR="00130CC3" w:rsidRPr="0085317B" w:rsidRDefault="00130CC3" w:rsidP="00A955C4">
      <w:pPr>
        <w:rPr>
          <w:rFonts w:cstheme="minorHAnsi"/>
        </w:rPr>
      </w:pPr>
    </w:p>
    <w:p w14:paraId="216B407E" w14:textId="77777777" w:rsidR="00A955C4" w:rsidRPr="0085317B" w:rsidRDefault="00A955C4" w:rsidP="00A955C4">
      <w:pPr>
        <w:pStyle w:val="Titlu2"/>
        <w:spacing w:before="40" w:after="0"/>
        <w:rPr>
          <w:rFonts w:asciiTheme="minorHAnsi" w:hAnsiTheme="minorHAnsi" w:cstheme="minorHAnsi"/>
          <w:b/>
          <w:bCs/>
          <w:color w:val="auto"/>
          <w:szCs w:val="24"/>
        </w:rPr>
      </w:pPr>
      <w:bookmarkStart w:id="704" w:name="_Toc159530782"/>
      <w:r w:rsidRPr="0085317B">
        <w:rPr>
          <w:rFonts w:asciiTheme="minorHAnsi" w:hAnsiTheme="minorHAnsi" w:cstheme="minorHAnsi"/>
          <w:b/>
          <w:bCs/>
          <w:color w:val="auto"/>
          <w:szCs w:val="24"/>
        </w:rPr>
        <w:t xml:space="preserve">CAPITOLUL IV </w:t>
      </w:r>
      <w:r>
        <w:rPr>
          <w:rFonts w:asciiTheme="minorHAnsi" w:hAnsiTheme="minorHAnsi" w:cstheme="minorHAnsi"/>
          <w:b/>
          <w:bCs/>
          <w:color w:val="auto"/>
          <w:szCs w:val="24"/>
        </w:rPr>
        <w:t>–</w:t>
      </w:r>
      <w:r w:rsidRPr="0085317B">
        <w:rPr>
          <w:rFonts w:asciiTheme="minorHAnsi" w:hAnsiTheme="minorHAnsi" w:cstheme="minorHAnsi"/>
          <w:b/>
          <w:bCs/>
          <w:color w:val="auto"/>
          <w:szCs w:val="24"/>
        </w:rPr>
        <w:t xml:space="preserve"> </w:t>
      </w:r>
      <w:r>
        <w:rPr>
          <w:rFonts w:asciiTheme="minorHAnsi" w:hAnsiTheme="minorHAnsi" w:cstheme="minorHAnsi"/>
          <w:b/>
          <w:bCs/>
          <w:color w:val="auto"/>
          <w:szCs w:val="24"/>
        </w:rPr>
        <w:t xml:space="preserve">PRELUAREA OBLIGAȚIILOR </w:t>
      </w:r>
      <w:r w:rsidRPr="0085317B">
        <w:rPr>
          <w:rFonts w:asciiTheme="minorHAnsi" w:hAnsiTheme="minorHAnsi" w:cstheme="minorHAnsi"/>
          <w:b/>
          <w:bCs/>
          <w:color w:val="auto"/>
          <w:szCs w:val="24"/>
        </w:rPr>
        <w:t>CONTRACT</w:t>
      </w:r>
      <w:r>
        <w:rPr>
          <w:rFonts w:asciiTheme="minorHAnsi" w:hAnsiTheme="minorHAnsi" w:cstheme="minorHAnsi"/>
          <w:b/>
          <w:bCs/>
          <w:color w:val="auto"/>
          <w:szCs w:val="24"/>
        </w:rPr>
        <w:t>UALE</w:t>
      </w:r>
      <w:bookmarkEnd w:id="704"/>
    </w:p>
    <w:p w14:paraId="2A95F565" w14:textId="77777777" w:rsidR="00A955C4" w:rsidRPr="0085317B" w:rsidRDefault="00A955C4" w:rsidP="00A955C4">
      <w:pPr>
        <w:jc w:val="center"/>
        <w:rPr>
          <w:rFonts w:cstheme="minorHAnsi"/>
          <w:b/>
        </w:rPr>
      </w:pPr>
    </w:p>
    <w:p w14:paraId="55F3F271" w14:textId="77777777" w:rsidR="00A955C4" w:rsidRPr="0085317B" w:rsidRDefault="00A955C4" w:rsidP="00A955C4">
      <w:pPr>
        <w:pStyle w:val="Titlu3"/>
        <w:ind w:right="29"/>
        <w:jc w:val="center"/>
        <w:rPr>
          <w:rFonts w:cstheme="minorHAnsi"/>
          <w:b/>
          <w:bCs/>
          <w:sz w:val="22"/>
        </w:rPr>
      </w:pPr>
      <w:bookmarkStart w:id="705" w:name="_Toc159530783"/>
      <w:r w:rsidRPr="005E6C10">
        <w:rPr>
          <w:rFonts w:cstheme="minorHAnsi"/>
          <w:b/>
          <w:bCs/>
          <w:sz w:val="22"/>
        </w:rPr>
        <w:t>Articolul 3</w:t>
      </w:r>
      <w:r>
        <w:rPr>
          <w:rFonts w:cstheme="minorHAnsi"/>
          <w:b/>
          <w:bCs/>
          <w:sz w:val="22"/>
        </w:rPr>
        <w:t>5</w:t>
      </w:r>
      <w:r w:rsidRPr="005E6C10">
        <w:rPr>
          <w:rFonts w:cstheme="minorHAnsi"/>
          <w:b/>
          <w:bCs/>
          <w:sz w:val="22"/>
        </w:rPr>
        <w:t xml:space="preserve"> — Continuarea contractelor</w:t>
      </w:r>
      <w:bookmarkEnd w:id="705"/>
    </w:p>
    <w:p w14:paraId="0AA8AF39" w14:textId="77777777" w:rsidR="00A955C4" w:rsidRPr="0085317B" w:rsidRDefault="00A955C4" w:rsidP="00A955C4">
      <w:pPr>
        <w:jc w:val="both"/>
        <w:rPr>
          <w:rFonts w:cstheme="minorHAnsi"/>
        </w:rPr>
      </w:pPr>
    </w:p>
    <w:p w14:paraId="0456CCD7" w14:textId="77777777" w:rsidR="00A955C4" w:rsidRPr="0085317B" w:rsidRDefault="00A955C4" w:rsidP="00A955C4">
      <w:pPr>
        <w:jc w:val="both"/>
        <w:rPr>
          <w:rFonts w:cstheme="minorHAnsi"/>
        </w:rPr>
      </w:pPr>
      <w:r>
        <w:rPr>
          <w:rFonts w:cstheme="minorHAnsi"/>
        </w:rPr>
        <w:t xml:space="preserve">35.1 </w:t>
      </w:r>
      <w:r w:rsidRPr="0085317B">
        <w:rPr>
          <w:rFonts w:cstheme="minorHAnsi"/>
        </w:rPr>
        <w:t>Operatorul declară că își cunoaște drepturile și obligațiile pe care le are în legătură cu Serviciile născute din contractele încheiate de foștii operatori înainte de Data Intrării în Vigoare, ce vor fi transferate Operatorului. În consecință, Operatorul se obligă să continue executarea acelor contracte conform termenilor și condițiilor corespunzătoare, care vor fi stabilite de părțile contractante.</w:t>
      </w:r>
    </w:p>
    <w:p w14:paraId="10FD1140" w14:textId="4AED7748" w:rsidR="00972BEC" w:rsidRDefault="00972BEC">
      <w:pPr>
        <w:rPr>
          <w:ins w:id="706" w:author="Anca Bors" w:date="2024-03-08T13:58:00Z" w16du:dateUtc="2024-03-08T11:58:00Z"/>
          <w:rFonts w:cstheme="minorHAnsi"/>
        </w:rPr>
      </w:pPr>
      <w:ins w:id="707" w:author="Anca Bors" w:date="2024-03-08T13:58:00Z" w16du:dateUtc="2024-03-08T11:58:00Z">
        <w:r>
          <w:rPr>
            <w:rFonts w:cstheme="minorHAnsi"/>
          </w:rPr>
          <w:br w:type="page"/>
        </w:r>
      </w:ins>
    </w:p>
    <w:p w14:paraId="578B801E" w14:textId="54AD3D45" w:rsidR="00A955C4" w:rsidRPr="0085317B" w:rsidRDefault="00A955C4" w:rsidP="00A955C4">
      <w:pPr>
        <w:pStyle w:val="Titlu1"/>
        <w:spacing w:before="240"/>
        <w:jc w:val="center"/>
        <w:rPr>
          <w:rFonts w:asciiTheme="minorHAnsi" w:hAnsiTheme="minorHAnsi" w:cstheme="minorHAnsi"/>
          <w:b/>
          <w:bCs/>
          <w:color w:val="auto"/>
          <w:sz w:val="24"/>
          <w:szCs w:val="24"/>
        </w:rPr>
      </w:pPr>
      <w:bookmarkStart w:id="708" w:name="_Toc159530784"/>
      <w:r w:rsidRPr="0085317B">
        <w:rPr>
          <w:rFonts w:asciiTheme="minorHAnsi" w:hAnsiTheme="minorHAnsi" w:cstheme="minorHAnsi"/>
          <w:b/>
          <w:bCs/>
          <w:color w:val="auto"/>
          <w:sz w:val="24"/>
          <w:szCs w:val="24"/>
        </w:rPr>
        <w:lastRenderedPageBreak/>
        <w:t xml:space="preserve">TITLUL II </w:t>
      </w:r>
      <w:del w:id="709" w:author="Radu Gabriel" w:date="2024-03-13T18:06:00Z" w16du:dateUtc="2024-03-13T16:06:00Z">
        <w:r w:rsidRPr="0085317B" w:rsidDel="00E20694">
          <w:rPr>
            <w:rFonts w:asciiTheme="minorHAnsi" w:hAnsiTheme="minorHAnsi" w:cstheme="minorHAnsi"/>
            <w:b/>
            <w:bCs/>
            <w:color w:val="auto"/>
            <w:sz w:val="24"/>
            <w:szCs w:val="24"/>
          </w:rPr>
          <w:delText>-</w:delText>
        </w:r>
      </w:del>
      <w:ins w:id="710" w:author="Radu Gabriel" w:date="2024-03-13T18:06:00Z" w16du:dateUtc="2024-03-13T16:06:00Z">
        <w:r w:rsidR="00E20694">
          <w:rPr>
            <w:rFonts w:asciiTheme="minorHAnsi" w:hAnsiTheme="minorHAnsi" w:cstheme="minorHAnsi"/>
            <w:b/>
            <w:bCs/>
            <w:color w:val="auto"/>
            <w:sz w:val="24"/>
            <w:szCs w:val="24"/>
          </w:rPr>
          <w:t>–</w:t>
        </w:r>
      </w:ins>
      <w:r w:rsidRPr="0085317B">
        <w:rPr>
          <w:rFonts w:asciiTheme="minorHAnsi" w:hAnsiTheme="minorHAnsi" w:cstheme="minorHAnsi"/>
          <w:b/>
          <w:bCs/>
          <w:color w:val="auto"/>
          <w:sz w:val="24"/>
          <w:szCs w:val="24"/>
        </w:rPr>
        <w:t xml:space="preserve"> SISTEMUL FINANCIAR SI SISTEMUL CONTABIL</w:t>
      </w:r>
      <w:bookmarkEnd w:id="708"/>
    </w:p>
    <w:p w14:paraId="1DBEDDC3" w14:textId="77777777" w:rsidR="00A955C4" w:rsidRPr="0085317B" w:rsidRDefault="00A955C4" w:rsidP="00A955C4">
      <w:pPr>
        <w:jc w:val="center"/>
        <w:rPr>
          <w:rFonts w:cstheme="minorHAnsi"/>
          <w:b/>
        </w:rPr>
      </w:pPr>
    </w:p>
    <w:p w14:paraId="3E4E33AB" w14:textId="4A9B9601" w:rsidR="00A955C4" w:rsidRPr="0085317B" w:rsidRDefault="00A955C4" w:rsidP="00A955C4">
      <w:pPr>
        <w:pStyle w:val="Titlu2"/>
        <w:spacing w:before="40" w:after="0"/>
        <w:rPr>
          <w:rFonts w:asciiTheme="minorHAnsi" w:hAnsiTheme="minorHAnsi" w:cstheme="minorHAnsi"/>
          <w:b/>
          <w:bCs/>
          <w:color w:val="auto"/>
          <w:szCs w:val="24"/>
        </w:rPr>
      </w:pPr>
      <w:bookmarkStart w:id="711" w:name="_Toc159530785"/>
      <w:r w:rsidRPr="0085317B">
        <w:rPr>
          <w:rFonts w:asciiTheme="minorHAnsi" w:hAnsiTheme="minorHAnsi" w:cstheme="minorHAnsi"/>
          <w:b/>
          <w:bCs/>
          <w:color w:val="auto"/>
          <w:szCs w:val="24"/>
        </w:rPr>
        <w:t xml:space="preserve">CAPITOLUL I </w:t>
      </w:r>
      <w:del w:id="712" w:author="Radu Gabriel" w:date="2024-03-13T18:06:00Z" w16du:dateUtc="2024-03-13T16:06:00Z">
        <w:r w:rsidRPr="0085317B" w:rsidDel="00E20694">
          <w:rPr>
            <w:rFonts w:asciiTheme="minorHAnsi" w:hAnsiTheme="minorHAnsi" w:cstheme="minorHAnsi"/>
            <w:b/>
            <w:bCs/>
            <w:color w:val="auto"/>
            <w:szCs w:val="24"/>
          </w:rPr>
          <w:delText>-</w:delText>
        </w:r>
      </w:del>
      <w:ins w:id="713" w:author="Radu Gabriel" w:date="2024-03-13T18:06:00Z" w16du:dateUtc="2024-03-13T16:06:00Z">
        <w:r w:rsidR="00E20694">
          <w:rPr>
            <w:rFonts w:asciiTheme="minorHAnsi" w:hAnsiTheme="minorHAnsi" w:cstheme="minorHAnsi"/>
            <w:b/>
            <w:bCs/>
            <w:color w:val="auto"/>
            <w:szCs w:val="24"/>
          </w:rPr>
          <w:t>–</w:t>
        </w:r>
      </w:ins>
      <w:r w:rsidRPr="0085317B">
        <w:rPr>
          <w:rFonts w:asciiTheme="minorHAnsi" w:hAnsiTheme="minorHAnsi" w:cstheme="minorHAnsi"/>
          <w:b/>
          <w:bCs/>
          <w:color w:val="auto"/>
          <w:szCs w:val="24"/>
        </w:rPr>
        <w:t xml:space="preserve"> SISTEMUL FINANCIAR</w:t>
      </w:r>
      <w:bookmarkEnd w:id="711"/>
    </w:p>
    <w:p w14:paraId="5920F8F1" w14:textId="77777777" w:rsidR="00A955C4" w:rsidRDefault="00A955C4" w:rsidP="00A955C4">
      <w:pPr>
        <w:jc w:val="center"/>
        <w:rPr>
          <w:rFonts w:cstheme="minorHAnsi"/>
          <w:b/>
        </w:rPr>
      </w:pPr>
    </w:p>
    <w:p w14:paraId="60FB1CE0" w14:textId="77777777" w:rsidR="00A955C4" w:rsidRPr="006D45D2" w:rsidRDefault="00A955C4" w:rsidP="00A955C4">
      <w:pPr>
        <w:pStyle w:val="Titlu3"/>
        <w:ind w:right="29"/>
        <w:jc w:val="center"/>
        <w:rPr>
          <w:rFonts w:cstheme="minorHAnsi"/>
          <w:b/>
          <w:bCs/>
          <w:sz w:val="22"/>
        </w:rPr>
      </w:pPr>
      <w:bookmarkStart w:id="714" w:name="_Toc476136744"/>
      <w:bookmarkStart w:id="715" w:name="_Toc14101512"/>
      <w:bookmarkStart w:id="716" w:name="_Toc159530786"/>
      <w:r w:rsidRPr="006D45D2">
        <w:rPr>
          <w:rFonts w:cstheme="minorHAnsi"/>
          <w:b/>
          <w:bCs/>
          <w:sz w:val="22"/>
        </w:rPr>
        <w:t xml:space="preserve">Articolul 36 – Finanțarea </w:t>
      </w:r>
      <w:bookmarkEnd w:id="714"/>
      <w:r w:rsidRPr="006D45D2">
        <w:rPr>
          <w:rFonts w:cstheme="minorHAnsi"/>
          <w:b/>
          <w:bCs/>
          <w:sz w:val="22"/>
        </w:rPr>
        <w:t>Serviciilor</w:t>
      </w:r>
      <w:bookmarkEnd w:id="715"/>
      <w:bookmarkEnd w:id="716"/>
    </w:p>
    <w:p w14:paraId="1C8FA9B9" w14:textId="77777777" w:rsidR="00A955C4" w:rsidRDefault="00A955C4" w:rsidP="00A955C4">
      <w:pPr>
        <w:jc w:val="both"/>
        <w:rPr>
          <w:rFonts w:cstheme="minorHAnsi"/>
        </w:rPr>
      </w:pPr>
    </w:p>
    <w:p w14:paraId="4E6EEAB5" w14:textId="77777777" w:rsidR="00A955C4" w:rsidRDefault="00A955C4" w:rsidP="00A955C4">
      <w:pPr>
        <w:jc w:val="both"/>
        <w:rPr>
          <w:rFonts w:cs="Arial"/>
        </w:rPr>
      </w:pPr>
      <w:r>
        <w:rPr>
          <w:rFonts w:cstheme="minorHAnsi"/>
        </w:rPr>
        <w:t xml:space="preserve">36.1 </w:t>
      </w:r>
      <w:r w:rsidRPr="006F6738">
        <w:rPr>
          <w:rFonts w:cstheme="minorHAnsi"/>
        </w:rPr>
        <w:t xml:space="preserve">Finanțarea cheltuielilor curente pentru Furnizarea Serviciilor, precum și pentru întreținerea, exploatarea </w:t>
      </w:r>
      <w:r>
        <w:rPr>
          <w:rFonts w:cstheme="minorHAnsi"/>
        </w:rPr>
        <w:t>ș</w:t>
      </w:r>
      <w:r w:rsidRPr="006F6738">
        <w:rPr>
          <w:rFonts w:cstheme="minorHAnsi"/>
        </w:rPr>
        <w:t>i funcționarea Sistemelor Publice de Alimentare cu Apă și/sau de Canalizare aferente se realizează pe criterii economice și comerciale</w:t>
      </w:r>
      <w:r w:rsidRPr="006F6738">
        <w:rPr>
          <w:rFonts w:cs="Arial"/>
        </w:rPr>
        <w:t>.</w:t>
      </w:r>
    </w:p>
    <w:p w14:paraId="102F0D0E" w14:textId="77777777" w:rsidR="00A955C4" w:rsidRPr="0085317B" w:rsidRDefault="00A955C4" w:rsidP="00A955C4">
      <w:pPr>
        <w:jc w:val="center"/>
        <w:rPr>
          <w:rFonts w:cstheme="minorHAnsi"/>
          <w:b/>
        </w:rPr>
      </w:pPr>
    </w:p>
    <w:p w14:paraId="781489C1" w14:textId="77777777" w:rsidR="00A955C4" w:rsidRPr="0085317B" w:rsidRDefault="00A955C4" w:rsidP="00A955C4">
      <w:pPr>
        <w:pStyle w:val="Titlu3"/>
        <w:ind w:right="29"/>
        <w:jc w:val="center"/>
        <w:rPr>
          <w:rFonts w:cstheme="minorHAnsi"/>
          <w:b/>
          <w:bCs/>
          <w:sz w:val="22"/>
        </w:rPr>
      </w:pPr>
      <w:bookmarkStart w:id="717" w:name="_Toc159530787"/>
      <w:r w:rsidRPr="0085317B">
        <w:rPr>
          <w:rFonts w:cstheme="minorHAnsi"/>
          <w:b/>
          <w:bCs/>
          <w:sz w:val="22"/>
        </w:rPr>
        <w:t>Articolul 3</w:t>
      </w:r>
      <w:r>
        <w:rPr>
          <w:rFonts w:cstheme="minorHAnsi"/>
          <w:b/>
          <w:bCs/>
          <w:sz w:val="22"/>
        </w:rPr>
        <w:t>7</w:t>
      </w:r>
      <w:r w:rsidRPr="0085317B">
        <w:rPr>
          <w:rFonts w:cstheme="minorHAnsi"/>
          <w:b/>
          <w:bCs/>
          <w:sz w:val="22"/>
        </w:rPr>
        <w:t xml:space="preserve"> — Preturile</w:t>
      </w:r>
      <w:r>
        <w:rPr>
          <w:rFonts w:cstheme="minorHAnsi"/>
          <w:b/>
          <w:bCs/>
          <w:sz w:val="22"/>
        </w:rPr>
        <w:t>,</w:t>
      </w:r>
      <w:r w:rsidRPr="0085317B">
        <w:rPr>
          <w:rFonts w:cstheme="minorHAnsi"/>
          <w:b/>
          <w:bCs/>
          <w:sz w:val="22"/>
        </w:rPr>
        <w:t xml:space="preserve"> Tarifele si alte surse de venit</w:t>
      </w:r>
      <w:bookmarkEnd w:id="717"/>
    </w:p>
    <w:p w14:paraId="46F5AFBE" w14:textId="77777777" w:rsidR="00A955C4" w:rsidRDefault="00A955C4" w:rsidP="00A955C4">
      <w:pPr>
        <w:jc w:val="both"/>
        <w:rPr>
          <w:rFonts w:cstheme="minorHAnsi"/>
        </w:rPr>
      </w:pPr>
    </w:p>
    <w:p w14:paraId="5A63E4F6" w14:textId="77777777" w:rsidR="00A955C4" w:rsidRPr="0085317B" w:rsidRDefault="00A955C4" w:rsidP="00A955C4">
      <w:pPr>
        <w:jc w:val="both"/>
        <w:rPr>
          <w:rFonts w:cstheme="minorHAnsi"/>
        </w:rPr>
      </w:pPr>
      <w:r>
        <w:rPr>
          <w:rFonts w:cstheme="minorHAnsi"/>
        </w:rPr>
        <w:t>37.</w:t>
      </w:r>
      <w:r w:rsidRPr="0085317B">
        <w:rPr>
          <w:rFonts w:cstheme="minorHAnsi"/>
        </w:rPr>
        <w:t>1 Operatorul este autorizat sa furnizeze Utilizatorilor servicii de alimentare cu apă potabilă și de canalizare, în condițiile stipulate în titlul III al Dispozițiilor Speciale — Partea Comună.</w:t>
      </w:r>
    </w:p>
    <w:p w14:paraId="4553A282" w14:textId="77777777" w:rsidR="00A955C4" w:rsidRPr="0085317B" w:rsidRDefault="00A955C4" w:rsidP="00A955C4">
      <w:pPr>
        <w:jc w:val="both"/>
        <w:rPr>
          <w:rFonts w:cstheme="minorHAnsi"/>
        </w:rPr>
      </w:pPr>
      <w:r>
        <w:rPr>
          <w:rFonts w:cstheme="minorHAnsi"/>
        </w:rPr>
        <w:t>37.</w:t>
      </w:r>
      <w:r w:rsidRPr="0085317B">
        <w:rPr>
          <w:rFonts w:cstheme="minorHAnsi"/>
        </w:rPr>
        <w:t>2 Operatorul va încasa toate veniturile rezultate din aplicarea prețurilor și tarifelor către Utilizatorii Serviciilor. Operatorul va încasa de asemenea toate veniturile rezultate din serviciile și lucrările de instalare și dacă este cazul întreținere a contoarelor, lucrări care sunt făcute pe cheltuiala Utilizatorilor în condițiile legii, precum și costurile și penalitățile legate de întreruperea și reluarea alimentarii.</w:t>
      </w:r>
    </w:p>
    <w:p w14:paraId="348E39B5" w14:textId="77777777" w:rsidR="00A955C4" w:rsidRPr="0085317B" w:rsidRDefault="00A955C4" w:rsidP="00A955C4">
      <w:pPr>
        <w:jc w:val="both"/>
        <w:rPr>
          <w:rFonts w:cstheme="minorHAnsi"/>
        </w:rPr>
      </w:pPr>
      <w:r>
        <w:rPr>
          <w:rFonts w:cstheme="minorHAnsi"/>
        </w:rPr>
        <w:t>37.</w:t>
      </w:r>
      <w:r w:rsidRPr="0085317B">
        <w:rPr>
          <w:rFonts w:cstheme="minorHAnsi"/>
        </w:rPr>
        <w:t xml:space="preserve">3 Preturile si </w:t>
      </w:r>
      <w:r>
        <w:rPr>
          <w:rFonts w:cstheme="minorHAnsi"/>
        </w:rPr>
        <w:t>t</w:t>
      </w:r>
      <w:r w:rsidRPr="0085317B">
        <w:rPr>
          <w:rFonts w:cstheme="minorHAnsi"/>
        </w:rPr>
        <w:t xml:space="preserve">arifele unice practicate de către Delegat pentru serviciile de apă și de canalizare se vor baza pe principiul acoperirii tuturor costurilor aferente activităților:   </w:t>
      </w:r>
    </w:p>
    <w:p w14:paraId="4F489E7C" w14:textId="77777777" w:rsidR="00A955C4" w:rsidRPr="0085317B" w:rsidRDefault="00A955C4" w:rsidP="00A955C4">
      <w:pPr>
        <w:pStyle w:val="Listparagraf"/>
        <w:numPr>
          <w:ilvl w:val="0"/>
          <w:numId w:val="45"/>
        </w:numPr>
        <w:jc w:val="both"/>
        <w:rPr>
          <w:rFonts w:cstheme="minorHAnsi"/>
        </w:rPr>
      </w:pPr>
      <w:r w:rsidRPr="0085317B">
        <w:rPr>
          <w:rFonts w:cstheme="minorHAnsi"/>
        </w:rPr>
        <w:t xml:space="preserve">costuri de operare;   </w:t>
      </w:r>
    </w:p>
    <w:p w14:paraId="2FF4CAB2" w14:textId="77777777" w:rsidR="00A955C4" w:rsidRPr="0085317B" w:rsidRDefault="00A955C4" w:rsidP="00A955C4">
      <w:pPr>
        <w:pStyle w:val="Listparagraf"/>
        <w:numPr>
          <w:ilvl w:val="0"/>
          <w:numId w:val="45"/>
        </w:numPr>
        <w:jc w:val="both"/>
        <w:rPr>
          <w:rFonts w:cstheme="minorHAnsi"/>
        </w:rPr>
      </w:pPr>
      <w:r w:rsidRPr="0085317B">
        <w:rPr>
          <w:rFonts w:cstheme="minorHAnsi"/>
        </w:rPr>
        <w:t xml:space="preserve">costuri de întreținere si reparații;   </w:t>
      </w:r>
    </w:p>
    <w:p w14:paraId="5D10EBB9" w14:textId="77777777" w:rsidR="00A955C4" w:rsidRPr="0085317B" w:rsidRDefault="00A955C4" w:rsidP="00A955C4">
      <w:pPr>
        <w:pStyle w:val="Listparagraf"/>
        <w:numPr>
          <w:ilvl w:val="0"/>
          <w:numId w:val="45"/>
        </w:numPr>
        <w:jc w:val="both"/>
        <w:rPr>
          <w:rFonts w:cstheme="minorHAnsi"/>
        </w:rPr>
      </w:pPr>
      <w:r w:rsidRPr="0085317B">
        <w:rPr>
          <w:rFonts w:cstheme="minorHAnsi"/>
        </w:rPr>
        <w:t xml:space="preserve">costuri financiare;   </w:t>
      </w:r>
    </w:p>
    <w:p w14:paraId="6D3008F9" w14:textId="77777777" w:rsidR="00A955C4" w:rsidRPr="0085317B" w:rsidRDefault="00A955C4" w:rsidP="00A955C4">
      <w:pPr>
        <w:pStyle w:val="Listparagraf"/>
        <w:numPr>
          <w:ilvl w:val="0"/>
          <w:numId w:val="45"/>
        </w:numPr>
        <w:jc w:val="both"/>
        <w:rPr>
          <w:rFonts w:cstheme="minorHAnsi"/>
        </w:rPr>
      </w:pPr>
      <w:r w:rsidRPr="0085317B">
        <w:rPr>
          <w:rFonts w:cstheme="minorHAnsi"/>
        </w:rPr>
        <w:t xml:space="preserve">redevența;   </w:t>
      </w:r>
    </w:p>
    <w:p w14:paraId="66D52075" w14:textId="77777777" w:rsidR="00A955C4" w:rsidRPr="0085317B" w:rsidRDefault="00A955C4" w:rsidP="00A955C4">
      <w:pPr>
        <w:pStyle w:val="Listparagraf"/>
        <w:numPr>
          <w:ilvl w:val="0"/>
          <w:numId w:val="45"/>
        </w:numPr>
        <w:jc w:val="both"/>
        <w:rPr>
          <w:rFonts w:cstheme="minorHAnsi"/>
        </w:rPr>
      </w:pPr>
      <w:r w:rsidRPr="0085317B">
        <w:rPr>
          <w:rFonts w:cstheme="minorHAnsi"/>
        </w:rPr>
        <w:t xml:space="preserve">realizarea de investiții si reparații capitale;   </w:t>
      </w:r>
    </w:p>
    <w:p w14:paraId="194B06D7" w14:textId="77777777" w:rsidR="00A955C4" w:rsidRPr="0085317B" w:rsidRDefault="00A955C4" w:rsidP="00A955C4">
      <w:pPr>
        <w:pStyle w:val="Listparagraf"/>
        <w:numPr>
          <w:ilvl w:val="0"/>
          <w:numId w:val="45"/>
        </w:numPr>
        <w:jc w:val="both"/>
        <w:rPr>
          <w:rFonts w:cstheme="minorHAnsi"/>
        </w:rPr>
      </w:pPr>
      <w:r w:rsidRPr="0085317B">
        <w:rPr>
          <w:rFonts w:cstheme="minorHAnsi"/>
        </w:rPr>
        <w:t xml:space="preserve">plata serviciului datoriei aferente creditelor contractate (incluzând principalul, dobânzile si comisioanele aferente);   </w:t>
      </w:r>
    </w:p>
    <w:p w14:paraId="6E5233E1" w14:textId="77777777" w:rsidR="00A955C4" w:rsidRPr="0085317B" w:rsidRDefault="00A955C4" w:rsidP="00A955C4">
      <w:pPr>
        <w:pStyle w:val="Listparagraf"/>
        <w:numPr>
          <w:ilvl w:val="0"/>
          <w:numId w:val="45"/>
        </w:numPr>
        <w:jc w:val="both"/>
        <w:rPr>
          <w:rFonts w:cstheme="minorHAnsi"/>
        </w:rPr>
      </w:pPr>
      <w:r w:rsidRPr="0085317B">
        <w:rPr>
          <w:rFonts w:cstheme="minorHAnsi"/>
        </w:rPr>
        <w:t>profit (in conformitate cu prevederile legale) — care urmează a fi integral folosit pentru dezvoltare;</w:t>
      </w:r>
    </w:p>
    <w:p w14:paraId="629D2D68" w14:textId="77777777" w:rsidR="00A955C4" w:rsidRPr="0085317B" w:rsidRDefault="00A955C4" w:rsidP="00A955C4">
      <w:pPr>
        <w:jc w:val="both"/>
        <w:rPr>
          <w:rFonts w:ascii="Calibri" w:hAnsi="Calibri" w:cs="Calibri"/>
        </w:rPr>
      </w:pPr>
      <w:r>
        <w:rPr>
          <w:rFonts w:ascii="Calibri" w:hAnsi="Calibri" w:cs="Calibri"/>
        </w:rPr>
        <w:t>37.</w:t>
      </w:r>
      <w:r w:rsidRPr="0085317B">
        <w:rPr>
          <w:rFonts w:ascii="Calibri" w:hAnsi="Calibri" w:cs="Calibri"/>
        </w:rPr>
        <w:t xml:space="preserve">4 Prețurile și Tarifele practicate pentru Servicii vor fi stabilite, ajustate sau modificate, după caz, conform metodologiilor și normelor în vigoare și conform formulelor prevăzute de prezentul Contract. </w:t>
      </w:r>
    </w:p>
    <w:p w14:paraId="42E3D38F" w14:textId="77777777" w:rsidR="00A955C4" w:rsidRPr="0085317B" w:rsidRDefault="00A955C4" w:rsidP="00A955C4">
      <w:pPr>
        <w:jc w:val="both"/>
        <w:rPr>
          <w:rFonts w:ascii="Calibri" w:hAnsi="Calibri" w:cs="Calibri"/>
        </w:rPr>
      </w:pPr>
      <w:r w:rsidRPr="0085317B">
        <w:rPr>
          <w:rFonts w:ascii="Calibri" w:hAnsi="Calibri" w:cs="Calibri"/>
        </w:rPr>
        <w:t>Delegatul va aplica un Preț unic la Serviciile de Alimentare cu Apă și un Tarif unic la Serviciile de Canalizare aplicat în toate unitățile administrativ-teritoriale din Aria de Delegare.</w:t>
      </w:r>
    </w:p>
    <w:p w14:paraId="3937FA8D" w14:textId="77777777" w:rsidR="00A955C4" w:rsidRPr="0085317B" w:rsidRDefault="00A955C4" w:rsidP="00A955C4">
      <w:pPr>
        <w:jc w:val="both"/>
        <w:rPr>
          <w:rFonts w:ascii="Calibri" w:hAnsi="Calibri" w:cs="Calibri"/>
        </w:rPr>
      </w:pPr>
      <w:r w:rsidRPr="0085317B">
        <w:rPr>
          <w:rFonts w:ascii="Calibri" w:hAnsi="Calibri" w:cs="Calibri"/>
        </w:rPr>
        <w:t>În cazul în care o unitate administrativ-teritorială nu are organizat în prezent Serviciul de Alimentare cu Apă sau Serviciul de Canalizare, în momentul în care va beneficia de unul sau de ambele astfel de Servicii va aplica Prețul/Tariful unic din momentul furnizării Serviciului sau Serviciilor respectiv(e).</w:t>
      </w:r>
    </w:p>
    <w:p w14:paraId="3393D8C0" w14:textId="77777777" w:rsidR="00A955C4" w:rsidRPr="0085317B" w:rsidRDefault="00A955C4" w:rsidP="00A955C4">
      <w:pPr>
        <w:jc w:val="both"/>
        <w:rPr>
          <w:rFonts w:ascii="Calibri" w:hAnsi="Calibri" w:cs="Calibri"/>
        </w:rPr>
      </w:pPr>
      <w:r w:rsidRPr="0085317B">
        <w:rPr>
          <w:rFonts w:ascii="Calibri" w:hAnsi="Calibri" w:cs="Calibri"/>
        </w:rPr>
        <w:t>În cazul extinderii Ariei de Delegare cu noi unități administrativ-teritoriale, în momentul în care Utilizatorii vor beneficia de Serviciile furnizate de către Delegat, se va aplica atât Prețul unic la Serviciul de Alimentare cu Apă, cât și la Tariful unic la Serviciul de Canalizare.</w:t>
      </w:r>
    </w:p>
    <w:p w14:paraId="49EF1C4F" w14:textId="77777777" w:rsidR="00A955C4" w:rsidRPr="0085317B" w:rsidRDefault="00A955C4" w:rsidP="00A955C4">
      <w:pPr>
        <w:jc w:val="both"/>
        <w:rPr>
          <w:rFonts w:ascii="Calibri" w:hAnsi="Calibri" w:cs="Calibri"/>
        </w:rPr>
      </w:pPr>
      <w:r w:rsidRPr="0085317B">
        <w:rPr>
          <w:rFonts w:ascii="Calibri" w:hAnsi="Calibri" w:cs="Calibri"/>
        </w:rPr>
        <w:t>Delegatul are posibilitatea sa aplice Preturi/Tarife speciale pentru anumite categorii de servicii în cazul în care Legea și contractele de finanțare impun acest lucru.</w:t>
      </w:r>
    </w:p>
    <w:p w14:paraId="751DE560" w14:textId="77777777" w:rsidR="00A955C4" w:rsidRDefault="00A955C4" w:rsidP="00A955C4">
      <w:pPr>
        <w:jc w:val="both"/>
        <w:rPr>
          <w:rFonts w:ascii="Calibri" w:hAnsi="Calibri" w:cs="Calibri"/>
          <w:b/>
          <w:bCs/>
        </w:rPr>
      </w:pPr>
      <w:bookmarkStart w:id="718" w:name="_Hlk128571778"/>
    </w:p>
    <w:p w14:paraId="16F59C8C" w14:textId="50D6466F" w:rsidR="00A955C4" w:rsidRDefault="00A955C4" w:rsidP="00A955C4">
      <w:pPr>
        <w:jc w:val="both"/>
        <w:rPr>
          <w:rFonts w:ascii="Calibri" w:hAnsi="Calibri" w:cs="Calibri"/>
          <w:b/>
          <w:bCs/>
        </w:rPr>
      </w:pPr>
      <w:r>
        <w:rPr>
          <w:rFonts w:ascii="Calibri" w:hAnsi="Calibri" w:cs="Calibri"/>
          <w:b/>
          <w:bCs/>
        </w:rPr>
        <w:t xml:space="preserve">Preturi </w:t>
      </w:r>
      <w:ins w:id="719" w:author="Anca Bors" w:date="2024-03-08T13:32:00Z" w16du:dateUtc="2024-03-08T11:32:00Z">
        <w:r w:rsidR="008937CE">
          <w:rPr>
            <w:rFonts w:ascii="Calibri" w:hAnsi="Calibri" w:cs="Calibri"/>
            <w:b/>
            <w:bCs/>
          </w:rPr>
          <w:t>ș</w:t>
        </w:r>
      </w:ins>
      <w:del w:id="720" w:author="Anca Bors" w:date="2024-03-08T13:32:00Z" w16du:dateUtc="2024-03-08T11:32:00Z">
        <w:r w:rsidDel="008937CE">
          <w:rPr>
            <w:rFonts w:ascii="Calibri" w:hAnsi="Calibri" w:cs="Calibri"/>
            <w:b/>
            <w:bCs/>
          </w:rPr>
          <w:delText>s</w:delText>
        </w:r>
      </w:del>
      <w:r>
        <w:rPr>
          <w:rFonts w:ascii="Calibri" w:hAnsi="Calibri" w:cs="Calibri"/>
          <w:b/>
          <w:bCs/>
        </w:rPr>
        <w:t>i tarife</w:t>
      </w:r>
      <w:ins w:id="721" w:author="Anca Bors" w:date="2024-03-08T13:32:00Z" w16du:dateUtc="2024-03-08T11:32:00Z">
        <w:r w:rsidR="008937CE">
          <w:rPr>
            <w:rFonts w:ascii="Calibri" w:hAnsi="Calibri" w:cs="Calibri"/>
            <w:b/>
            <w:bCs/>
          </w:rPr>
          <w:t xml:space="preserve"> unice inițiale</w:t>
        </w:r>
      </w:ins>
      <w:del w:id="722" w:author="Anca Bors" w:date="2024-03-08T13:32:00Z" w16du:dateUtc="2024-03-08T11:32:00Z">
        <w:r w:rsidDel="008937CE">
          <w:rPr>
            <w:rFonts w:ascii="Calibri" w:hAnsi="Calibri" w:cs="Calibri"/>
            <w:b/>
            <w:bCs/>
          </w:rPr>
          <w:delText xml:space="preserve"> actuale </w:delText>
        </w:r>
      </w:del>
    </w:p>
    <w:p w14:paraId="67836652" w14:textId="7C884CBE" w:rsidR="00A955C4" w:rsidRPr="00ED7AAE" w:rsidRDefault="00A955C4" w:rsidP="00A955C4">
      <w:pPr>
        <w:jc w:val="both"/>
        <w:rPr>
          <w:rFonts w:cstheme="minorHAnsi"/>
          <w:b/>
          <w:bCs/>
        </w:rPr>
      </w:pPr>
      <w:r w:rsidRPr="00ED7AAE">
        <w:rPr>
          <w:rFonts w:cstheme="minorHAnsi"/>
          <w:color w:val="282828"/>
          <w:shd w:val="clear" w:color="auto" w:fill="FFFFFF"/>
        </w:rPr>
        <w:t xml:space="preserve">Prețul pentru apă potabilă </w:t>
      </w:r>
      <w:proofErr w:type="spellStart"/>
      <w:r w:rsidRPr="00ED7AAE">
        <w:rPr>
          <w:rFonts w:cstheme="minorHAnsi"/>
          <w:color w:val="282828"/>
          <w:shd w:val="clear" w:color="auto" w:fill="FFFFFF"/>
        </w:rPr>
        <w:t>şi</w:t>
      </w:r>
      <w:proofErr w:type="spellEnd"/>
      <w:r w:rsidRPr="00ED7AAE">
        <w:rPr>
          <w:rFonts w:cstheme="minorHAnsi"/>
          <w:color w:val="282828"/>
          <w:shd w:val="clear" w:color="auto" w:fill="FFFFFF"/>
        </w:rPr>
        <w:t xml:space="preserve">  tariful pentru canalizare </w:t>
      </w:r>
      <w:r w:rsidRPr="00ED7AAE">
        <w:rPr>
          <w:rStyle w:val="Robust"/>
          <w:rFonts w:cstheme="minorHAnsi"/>
          <w:color w:val="282828"/>
          <w:shd w:val="clear" w:color="auto" w:fill="FFFFFF"/>
        </w:rPr>
        <w:t xml:space="preserve">in vigoare cu data </w:t>
      </w:r>
      <w:ins w:id="723" w:author="Radu Gabriel" w:date="2024-03-13T19:02:00Z" w16du:dateUtc="2024-03-13T17:02:00Z">
        <w:r w:rsidR="006B07AE">
          <w:rPr>
            <w:rStyle w:val="Robust"/>
            <w:rFonts w:cstheme="minorHAnsi"/>
            <w:color w:val="282828"/>
            <w:shd w:val="clear" w:color="auto" w:fill="FFFFFF"/>
          </w:rPr>
          <w:t xml:space="preserve">intrării în vigoare a prezentului contract </w:t>
        </w:r>
      </w:ins>
      <w:r w:rsidRPr="00ED7AAE">
        <w:rPr>
          <w:rStyle w:val="Robust"/>
          <w:rFonts w:cstheme="minorHAnsi"/>
          <w:color w:val="282828"/>
          <w:shd w:val="clear" w:color="auto" w:fill="FFFFFF"/>
        </w:rPr>
        <w:t>de </w:t>
      </w:r>
      <w:ins w:id="724" w:author="Radu Gabriel" w:date="2024-03-13T19:02:00Z" w16du:dateUtc="2024-03-13T17:02:00Z">
        <w:r w:rsidR="006B07AE">
          <w:rPr>
            <w:rStyle w:val="Robust"/>
            <w:rFonts w:cstheme="minorHAnsi"/>
            <w:color w:val="282828"/>
            <w:shd w:val="clear" w:color="auto" w:fill="FFFFFF"/>
          </w:rPr>
          <w:t>delegare</w:t>
        </w:r>
      </w:ins>
      <w:del w:id="725" w:author="Radu Gabriel" w:date="2024-03-13T19:02:00Z" w16du:dateUtc="2024-03-13T17:02:00Z">
        <w:r w:rsidRPr="00ED7AAE" w:rsidDel="006B07AE">
          <w:rPr>
            <w:rStyle w:val="Robust"/>
            <w:rFonts w:cstheme="minorHAnsi"/>
            <w:color w:val="282828"/>
            <w:shd w:val="clear" w:color="auto" w:fill="FFFFFF"/>
          </w:rPr>
          <w:delText xml:space="preserve"> </w:delText>
        </w:r>
        <w:r w:rsidRPr="003177FE" w:rsidDel="006B07AE">
          <w:rPr>
            <w:rFonts w:cstheme="minorHAnsi"/>
            <w:highlight w:val="yellow"/>
          </w:rPr>
          <w:delText>...........</w:delText>
        </w:r>
      </w:del>
      <w:r w:rsidRPr="00ED7AAE">
        <w:rPr>
          <w:rFonts w:cstheme="minorHAnsi"/>
          <w:color w:val="282828"/>
          <w:shd w:val="clear" w:color="auto" w:fill="FFFFFF"/>
        </w:rPr>
        <w:t>, aplicabile pentru întreaga arie de operare sunt menționate in tabelul de mai jos</w:t>
      </w:r>
      <w:r>
        <w:rPr>
          <w:rFonts w:cstheme="minorHAnsi"/>
          <w:color w:val="282828"/>
          <w:shd w:val="clear" w:color="auto" w:fill="FFFFFF"/>
        </w:rPr>
        <w:t>:</w:t>
      </w:r>
    </w:p>
    <w:p w14:paraId="36F95239" w14:textId="77777777" w:rsidR="00A955C4" w:rsidRDefault="00A955C4" w:rsidP="00A955C4">
      <w:pPr>
        <w:jc w:val="both"/>
        <w:rPr>
          <w:rFonts w:ascii="Calibri" w:hAnsi="Calibri" w:cs="Calibri"/>
          <w:b/>
          <w:bCs/>
        </w:rPr>
      </w:pPr>
    </w:p>
    <w:tbl>
      <w:tblPr>
        <w:tblStyle w:val="Tabelgril"/>
        <w:tblW w:w="0" w:type="auto"/>
        <w:tblLook w:val="04A0" w:firstRow="1" w:lastRow="0" w:firstColumn="1" w:lastColumn="0" w:noHBand="0" w:noVBand="1"/>
      </w:tblPr>
      <w:tblGrid>
        <w:gridCol w:w="4509"/>
        <w:gridCol w:w="4510"/>
      </w:tblGrid>
      <w:tr w:rsidR="00A955C4" w:rsidRPr="00F23CB8" w14:paraId="263043F3" w14:textId="77777777" w:rsidTr="00661103">
        <w:tc>
          <w:tcPr>
            <w:tcW w:w="4509" w:type="dxa"/>
            <w:shd w:val="clear" w:color="auto" w:fill="auto"/>
          </w:tcPr>
          <w:p w14:paraId="15D426E8" w14:textId="77777777" w:rsidR="00A955C4" w:rsidRPr="00F23CB8" w:rsidRDefault="00A955C4" w:rsidP="00661103">
            <w:pPr>
              <w:jc w:val="both"/>
              <w:rPr>
                <w:rFonts w:cstheme="minorHAnsi"/>
                <w:b/>
                <w:bCs/>
              </w:rPr>
            </w:pPr>
            <w:r w:rsidRPr="00F23CB8">
              <w:rPr>
                <w:rFonts w:cstheme="minorHAnsi"/>
                <w:b/>
                <w:bCs/>
              </w:rPr>
              <w:t xml:space="preserve">APA </w:t>
            </w:r>
          </w:p>
        </w:tc>
        <w:tc>
          <w:tcPr>
            <w:tcW w:w="4510" w:type="dxa"/>
            <w:shd w:val="clear" w:color="auto" w:fill="auto"/>
          </w:tcPr>
          <w:p w14:paraId="06E54FBA" w14:textId="77777777" w:rsidR="00A955C4" w:rsidRPr="00F23CB8" w:rsidRDefault="00A955C4" w:rsidP="00661103">
            <w:pPr>
              <w:jc w:val="both"/>
              <w:rPr>
                <w:rFonts w:cstheme="minorHAnsi"/>
                <w:b/>
                <w:bCs/>
              </w:rPr>
            </w:pPr>
            <w:r w:rsidRPr="00F23CB8">
              <w:rPr>
                <w:rFonts w:cstheme="minorHAnsi"/>
                <w:b/>
                <w:bCs/>
              </w:rPr>
              <w:t>CANALIZARE</w:t>
            </w:r>
          </w:p>
        </w:tc>
      </w:tr>
      <w:tr w:rsidR="00A955C4" w:rsidRPr="00F23CB8" w14:paraId="3B633428" w14:textId="77777777" w:rsidTr="00661103">
        <w:tc>
          <w:tcPr>
            <w:tcW w:w="4509" w:type="dxa"/>
            <w:shd w:val="clear" w:color="auto" w:fill="auto"/>
          </w:tcPr>
          <w:p w14:paraId="24AB8FA8" w14:textId="144B3675" w:rsidR="00A955C4" w:rsidRPr="00F23CB8" w:rsidRDefault="006B07AE" w:rsidP="00661103">
            <w:pPr>
              <w:jc w:val="both"/>
              <w:rPr>
                <w:rFonts w:cstheme="minorHAnsi"/>
                <w:b/>
                <w:bCs/>
              </w:rPr>
            </w:pPr>
            <w:ins w:id="726" w:author="Radu Gabriel" w:date="2024-03-13T19:02:00Z" w16du:dateUtc="2024-03-13T17:02:00Z">
              <w:r>
                <w:rPr>
                  <w:rFonts w:cstheme="minorHAnsi"/>
                  <w:highlight w:val="yellow"/>
                </w:rPr>
                <w:t>5</w:t>
              </w:r>
              <w:r>
                <w:rPr>
                  <w:highlight w:val="yellow"/>
                </w:rPr>
                <w:t>,13</w:t>
              </w:r>
            </w:ins>
            <w:del w:id="727" w:author="Radu Gabriel" w:date="2024-03-13T19:02:00Z" w16du:dateUtc="2024-03-13T17:02:00Z">
              <w:r w:rsidR="00A955C4" w:rsidRPr="003177FE" w:rsidDel="006B07AE">
                <w:rPr>
                  <w:rFonts w:cstheme="minorHAnsi"/>
                  <w:highlight w:val="yellow"/>
                </w:rPr>
                <w:delText>..........</w:delText>
              </w:r>
            </w:del>
            <w:r w:rsidR="00A955C4" w:rsidRPr="003177FE">
              <w:rPr>
                <w:rFonts w:cstheme="minorHAnsi"/>
                <w:highlight w:val="yellow"/>
              </w:rPr>
              <w:t>.</w:t>
            </w:r>
            <w:r w:rsidR="00A955C4" w:rsidRPr="00F23CB8">
              <w:rPr>
                <w:rFonts w:cstheme="minorHAnsi"/>
                <w:color w:val="282828"/>
                <w:spacing w:val="8"/>
                <w:shd w:val="clear" w:color="auto" w:fill="FCFCFC"/>
              </w:rPr>
              <w:t> lei/mc (fără T.V.A.)</w:t>
            </w:r>
          </w:p>
        </w:tc>
        <w:tc>
          <w:tcPr>
            <w:tcW w:w="4510" w:type="dxa"/>
            <w:shd w:val="clear" w:color="auto" w:fill="auto"/>
          </w:tcPr>
          <w:p w14:paraId="64B2D35B" w14:textId="2CC8DB3E" w:rsidR="00A955C4" w:rsidRPr="00F23CB8" w:rsidRDefault="006B07AE" w:rsidP="00661103">
            <w:pPr>
              <w:jc w:val="both"/>
              <w:rPr>
                <w:rFonts w:cstheme="minorHAnsi"/>
                <w:b/>
                <w:bCs/>
              </w:rPr>
            </w:pPr>
            <w:ins w:id="728" w:author="Radu Gabriel" w:date="2024-03-13T19:02:00Z" w16du:dateUtc="2024-03-13T17:02:00Z">
              <w:r>
                <w:rPr>
                  <w:rFonts w:cstheme="minorHAnsi"/>
                  <w:highlight w:val="yellow"/>
                </w:rPr>
                <w:t>5</w:t>
              </w:r>
              <w:r>
                <w:rPr>
                  <w:highlight w:val="yellow"/>
                </w:rPr>
                <w:t>,36</w:t>
              </w:r>
            </w:ins>
            <w:del w:id="729" w:author="Radu Gabriel" w:date="2024-03-13T19:02:00Z" w16du:dateUtc="2024-03-13T17:02:00Z">
              <w:r w:rsidR="00A955C4" w:rsidRPr="003177FE" w:rsidDel="006B07AE">
                <w:rPr>
                  <w:rFonts w:cstheme="minorHAnsi"/>
                  <w:highlight w:val="yellow"/>
                </w:rPr>
                <w:delText>...........</w:delText>
              </w:r>
            </w:del>
            <w:r w:rsidR="00A955C4" w:rsidRPr="00F23CB8">
              <w:rPr>
                <w:rFonts w:cstheme="minorHAnsi"/>
                <w:color w:val="282828"/>
                <w:spacing w:val="8"/>
                <w:shd w:val="clear" w:color="auto" w:fill="FCFCFC"/>
              </w:rPr>
              <w:t> lei/mc (fără T.V.A.)</w:t>
            </w:r>
          </w:p>
        </w:tc>
      </w:tr>
      <w:tr w:rsidR="00A955C4" w:rsidRPr="00F23CB8" w14:paraId="1D6A9B18" w14:textId="77777777" w:rsidTr="00661103">
        <w:tc>
          <w:tcPr>
            <w:tcW w:w="4509" w:type="dxa"/>
            <w:shd w:val="clear" w:color="auto" w:fill="auto"/>
          </w:tcPr>
          <w:p w14:paraId="67D4C429" w14:textId="77777777" w:rsidR="00A955C4" w:rsidRPr="00F23CB8" w:rsidRDefault="00A955C4" w:rsidP="00661103">
            <w:pPr>
              <w:jc w:val="both"/>
              <w:rPr>
                <w:rFonts w:cstheme="minorHAnsi"/>
                <w:b/>
                <w:bCs/>
              </w:rPr>
            </w:pPr>
            <w:r w:rsidRPr="003177FE">
              <w:rPr>
                <w:rFonts w:cstheme="minorHAnsi"/>
                <w:highlight w:val="yellow"/>
              </w:rPr>
              <w:t>...........</w:t>
            </w:r>
            <w:r w:rsidRPr="00F23CB8">
              <w:rPr>
                <w:rFonts w:cstheme="minorHAnsi"/>
                <w:color w:val="282828"/>
                <w:spacing w:val="8"/>
                <w:shd w:val="clear" w:color="auto" w:fill="FCFCFC"/>
              </w:rPr>
              <w:t> lei/mc (T.V.A. 9% inclus)</w:t>
            </w:r>
          </w:p>
        </w:tc>
        <w:tc>
          <w:tcPr>
            <w:tcW w:w="4510" w:type="dxa"/>
            <w:shd w:val="clear" w:color="auto" w:fill="auto"/>
          </w:tcPr>
          <w:p w14:paraId="68764CBB" w14:textId="77777777" w:rsidR="00A955C4" w:rsidRPr="00F23CB8" w:rsidRDefault="00A955C4" w:rsidP="00661103">
            <w:pPr>
              <w:jc w:val="both"/>
              <w:rPr>
                <w:rFonts w:cstheme="minorHAnsi"/>
                <w:b/>
                <w:bCs/>
              </w:rPr>
            </w:pPr>
            <w:r w:rsidRPr="003177FE">
              <w:rPr>
                <w:rFonts w:cstheme="minorHAnsi"/>
                <w:highlight w:val="yellow"/>
              </w:rPr>
              <w:t>...........</w:t>
            </w:r>
            <w:r w:rsidRPr="00F23CB8">
              <w:rPr>
                <w:rFonts w:cstheme="minorHAnsi"/>
                <w:color w:val="282828"/>
                <w:spacing w:val="8"/>
                <w:shd w:val="clear" w:color="auto" w:fill="FCFCFC"/>
              </w:rPr>
              <w:t> lei/mc (T.V.A. 9% inclus)</w:t>
            </w:r>
          </w:p>
        </w:tc>
      </w:tr>
    </w:tbl>
    <w:p w14:paraId="1DCCB68C" w14:textId="77777777" w:rsidR="00A955C4" w:rsidRPr="00ED7AAE" w:rsidRDefault="00A955C4" w:rsidP="00A955C4">
      <w:pPr>
        <w:jc w:val="both"/>
        <w:rPr>
          <w:rFonts w:ascii="Calibri" w:hAnsi="Calibri" w:cs="Calibri"/>
          <w:b/>
          <w:bCs/>
        </w:rPr>
      </w:pPr>
    </w:p>
    <w:bookmarkEnd w:id="718"/>
    <w:p w14:paraId="5183CFA2" w14:textId="77777777" w:rsidR="00A955C4" w:rsidRPr="00ED7AAE" w:rsidRDefault="00A955C4" w:rsidP="00A955C4">
      <w:pPr>
        <w:jc w:val="both"/>
        <w:rPr>
          <w:rFonts w:ascii="Calibri" w:hAnsi="Calibri" w:cs="Calibri"/>
          <w:b/>
          <w:bCs/>
        </w:rPr>
      </w:pPr>
      <w:r w:rsidRPr="00ED7AAE">
        <w:rPr>
          <w:rFonts w:ascii="Calibri" w:hAnsi="Calibri" w:cs="Calibri"/>
          <w:b/>
          <w:bCs/>
        </w:rPr>
        <w:t xml:space="preserve">Strategia de tarifare </w:t>
      </w:r>
    </w:p>
    <w:p w14:paraId="48C14B39" w14:textId="77777777" w:rsidR="00A955C4" w:rsidRPr="00464202" w:rsidRDefault="00A955C4" w:rsidP="00A955C4">
      <w:pPr>
        <w:jc w:val="both"/>
        <w:rPr>
          <w:rFonts w:ascii="Calibri" w:hAnsi="Calibri" w:cs="Calibri"/>
        </w:rPr>
      </w:pPr>
      <w:r w:rsidRPr="00464202">
        <w:rPr>
          <w:rFonts w:ascii="Calibri" w:hAnsi="Calibri" w:cs="Calibri"/>
        </w:rPr>
        <w:t>Strategia de tarifare presupune ajustări ale Prețurilor și Tarifelor unice în fiecare an pe durata prezentului Contract, atât cu inflația cumulată, cât și în termeni reali.</w:t>
      </w:r>
      <w:r>
        <w:rPr>
          <w:rFonts w:ascii="Calibri" w:hAnsi="Calibri" w:cs="Calibri"/>
        </w:rPr>
        <w:t xml:space="preserve"> </w:t>
      </w:r>
    </w:p>
    <w:p w14:paraId="3A6FAD96" w14:textId="77777777" w:rsidR="00A955C4" w:rsidRPr="00464202" w:rsidRDefault="00A955C4" w:rsidP="00A955C4">
      <w:pPr>
        <w:ind w:firstLine="567"/>
        <w:jc w:val="both"/>
        <w:rPr>
          <w:rFonts w:ascii="Calibri" w:hAnsi="Calibri" w:cs="Calibri"/>
        </w:rPr>
      </w:pPr>
      <w:bookmarkStart w:id="730" w:name="_Hlk37425232"/>
      <w:r w:rsidRPr="00464202">
        <w:rPr>
          <w:rFonts w:ascii="Calibri" w:hAnsi="Calibri" w:cs="Calibri"/>
        </w:rPr>
        <w:t xml:space="preserve">Prețul/Tariful unic </w:t>
      </w:r>
      <w:bookmarkEnd w:id="730"/>
      <w:r w:rsidRPr="00464202">
        <w:rPr>
          <w:rFonts w:ascii="Calibri" w:hAnsi="Calibri" w:cs="Calibri"/>
        </w:rPr>
        <w:t>la datele respective va fi calculat conform următoarei formule:</w:t>
      </w:r>
    </w:p>
    <w:p w14:paraId="69633233" w14:textId="77777777" w:rsidR="00A955C4" w:rsidRPr="00464202" w:rsidRDefault="00A955C4" w:rsidP="00A955C4">
      <w:pPr>
        <w:spacing w:after="120"/>
        <w:ind w:firstLine="567"/>
        <w:jc w:val="both"/>
        <w:rPr>
          <w:rFonts w:ascii="Calibri" w:hAnsi="Calibri" w:cs="Calibri"/>
        </w:rPr>
      </w:pPr>
      <w:proofErr w:type="spellStart"/>
      <w:r w:rsidRPr="00464202">
        <w:rPr>
          <w:rFonts w:ascii="Calibri" w:hAnsi="Calibri" w:cs="Calibri"/>
        </w:rPr>
        <w:t>P</w:t>
      </w:r>
      <w:r w:rsidRPr="00464202">
        <w:rPr>
          <w:rFonts w:ascii="Calibri" w:hAnsi="Calibri" w:cs="Calibri"/>
          <w:vertAlign w:val="subscript"/>
        </w:rPr>
        <w:t>n+i</w:t>
      </w:r>
      <w:proofErr w:type="spellEnd"/>
      <w:r w:rsidRPr="00464202">
        <w:rPr>
          <w:rFonts w:ascii="Calibri" w:hAnsi="Calibri" w:cs="Calibri"/>
        </w:rPr>
        <w:t>/</w:t>
      </w:r>
      <w:proofErr w:type="spellStart"/>
      <w:r w:rsidRPr="00464202">
        <w:rPr>
          <w:rFonts w:ascii="Calibri" w:hAnsi="Calibri" w:cs="Calibri"/>
        </w:rPr>
        <w:t>T</w:t>
      </w:r>
      <w:r w:rsidRPr="00464202">
        <w:rPr>
          <w:rFonts w:ascii="Calibri" w:hAnsi="Calibri" w:cs="Calibri"/>
          <w:vertAlign w:val="subscript"/>
        </w:rPr>
        <w:t>n+i</w:t>
      </w:r>
      <w:proofErr w:type="spellEnd"/>
      <w:r w:rsidRPr="00464202">
        <w:rPr>
          <w:rFonts w:ascii="Calibri" w:hAnsi="Calibri" w:cs="Calibri"/>
        </w:rPr>
        <w:t>=</w:t>
      </w:r>
      <w:proofErr w:type="spellStart"/>
      <w:r w:rsidRPr="00464202">
        <w:rPr>
          <w:rFonts w:ascii="Calibri" w:hAnsi="Calibri" w:cs="Calibri"/>
        </w:rPr>
        <w:t>P</w:t>
      </w:r>
      <w:r w:rsidRPr="00464202">
        <w:rPr>
          <w:rFonts w:ascii="Calibri" w:hAnsi="Calibri" w:cs="Calibri"/>
          <w:vertAlign w:val="subscript"/>
        </w:rPr>
        <w:t>n</w:t>
      </w:r>
      <w:proofErr w:type="spellEnd"/>
      <w:r w:rsidRPr="00464202">
        <w:rPr>
          <w:rFonts w:ascii="Calibri" w:hAnsi="Calibri" w:cs="Calibri"/>
        </w:rPr>
        <w:t xml:space="preserve"> /T</w:t>
      </w:r>
      <w:r w:rsidRPr="00464202">
        <w:rPr>
          <w:rFonts w:ascii="Calibri" w:hAnsi="Calibri" w:cs="Calibri"/>
          <w:vertAlign w:val="subscript"/>
        </w:rPr>
        <w:t xml:space="preserve">n </w:t>
      </w:r>
      <w:r w:rsidRPr="00464202">
        <w:rPr>
          <w:rFonts w:ascii="Calibri" w:hAnsi="Calibri" w:cs="Calibri"/>
        </w:rPr>
        <w:t>x (1+a</w:t>
      </w:r>
      <w:r w:rsidRPr="00464202">
        <w:rPr>
          <w:rFonts w:ascii="Calibri" w:hAnsi="Calibri" w:cs="Calibri"/>
          <w:vertAlign w:val="subscript"/>
        </w:rPr>
        <w:t>n+1</w:t>
      </w:r>
      <w:r w:rsidRPr="00464202">
        <w:rPr>
          <w:rFonts w:ascii="Calibri" w:hAnsi="Calibri" w:cs="Calibri"/>
        </w:rPr>
        <w:t>) x (1+a</w:t>
      </w:r>
      <w:r w:rsidRPr="00464202">
        <w:rPr>
          <w:rFonts w:ascii="Calibri" w:hAnsi="Calibri" w:cs="Calibri"/>
          <w:vertAlign w:val="subscript"/>
        </w:rPr>
        <w:t>n+2</w:t>
      </w:r>
      <w:r w:rsidRPr="00464202">
        <w:rPr>
          <w:rFonts w:ascii="Calibri" w:hAnsi="Calibri" w:cs="Calibri"/>
        </w:rPr>
        <w:t>) x….x (1+a</w:t>
      </w:r>
      <w:r w:rsidRPr="00464202">
        <w:rPr>
          <w:rFonts w:ascii="Calibri" w:hAnsi="Calibri" w:cs="Calibri"/>
          <w:vertAlign w:val="subscript"/>
        </w:rPr>
        <w:t>n+i</w:t>
      </w:r>
      <w:r w:rsidRPr="00464202">
        <w:rPr>
          <w:rFonts w:ascii="Calibri" w:hAnsi="Calibri" w:cs="Calibri"/>
        </w:rPr>
        <w:t xml:space="preserve">)* </w:t>
      </w:r>
      <w:proofErr w:type="spellStart"/>
      <w:r w:rsidRPr="00464202">
        <w:rPr>
          <w:rFonts w:ascii="Calibri" w:hAnsi="Calibri" w:cs="Calibri"/>
        </w:rPr>
        <w:t>I</w:t>
      </w:r>
      <w:r w:rsidRPr="00464202">
        <w:rPr>
          <w:rFonts w:ascii="Calibri" w:hAnsi="Calibri" w:cs="Calibri"/>
          <w:vertAlign w:val="subscript"/>
        </w:rPr>
        <w:t>n+i</w:t>
      </w:r>
      <w:proofErr w:type="spellEnd"/>
    </w:p>
    <w:p w14:paraId="1D89BF26" w14:textId="77777777" w:rsidR="00A955C4" w:rsidRPr="00281295" w:rsidRDefault="00A955C4" w:rsidP="00A955C4">
      <w:pPr>
        <w:spacing w:after="120"/>
        <w:ind w:firstLine="567"/>
        <w:jc w:val="both"/>
        <w:rPr>
          <w:rFonts w:ascii="Calibri" w:hAnsi="Calibri" w:cs="Calibri"/>
        </w:rPr>
      </w:pPr>
      <w:r w:rsidRPr="00281295">
        <w:rPr>
          <w:rFonts w:ascii="Calibri" w:hAnsi="Calibri" w:cs="Calibri"/>
        </w:rPr>
        <w:t>unde:</w:t>
      </w:r>
    </w:p>
    <w:p w14:paraId="4876C881" w14:textId="77777777" w:rsidR="00A955C4" w:rsidRPr="00281295" w:rsidRDefault="00A955C4" w:rsidP="00A955C4">
      <w:pPr>
        <w:spacing w:after="120"/>
        <w:ind w:firstLine="567"/>
        <w:jc w:val="both"/>
        <w:rPr>
          <w:rFonts w:ascii="Calibri" w:hAnsi="Calibri" w:cs="Calibri"/>
        </w:rPr>
      </w:pPr>
      <w:r w:rsidRPr="00281295">
        <w:rPr>
          <w:rFonts w:ascii="Calibri" w:hAnsi="Calibri" w:cs="Calibri"/>
        </w:rPr>
        <w:t xml:space="preserve"> </w:t>
      </w:r>
      <w:proofErr w:type="spellStart"/>
      <w:r w:rsidRPr="00281295">
        <w:rPr>
          <w:rFonts w:ascii="Calibri" w:hAnsi="Calibri" w:cs="Calibri"/>
        </w:rPr>
        <w:t>P</w:t>
      </w:r>
      <w:r w:rsidRPr="00281295">
        <w:rPr>
          <w:rFonts w:ascii="Calibri" w:hAnsi="Calibri" w:cs="Calibri"/>
          <w:vertAlign w:val="subscript"/>
        </w:rPr>
        <w:t>n</w:t>
      </w:r>
      <w:proofErr w:type="spellEnd"/>
      <w:r w:rsidRPr="00281295">
        <w:rPr>
          <w:rFonts w:ascii="Calibri" w:hAnsi="Calibri" w:cs="Calibri"/>
          <w:vertAlign w:val="subscript"/>
        </w:rPr>
        <w:t xml:space="preserve"> </w:t>
      </w:r>
      <w:r w:rsidRPr="00281295">
        <w:rPr>
          <w:rFonts w:ascii="Calibri" w:hAnsi="Calibri" w:cs="Calibri"/>
        </w:rPr>
        <w:t>/T</w:t>
      </w:r>
      <w:r w:rsidRPr="00281295">
        <w:rPr>
          <w:rFonts w:ascii="Calibri" w:hAnsi="Calibri" w:cs="Calibri"/>
          <w:vertAlign w:val="subscript"/>
        </w:rPr>
        <w:t>n</w:t>
      </w:r>
      <w:r w:rsidRPr="00281295">
        <w:rPr>
          <w:rFonts w:ascii="Calibri" w:hAnsi="Calibri" w:cs="Calibri"/>
        </w:rPr>
        <w:t xml:space="preserve"> este prețul/tariful unic inițial </w:t>
      </w:r>
      <w:r w:rsidRPr="00281295">
        <w:rPr>
          <w:noProof/>
        </w:rPr>
        <w:t xml:space="preserve">la data de […] </w:t>
      </w:r>
      <w:r w:rsidRPr="00281295">
        <w:rPr>
          <w:iCs/>
          <w:noProof/>
        </w:rPr>
        <w:t>(Se trece: zi/luna/an)</w:t>
      </w:r>
      <w:r w:rsidRPr="00281295">
        <w:rPr>
          <w:rFonts w:ascii="Calibri" w:hAnsi="Calibri" w:cs="Calibri"/>
        </w:rPr>
        <w:t>;</w:t>
      </w:r>
    </w:p>
    <w:p w14:paraId="0FF6E372" w14:textId="77777777" w:rsidR="00A955C4" w:rsidRPr="00281295" w:rsidRDefault="00A955C4" w:rsidP="00A955C4">
      <w:pPr>
        <w:spacing w:after="120"/>
        <w:ind w:firstLine="567"/>
        <w:jc w:val="both"/>
        <w:rPr>
          <w:rFonts w:ascii="Calibri" w:hAnsi="Calibri" w:cs="Calibri"/>
        </w:rPr>
      </w:pPr>
      <w:r w:rsidRPr="00281295">
        <w:rPr>
          <w:rFonts w:ascii="Calibri" w:hAnsi="Calibri" w:cs="Calibri"/>
        </w:rPr>
        <w:t>a</w:t>
      </w:r>
      <w:r w:rsidRPr="00281295">
        <w:rPr>
          <w:rFonts w:ascii="Calibri" w:hAnsi="Calibri" w:cs="Calibri"/>
          <w:vertAlign w:val="subscript"/>
        </w:rPr>
        <w:t xml:space="preserve">n+1, </w:t>
      </w:r>
      <w:r w:rsidRPr="00281295">
        <w:rPr>
          <w:rFonts w:ascii="Calibri" w:hAnsi="Calibri" w:cs="Calibri"/>
        </w:rPr>
        <w:t>a</w:t>
      </w:r>
      <w:r w:rsidRPr="00281295">
        <w:rPr>
          <w:rFonts w:ascii="Calibri" w:hAnsi="Calibri" w:cs="Calibri"/>
          <w:vertAlign w:val="subscript"/>
        </w:rPr>
        <w:t>n+2,...</w:t>
      </w:r>
      <w:r w:rsidRPr="00281295">
        <w:rPr>
          <w:rFonts w:ascii="Calibri" w:hAnsi="Calibri" w:cs="Calibri"/>
        </w:rPr>
        <w:t xml:space="preserve"> </w:t>
      </w:r>
      <w:proofErr w:type="spellStart"/>
      <w:r w:rsidRPr="00281295">
        <w:rPr>
          <w:rFonts w:ascii="Calibri" w:hAnsi="Calibri" w:cs="Calibri"/>
        </w:rPr>
        <w:t>a</w:t>
      </w:r>
      <w:r w:rsidRPr="00281295">
        <w:rPr>
          <w:rFonts w:ascii="Calibri" w:hAnsi="Calibri" w:cs="Calibri"/>
          <w:vertAlign w:val="subscript"/>
        </w:rPr>
        <w:t>n+i</w:t>
      </w:r>
      <w:proofErr w:type="spellEnd"/>
      <w:r w:rsidRPr="00281295">
        <w:rPr>
          <w:rFonts w:ascii="Calibri" w:hAnsi="Calibri" w:cs="Calibri"/>
        </w:rPr>
        <w:t xml:space="preserve">  este ajustarea în termeni reali a pre/ului/tarifului unic la data n+1, n+2,.. respectiv </w:t>
      </w:r>
      <w:proofErr w:type="spellStart"/>
      <w:r w:rsidRPr="00281295">
        <w:rPr>
          <w:rFonts w:ascii="Calibri" w:hAnsi="Calibri" w:cs="Calibri"/>
        </w:rPr>
        <w:t>n+i</w:t>
      </w:r>
      <w:proofErr w:type="spellEnd"/>
      <w:r w:rsidRPr="00281295">
        <w:rPr>
          <w:rFonts w:ascii="Calibri" w:hAnsi="Calibri" w:cs="Calibri"/>
        </w:rPr>
        <w:t>;</w:t>
      </w:r>
    </w:p>
    <w:p w14:paraId="0D803315" w14:textId="77777777" w:rsidR="00A955C4" w:rsidRPr="00281295" w:rsidRDefault="00A955C4" w:rsidP="00A955C4">
      <w:pPr>
        <w:spacing w:after="120"/>
        <w:ind w:firstLine="567"/>
        <w:jc w:val="both"/>
        <w:rPr>
          <w:rFonts w:ascii="Calibri" w:hAnsi="Calibri" w:cs="Calibri"/>
        </w:rPr>
      </w:pPr>
      <w:proofErr w:type="spellStart"/>
      <w:r w:rsidRPr="00281295">
        <w:rPr>
          <w:rFonts w:ascii="Calibri" w:hAnsi="Calibri" w:cs="Calibri"/>
        </w:rPr>
        <w:t>I</w:t>
      </w:r>
      <w:r w:rsidRPr="00281295">
        <w:rPr>
          <w:rFonts w:ascii="Calibri" w:hAnsi="Calibri" w:cs="Calibri"/>
          <w:vertAlign w:val="subscript"/>
        </w:rPr>
        <w:t>n+i</w:t>
      </w:r>
      <w:proofErr w:type="spellEnd"/>
      <w:r w:rsidRPr="00281295">
        <w:rPr>
          <w:rFonts w:ascii="Calibri" w:hAnsi="Calibri" w:cs="Calibri"/>
        </w:rPr>
        <w:t xml:space="preserve"> este inflația aferentă ajustării </w:t>
      </w:r>
      <w:proofErr w:type="spellStart"/>
      <w:r w:rsidRPr="00281295">
        <w:rPr>
          <w:rFonts w:ascii="Calibri" w:hAnsi="Calibri" w:cs="Calibri"/>
        </w:rPr>
        <w:t>n+i</w:t>
      </w:r>
      <w:proofErr w:type="spellEnd"/>
      <w:r w:rsidRPr="00281295">
        <w:rPr>
          <w:rFonts w:ascii="Calibri" w:hAnsi="Calibri" w:cs="Calibri"/>
        </w:rPr>
        <w:t xml:space="preserve">, calculată </w:t>
      </w:r>
      <w:r w:rsidRPr="00281295">
        <w:rPr>
          <w:noProof/>
        </w:rPr>
        <w:t>conform următoarei formule</w:t>
      </w:r>
      <w:r w:rsidRPr="00281295">
        <w:rPr>
          <w:rFonts w:ascii="Calibri" w:hAnsi="Calibri" w:cs="Calibri"/>
        </w:rPr>
        <w:t xml:space="preserve">: </w:t>
      </w:r>
    </w:p>
    <w:p w14:paraId="0A34559E" w14:textId="77777777" w:rsidR="00A955C4" w:rsidRPr="00281295" w:rsidRDefault="00A955C4" w:rsidP="00A955C4">
      <w:pPr>
        <w:tabs>
          <w:tab w:val="left" w:pos="630"/>
          <w:tab w:val="left" w:pos="1170"/>
        </w:tabs>
        <w:spacing w:line="360" w:lineRule="auto"/>
        <w:jc w:val="center"/>
        <w:rPr>
          <w:noProof/>
        </w:rPr>
      </w:pPr>
      <w:r w:rsidRPr="00281295">
        <w:rPr>
          <w:noProof/>
        </w:rPr>
        <w:t xml:space="preserve">I </w:t>
      </w:r>
      <w:r w:rsidRPr="00281295">
        <w:rPr>
          <w:noProof/>
          <w:vertAlign w:val="subscript"/>
        </w:rPr>
        <w:t>n+i</w:t>
      </w:r>
      <w:r w:rsidRPr="00281295">
        <w:rPr>
          <w:noProof/>
        </w:rPr>
        <w:t xml:space="preserve"> = </w:t>
      </w:r>
      <m:oMath>
        <m:f>
          <m:fPr>
            <m:ctrlPr>
              <w:rPr>
                <w:rFonts w:ascii="Cambria Math" w:eastAsia="Times New Roman" w:hAnsi="Cambria Math"/>
              </w:rPr>
            </m:ctrlPr>
          </m:fPr>
          <m:num>
            <m:r>
              <m:rPr>
                <m:sty m:val="p"/>
              </m:rPr>
              <w:rPr>
                <w:rFonts w:ascii="Cambria Math"/>
              </w:rPr>
              <m:t xml:space="preserve">IPC </m:t>
            </m:r>
            <m:r>
              <m:rPr>
                <m:sty m:val="p"/>
              </m:rPr>
              <w:rPr>
                <w:rFonts w:ascii="Cambria Math"/>
              </w:rPr>
              <m:t>×</m:t>
            </m:r>
            <m:r>
              <m:rPr>
                <m:sty m:val="p"/>
              </m:rPr>
              <w:rPr>
                <w:rFonts w:ascii="Cambria Math"/>
              </w:rPr>
              <m:t xml:space="preserve"> (</m:t>
            </m:r>
            <m:sSup>
              <m:sSupPr>
                <m:ctrlPr>
                  <w:rPr>
                    <w:rFonts w:ascii="Cambria Math" w:eastAsia="Times New Roman" w:hAnsi="Cambria Math"/>
                  </w:rPr>
                </m:ctrlPr>
              </m:sSupPr>
              <m:e>
                <m:r>
                  <m:rPr>
                    <m:sty m:val="p"/>
                  </m:rPr>
                  <w:rPr>
                    <w:rFonts w:ascii="Cambria Math"/>
                  </w:rPr>
                  <m:t xml:space="preserve">1+INF) </m:t>
                </m:r>
              </m:e>
              <m:sup>
                <m:r>
                  <m:rPr>
                    <m:sty m:val="p"/>
                  </m:rPr>
                  <w:rPr>
                    <w:rFonts w:ascii="Cambria Math"/>
                  </w:rPr>
                  <m:t>m/12</m:t>
                </m:r>
              </m:sup>
            </m:sSup>
          </m:num>
          <m:den>
            <m:r>
              <m:rPr>
                <m:sty m:val="p"/>
              </m:rPr>
              <w:rPr>
                <w:rFonts w:ascii="Cambria Math"/>
              </w:rPr>
              <m:t>IPI</m:t>
            </m:r>
          </m:den>
        </m:f>
      </m:oMath>
      <w:r w:rsidRPr="00281295">
        <w:rPr>
          <w:noProof/>
        </w:rPr>
        <w:t xml:space="preserve"> ,</w:t>
      </w:r>
    </w:p>
    <w:p w14:paraId="14C54F97" w14:textId="77777777" w:rsidR="00A955C4" w:rsidRPr="00281295" w:rsidRDefault="00A955C4" w:rsidP="00A955C4">
      <w:pPr>
        <w:tabs>
          <w:tab w:val="left" w:pos="630"/>
        </w:tabs>
        <w:spacing w:line="360" w:lineRule="auto"/>
        <w:jc w:val="center"/>
        <w:rPr>
          <w:noProof/>
        </w:rPr>
      </w:pPr>
    </w:p>
    <w:p w14:paraId="708B0861" w14:textId="77777777" w:rsidR="00A955C4" w:rsidRPr="00281295" w:rsidRDefault="00A955C4" w:rsidP="00A955C4">
      <w:pPr>
        <w:tabs>
          <w:tab w:val="left" w:pos="630"/>
        </w:tabs>
        <w:spacing w:line="360" w:lineRule="auto"/>
        <w:jc w:val="both"/>
        <w:rPr>
          <w:noProof/>
        </w:rPr>
      </w:pPr>
      <w:r w:rsidRPr="00281295">
        <w:rPr>
          <w:noProof/>
        </w:rPr>
        <w:t>unde:</w:t>
      </w:r>
    </w:p>
    <w:p w14:paraId="20CD57BE" w14:textId="77777777" w:rsidR="00A955C4" w:rsidRPr="00281295" w:rsidRDefault="00A955C4" w:rsidP="00A955C4">
      <w:pPr>
        <w:tabs>
          <w:tab w:val="left" w:pos="630"/>
        </w:tabs>
        <w:spacing w:line="360" w:lineRule="auto"/>
        <w:jc w:val="both"/>
        <w:rPr>
          <w:noProof/>
        </w:rPr>
      </w:pPr>
      <w:r w:rsidRPr="00281295">
        <w:rPr>
          <w:i/>
          <w:noProof/>
        </w:rPr>
        <w:t>IPC</w:t>
      </w:r>
      <w:r w:rsidRPr="00281295">
        <w:rPr>
          <w:noProof/>
        </w:rPr>
        <w:t xml:space="preserve"> – indicele prețurilor curent, respectiv cel mai recent indice al prețurilor disponibil, la data solicitării;</w:t>
      </w:r>
    </w:p>
    <w:p w14:paraId="00ABDA16" w14:textId="77777777" w:rsidR="00A955C4" w:rsidRPr="00281295" w:rsidRDefault="00A955C4" w:rsidP="00A955C4">
      <w:pPr>
        <w:tabs>
          <w:tab w:val="left" w:pos="630"/>
        </w:tabs>
        <w:spacing w:line="360" w:lineRule="auto"/>
        <w:jc w:val="both"/>
        <w:rPr>
          <w:noProof/>
        </w:rPr>
      </w:pPr>
      <w:r w:rsidRPr="00281295">
        <w:rPr>
          <w:i/>
          <w:noProof/>
        </w:rPr>
        <w:t xml:space="preserve">IPI </w:t>
      </w:r>
      <w:r w:rsidRPr="00281295">
        <w:rPr>
          <w:noProof/>
        </w:rPr>
        <w:t xml:space="preserve">– indicele prețurilor inițial, de la data Pn/Tn </w:t>
      </w:r>
      <w:r w:rsidRPr="00281295">
        <w:rPr>
          <w:iCs/>
          <w:noProof/>
        </w:rPr>
        <w:t>(Se trece: zi/luna/an)</w:t>
      </w:r>
      <w:r w:rsidRPr="00281295">
        <w:rPr>
          <w:noProof/>
        </w:rPr>
        <w:t>;</w:t>
      </w:r>
    </w:p>
    <w:p w14:paraId="5BDA2B19" w14:textId="77777777" w:rsidR="00A955C4" w:rsidRPr="00281295" w:rsidRDefault="00A955C4" w:rsidP="00A955C4">
      <w:pPr>
        <w:tabs>
          <w:tab w:val="left" w:pos="993"/>
        </w:tabs>
        <w:spacing w:line="360" w:lineRule="auto"/>
        <w:jc w:val="both"/>
        <w:rPr>
          <w:noProof/>
        </w:rPr>
      </w:pPr>
      <w:r w:rsidRPr="00281295">
        <w:rPr>
          <w:i/>
          <w:noProof/>
        </w:rPr>
        <w:t>INF</w:t>
      </w:r>
      <w:r w:rsidRPr="00281295">
        <w:rPr>
          <w:noProof/>
        </w:rPr>
        <w:t xml:space="preserve"> – rata inflației pentru perioada de 12 luni înainte de cel mai recent indice al prețurilor disponibil;</w:t>
      </w:r>
    </w:p>
    <w:p w14:paraId="5BB44542" w14:textId="77777777" w:rsidR="00A955C4" w:rsidRPr="00281295" w:rsidRDefault="00A955C4" w:rsidP="00A955C4">
      <w:pPr>
        <w:tabs>
          <w:tab w:val="left" w:pos="630"/>
        </w:tabs>
        <w:spacing w:line="360" w:lineRule="auto"/>
        <w:jc w:val="both"/>
        <w:rPr>
          <w:noProof/>
        </w:rPr>
      </w:pPr>
      <w:r w:rsidRPr="00281295">
        <w:rPr>
          <w:i/>
          <w:noProof/>
        </w:rPr>
        <w:t>m</w:t>
      </w:r>
      <w:r w:rsidRPr="00281295">
        <w:rPr>
          <w:noProof/>
        </w:rPr>
        <w:t xml:space="preserve"> – numărul de luni între data celui mai recent indice al prețurilor disponibil și data efectivă de aplicare a noului preț/tarif;</w:t>
      </w:r>
    </w:p>
    <w:p w14:paraId="2DD1DEDA" w14:textId="77777777" w:rsidR="00A955C4" w:rsidRPr="00464202" w:rsidRDefault="00A955C4" w:rsidP="00A955C4">
      <w:pPr>
        <w:jc w:val="both"/>
        <w:rPr>
          <w:rFonts w:ascii="Calibri" w:hAnsi="Calibri" w:cs="Calibri"/>
        </w:rPr>
      </w:pPr>
      <w:r w:rsidRPr="00281295">
        <w:rPr>
          <w:i/>
          <w:noProof/>
        </w:rPr>
        <w:t>indicele prețurilor</w:t>
      </w:r>
      <w:r w:rsidRPr="00281295">
        <w:rPr>
          <w:noProof/>
        </w:rPr>
        <w:t xml:space="preserve"> – indicele prețurilor de consum total publicat lunar de Institutul Național de Statistică.</w:t>
      </w:r>
    </w:p>
    <w:p w14:paraId="675F1DEB" w14:textId="77777777" w:rsidR="00A955C4" w:rsidRPr="004A4C29" w:rsidRDefault="00A955C4" w:rsidP="00A955C4">
      <w:pPr>
        <w:jc w:val="both"/>
        <w:rPr>
          <w:rFonts w:ascii="Calibri" w:hAnsi="Calibri" w:cs="Calibri"/>
        </w:rPr>
      </w:pPr>
    </w:p>
    <w:p w14:paraId="470BC093" w14:textId="5A7E898B" w:rsidR="00A955C4" w:rsidRPr="0085317B" w:rsidRDefault="00A955C4" w:rsidP="00A955C4">
      <w:pPr>
        <w:jc w:val="both"/>
        <w:rPr>
          <w:rFonts w:ascii="Calibri" w:hAnsi="Calibri" w:cs="Calibri"/>
        </w:rPr>
      </w:pPr>
      <w:r>
        <w:rPr>
          <w:rFonts w:cstheme="minorHAnsi"/>
        </w:rPr>
        <w:t>37.5</w:t>
      </w:r>
      <w:r w:rsidRPr="00464202">
        <w:rPr>
          <w:rFonts w:cstheme="minorHAnsi"/>
        </w:rPr>
        <w:t xml:space="preserve"> </w:t>
      </w:r>
      <w:bookmarkStart w:id="731" w:name="_Hlk128571821"/>
      <w:r>
        <w:rPr>
          <w:rFonts w:ascii="Calibri" w:hAnsi="Calibri" w:cs="Calibri"/>
        </w:rPr>
        <w:t xml:space="preserve">Începând cu data de </w:t>
      </w:r>
      <w:bookmarkEnd w:id="731"/>
      <w:del w:id="732" w:author="Anca Bors" w:date="2024-03-08T13:33:00Z" w16du:dateUtc="2024-03-08T11:33:00Z">
        <w:r w:rsidRPr="003177FE" w:rsidDel="008937CE">
          <w:rPr>
            <w:rFonts w:cstheme="minorHAnsi"/>
            <w:highlight w:val="yellow"/>
          </w:rPr>
          <w:delText>...........</w:delText>
        </w:r>
        <w:r w:rsidDel="008937CE">
          <w:rPr>
            <w:rFonts w:ascii="Calibri" w:hAnsi="Calibri" w:cs="Calibri"/>
          </w:rPr>
          <w:delText xml:space="preserve">, </w:delText>
        </w:r>
      </w:del>
      <w:ins w:id="733" w:author="Anca Bors" w:date="2024-03-08T13:33:00Z" w16du:dateUtc="2024-03-08T11:33:00Z">
        <w:r w:rsidR="008937CE">
          <w:rPr>
            <w:rFonts w:cstheme="minorHAnsi"/>
          </w:rPr>
          <w:t>aprobării de către ANRSC a strategiei de tarifare</w:t>
        </w:r>
        <w:r w:rsidR="008937CE">
          <w:rPr>
            <w:rFonts w:ascii="Calibri" w:hAnsi="Calibri" w:cs="Calibri"/>
          </w:rPr>
          <w:t xml:space="preserve">, </w:t>
        </w:r>
      </w:ins>
      <w:r>
        <w:rPr>
          <w:rFonts w:ascii="Calibri" w:hAnsi="Calibri" w:cs="Calibri"/>
        </w:rPr>
        <w:t>f</w:t>
      </w:r>
      <w:r w:rsidRPr="00464202">
        <w:rPr>
          <w:rFonts w:ascii="Calibri" w:hAnsi="Calibri" w:cs="Calibri"/>
        </w:rPr>
        <w:t xml:space="preserve">inanțarea serviciului pentru </w:t>
      </w:r>
      <w:r w:rsidRPr="0085317B">
        <w:rPr>
          <w:rFonts w:ascii="Calibri" w:hAnsi="Calibri" w:cs="Calibri"/>
        </w:rPr>
        <w:t xml:space="preserve">implementarea proiectelor de investiții dezvoltate în sistemele publice de alimentare cu apă </w:t>
      </w:r>
      <w:proofErr w:type="spellStart"/>
      <w:r w:rsidRPr="0085317B">
        <w:rPr>
          <w:rFonts w:ascii="Calibri" w:hAnsi="Calibri" w:cs="Calibri"/>
        </w:rPr>
        <w:t>şi</w:t>
      </w:r>
      <w:proofErr w:type="spellEnd"/>
      <w:r w:rsidRPr="0085317B">
        <w:rPr>
          <w:rFonts w:ascii="Calibri" w:hAnsi="Calibri" w:cs="Calibri"/>
        </w:rPr>
        <w:t xml:space="preserve"> de canalizare se face prin aplicarea de către operatorul regional a prețului/tarifului la serviciile publice de alimentare cu apă </w:t>
      </w:r>
      <w:proofErr w:type="spellStart"/>
      <w:r w:rsidRPr="0085317B">
        <w:rPr>
          <w:rFonts w:ascii="Calibri" w:hAnsi="Calibri" w:cs="Calibri"/>
        </w:rPr>
        <w:t>şi</w:t>
      </w:r>
      <w:proofErr w:type="spellEnd"/>
      <w:r w:rsidRPr="0085317B">
        <w:rPr>
          <w:rFonts w:ascii="Calibri" w:hAnsi="Calibri" w:cs="Calibri"/>
        </w:rPr>
        <w:t xml:space="preserve"> de canalizare </w:t>
      </w:r>
      <w:proofErr w:type="spellStart"/>
      <w:r w:rsidRPr="0085317B">
        <w:rPr>
          <w:rFonts w:ascii="Calibri" w:hAnsi="Calibri" w:cs="Calibri"/>
        </w:rPr>
        <w:t>şi</w:t>
      </w:r>
      <w:proofErr w:type="spellEnd"/>
      <w:r w:rsidRPr="0085317B">
        <w:rPr>
          <w:rFonts w:ascii="Calibri" w:hAnsi="Calibri" w:cs="Calibri"/>
        </w:rPr>
        <w:t xml:space="preserve"> a strategiei de tarifare aferentă planului de afaceri.</w:t>
      </w:r>
    </w:p>
    <w:p w14:paraId="28E79913" w14:textId="77777777" w:rsidR="00A955C4" w:rsidRPr="0085317B" w:rsidRDefault="00A955C4" w:rsidP="00A955C4">
      <w:pPr>
        <w:spacing w:line="276" w:lineRule="auto"/>
        <w:jc w:val="both"/>
        <w:rPr>
          <w:rFonts w:ascii="Calibri" w:hAnsi="Calibri" w:cs="Calibri"/>
          <w:lang w:eastAsia="ro-RO"/>
        </w:rPr>
      </w:pPr>
      <w:r w:rsidRPr="0085317B">
        <w:rPr>
          <w:rFonts w:ascii="Calibri" w:hAnsi="Calibri" w:cs="Calibri"/>
          <w:lang w:eastAsia="ro-RO"/>
        </w:rPr>
        <w:lastRenderedPageBreak/>
        <w:t>Planul de afaceri este elaborat de către operatorul regional/operator în corelare cu strategia de dezvoltare a serviciului de alimentare cu apă și de canalizare din aria de operare elaborată de asociația de dezvoltare intercomunitară.</w:t>
      </w:r>
    </w:p>
    <w:p w14:paraId="57E8474A" w14:textId="77777777" w:rsidR="00A955C4" w:rsidRPr="0085317B" w:rsidRDefault="00A955C4" w:rsidP="00A955C4">
      <w:pPr>
        <w:jc w:val="both"/>
        <w:rPr>
          <w:rFonts w:ascii="Calibri" w:hAnsi="Calibri" w:cs="Calibri"/>
        </w:rPr>
      </w:pPr>
      <w:r w:rsidRPr="0085317B">
        <w:rPr>
          <w:rFonts w:ascii="Calibri" w:hAnsi="Calibri" w:cs="Calibri"/>
        </w:rPr>
        <w:t xml:space="preserve">Planul de afaceri al operatorului regional, se aprobă de către adunarea generală a asociației de dezvoltare intercomunitară. Planul de afaceri trebuie să conțină cel puțin o componentă operațională </w:t>
      </w:r>
      <w:proofErr w:type="spellStart"/>
      <w:r w:rsidRPr="0085317B">
        <w:rPr>
          <w:rFonts w:ascii="Calibri" w:hAnsi="Calibri" w:cs="Calibri"/>
        </w:rPr>
        <w:t>şi</w:t>
      </w:r>
      <w:proofErr w:type="spellEnd"/>
      <w:r w:rsidRPr="0085317B">
        <w:rPr>
          <w:rFonts w:ascii="Calibri" w:hAnsi="Calibri" w:cs="Calibri"/>
        </w:rPr>
        <w:t xml:space="preserve"> una investițională </w:t>
      </w:r>
      <w:proofErr w:type="spellStart"/>
      <w:r w:rsidRPr="0085317B">
        <w:rPr>
          <w:rFonts w:ascii="Calibri" w:hAnsi="Calibri" w:cs="Calibri"/>
        </w:rPr>
        <w:t>şi</w:t>
      </w:r>
      <w:proofErr w:type="spellEnd"/>
      <w:r w:rsidRPr="0085317B">
        <w:rPr>
          <w:rFonts w:ascii="Calibri" w:hAnsi="Calibri" w:cs="Calibri"/>
        </w:rPr>
        <w:t xml:space="preserve"> include obiective de îmbunătățire a activităților, măsuri de eficientizare </w:t>
      </w:r>
      <w:proofErr w:type="spellStart"/>
      <w:r w:rsidRPr="0085317B">
        <w:rPr>
          <w:rFonts w:ascii="Calibri" w:hAnsi="Calibri" w:cs="Calibri"/>
        </w:rPr>
        <w:t>şi</w:t>
      </w:r>
      <w:proofErr w:type="spellEnd"/>
      <w:r w:rsidRPr="0085317B">
        <w:rPr>
          <w:rFonts w:ascii="Calibri" w:hAnsi="Calibri" w:cs="Calibri"/>
        </w:rPr>
        <w:t xml:space="preserve"> ținte clare pentru perioada reglementată.</w:t>
      </w:r>
    </w:p>
    <w:p w14:paraId="0503D67A" w14:textId="77777777" w:rsidR="00A955C4" w:rsidRPr="0085317B" w:rsidRDefault="00A955C4" w:rsidP="00A955C4">
      <w:pPr>
        <w:jc w:val="both"/>
        <w:rPr>
          <w:rFonts w:ascii="Calibri" w:hAnsi="Calibri" w:cs="Calibri"/>
        </w:rPr>
      </w:pPr>
      <w:r w:rsidRPr="0085317B">
        <w:rPr>
          <w:rFonts w:ascii="Calibri" w:hAnsi="Calibri" w:cs="Calibri"/>
        </w:rPr>
        <w:t xml:space="preserve">Strategia de tarifare aferentă planului de afaceri se fundamentează pe baza metodologiei elaborate </w:t>
      </w:r>
      <w:proofErr w:type="spellStart"/>
      <w:r w:rsidRPr="0085317B">
        <w:rPr>
          <w:rFonts w:ascii="Calibri" w:hAnsi="Calibri" w:cs="Calibri"/>
        </w:rPr>
        <w:t>şi</w:t>
      </w:r>
      <w:proofErr w:type="spellEnd"/>
      <w:r w:rsidRPr="0085317B">
        <w:rPr>
          <w:rFonts w:ascii="Calibri" w:hAnsi="Calibri" w:cs="Calibri"/>
        </w:rPr>
        <w:t xml:space="preserve"> aprobate de către autoritatea de reglementare competentă, prin raportare la rata de suportabilitate a populației pe întreaga perioadă de reglementare, pornind de la prețurile </w:t>
      </w:r>
      <w:proofErr w:type="spellStart"/>
      <w:r w:rsidRPr="0085317B">
        <w:rPr>
          <w:rFonts w:ascii="Calibri" w:hAnsi="Calibri" w:cs="Calibri"/>
        </w:rPr>
        <w:t>şi</w:t>
      </w:r>
      <w:proofErr w:type="spellEnd"/>
      <w:r w:rsidRPr="0085317B">
        <w:rPr>
          <w:rFonts w:ascii="Calibri" w:hAnsi="Calibri" w:cs="Calibri"/>
        </w:rPr>
        <w:t xml:space="preserve"> tarifele în vigoare, </w:t>
      </w:r>
      <w:proofErr w:type="spellStart"/>
      <w:r w:rsidRPr="0085317B">
        <w:rPr>
          <w:rFonts w:ascii="Calibri" w:hAnsi="Calibri" w:cs="Calibri"/>
        </w:rPr>
        <w:t>şi</w:t>
      </w:r>
      <w:proofErr w:type="spellEnd"/>
      <w:r w:rsidRPr="0085317B">
        <w:rPr>
          <w:rFonts w:ascii="Calibri" w:hAnsi="Calibri" w:cs="Calibri"/>
        </w:rPr>
        <w:t xml:space="preserve"> realizând o prognoză a evoluției acestora, atât în termeni reali, cât </w:t>
      </w:r>
      <w:proofErr w:type="spellStart"/>
      <w:r w:rsidRPr="0085317B">
        <w:rPr>
          <w:rFonts w:ascii="Calibri" w:hAnsi="Calibri" w:cs="Calibri"/>
        </w:rPr>
        <w:t>şi</w:t>
      </w:r>
      <w:proofErr w:type="spellEnd"/>
      <w:r w:rsidRPr="0085317B">
        <w:rPr>
          <w:rFonts w:ascii="Calibri" w:hAnsi="Calibri" w:cs="Calibri"/>
        </w:rPr>
        <w:t xml:space="preserve"> cu rata inflației, pe baza cheltuielilor de operare și întreținere, a cheltuielilor cu redevența, a amortismentelor aferente capitalului imobilizat în active corporale și necorporale, a costurilor pentru protecția mediului, a costurilor financiare asociate creditelor contractate, a costurilor derivând din contractul de delegare a gestiunii, precum și a unei cote de profit rezonabile.</w:t>
      </w:r>
    </w:p>
    <w:p w14:paraId="7F47ABB5" w14:textId="77777777" w:rsidR="00A955C4" w:rsidRPr="002A4F08" w:rsidRDefault="00A955C4" w:rsidP="00A955C4">
      <w:pPr>
        <w:jc w:val="both"/>
        <w:rPr>
          <w:rFonts w:ascii="Calibri" w:hAnsi="Calibri" w:cs="Calibri"/>
          <w:rPrChange w:id="734" w:author="Anca Bors" w:date="2024-03-08T13:34:00Z" w16du:dateUtc="2024-03-08T11:34:00Z">
            <w:rPr>
              <w:rFonts w:cstheme="minorHAnsi"/>
            </w:rPr>
          </w:rPrChange>
        </w:rPr>
      </w:pPr>
      <w:r w:rsidRPr="002A4F08">
        <w:rPr>
          <w:rFonts w:ascii="Calibri" w:hAnsi="Calibri" w:cs="Calibri"/>
          <w:rPrChange w:id="735" w:author="Anca Bors" w:date="2024-03-08T13:34:00Z" w16du:dateUtc="2024-03-08T11:34:00Z">
            <w:rPr>
              <w:rStyle w:val="cf01"/>
              <w:rFonts w:cstheme="minorHAnsi"/>
            </w:rPr>
          </w:rPrChange>
        </w:rPr>
        <w:t>Strategia tarifară prevăzută se elaborează de către asociația de dezvoltare intercomunitară pentru o perioadă de minimum 5 ani, se actualizează ori de câte ori este necesar și se aprobă prin hotărâre a adunării generale a asociației de dezvoltare intercomunitară, având ca scop serviciul de alimentare cu apă și de canalizare, în baza mandatului special primit de la toate unitățile administrativ-teritoriale membre în care operatorul/operatorul regional prestează serviciul de alimentare cu apă și de canalizare.</w:t>
      </w:r>
    </w:p>
    <w:p w14:paraId="7B933117" w14:textId="77777777" w:rsidR="00A955C4" w:rsidRPr="0085317B" w:rsidRDefault="00A955C4" w:rsidP="00A955C4">
      <w:pPr>
        <w:jc w:val="both"/>
        <w:rPr>
          <w:rFonts w:ascii="Calibri" w:hAnsi="Calibri" w:cs="Calibri"/>
        </w:rPr>
      </w:pPr>
      <w:r w:rsidRPr="0085317B">
        <w:rPr>
          <w:rFonts w:ascii="Calibri" w:hAnsi="Calibri" w:cs="Calibri"/>
        </w:rPr>
        <w:t>Ajustările tarifare, atât în termeni reali, cât și cu rata inflației, prevăzute în strategia de tarifare, se planifică astfel încât rata de suportabilitate pentru utilizatorii casnici să atingă, în fiecare an, cel puțin nivelul minim de 2,5% pentru gospodăria medie de pe întreaga arie de operare.</w:t>
      </w:r>
    </w:p>
    <w:p w14:paraId="58CF46C0" w14:textId="77777777" w:rsidR="00A955C4" w:rsidRPr="0085317B" w:rsidRDefault="00A955C4" w:rsidP="00A955C4">
      <w:pPr>
        <w:spacing w:line="276" w:lineRule="auto"/>
        <w:jc w:val="both"/>
        <w:rPr>
          <w:rFonts w:ascii="Calibri" w:hAnsi="Calibri" w:cs="Calibri"/>
        </w:rPr>
      </w:pPr>
      <w:r w:rsidRPr="0085317B">
        <w:rPr>
          <w:rFonts w:ascii="Calibri" w:hAnsi="Calibri" w:cs="Calibri"/>
          <w:lang w:eastAsia="ro-RO"/>
        </w:rPr>
        <w:t xml:space="preserve">În cazul în care, din motive de costuri de operare ridicate legate de sustenabilitatea pe termen scurt și mediu a planului de afaceri, rata de suportabilitate prognozată înregistrează valori de peste 3%, </w:t>
      </w:r>
      <w:r w:rsidRPr="000B71DC">
        <w:rPr>
          <w:rFonts w:ascii="Calibri" w:hAnsi="Calibri" w:cs="Calibri"/>
          <w:lang w:eastAsia="ro-RO"/>
        </w:rPr>
        <w:t>autoritățile administrației publice locale adoptă măsuri de protecție socială pentru categoriile</w:t>
      </w:r>
      <w:r w:rsidRPr="0085317B">
        <w:rPr>
          <w:rFonts w:ascii="Calibri" w:hAnsi="Calibri" w:cs="Calibri"/>
          <w:lang w:eastAsia="ro-RO"/>
        </w:rPr>
        <w:t xml:space="preserve"> defavorizate de utilizatori, pentru a asigura suportabilitatea tuturor utilizatorilor casnici.</w:t>
      </w:r>
    </w:p>
    <w:p w14:paraId="22DA1648" w14:textId="77777777" w:rsidR="00A955C4" w:rsidRPr="0085317B" w:rsidRDefault="00A955C4" w:rsidP="00A955C4">
      <w:pPr>
        <w:jc w:val="both"/>
        <w:rPr>
          <w:rFonts w:cstheme="minorHAnsi"/>
          <w:color w:val="00B0F0"/>
        </w:rPr>
      </w:pPr>
      <w:r>
        <w:rPr>
          <w:rFonts w:ascii="Calibri" w:hAnsi="Calibri" w:cs="Calibri"/>
        </w:rPr>
        <w:t>37.6</w:t>
      </w:r>
      <w:r w:rsidRPr="0085317B">
        <w:rPr>
          <w:rFonts w:ascii="Calibri" w:hAnsi="Calibri" w:cs="Calibri"/>
        </w:rPr>
        <w:t>. Prin acceptarea si semnarea prezentului Contract de Delegare a gestiunii, unitățile administrativ-teritoriale care au calitatea de Delegatar accepta acest mecanism de tarifare.</w:t>
      </w:r>
    </w:p>
    <w:p w14:paraId="23959C87" w14:textId="77777777" w:rsidR="00A955C4" w:rsidRPr="0085317B" w:rsidRDefault="00A955C4" w:rsidP="00A955C4">
      <w:pPr>
        <w:rPr>
          <w:rFonts w:cstheme="minorHAnsi"/>
        </w:rPr>
      </w:pPr>
    </w:p>
    <w:p w14:paraId="3DA2AEC0" w14:textId="3652FDFB" w:rsidR="00A955C4" w:rsidRPr="0085317B" w:rsidRDefault="00A955C4" w:rsidP="00A955C4">
      <w:pPr>
        <w:pStyle w:val="Titlu3"/>
        <w:ind w:right="29"/>
        <w:jc w:val="center"/>
        <w:rPr>
          <w:rFonts w:cstheme="minorHAnsi"/>
          <w:b/>
          <w:bCs/>
          <w:sz w:val="22"/>
        </w:rPr>
      </w:pPr>
      <w:bookmarkStart w:id="736" w:name="_Toc159530788"/>
      <w:r w:rsidRPr="0085317B">
        <w:rPr>
          <w:rFonts w:cstheme="minorHAnsi"/>
          <w:b/>
          <w:bCs/>
          <w:sz w:val="22"/>
        </w:rPr>
        <w:t>Art</w:t>
      </w:r>
      <w:r>
        <w:rPr>
          <w:rFonts w:cstheme="minorHAnsi"/>
          <w:b/>
          <w:bCs/>
          <w:sz w:val="22"/>
        </w:rPr>
        <w:t>icolul</w:t>
      </w:r>
      <w:r w:rsidRPr="0085317B">
        <w:rPr>
          <w:rFonts w:cstheme="minorHAnsi"/>
          <w:b/>
          <w:bCs/>
          <w:sz w:val="22"/>
        </w:rPr>
        <w:t xml:space="preserve"> 3</w:t>
      </w:r>
      <w:r>
        <w:rPr>
          <w:rFonts w:cstheme="minorHAnsi"/>
          <w:b/>
          <w:bCs/>
          <w:sz w:val="22"/>
        </w:rPr>
        <w:t>8</w:t>
      </w:r>
      <w:r w:rsidRPr="0085317B">
        <w:rPr>
          <w:rFonts w:cstheme="minorHAnsi"/>
          <w:b/>
          <w:bCs/>
          <w:sz w:val="22"/>
        </w:rPr>
        <w:t xml:space="preserve"> </w:t>
      </w:r>
      <w:del w:id="737" w:author="Radu Gabriel" w:date="2024-03-13T18:06:00Z" w16du:dateUtc="2024-03-13T16:06:00Z">
        <w:r w:rsidRPr="0085317B" w:rsidDel="00E20694">
          <w:rPr>
            <w:rFonts w:cstheme="minorHAnsi"/>
            <w:b/>
            <w:bCs/>
            <w:sz w:val="22"/>
          </w:rPr>
          <w:delText>-</w:delText>
        </w:r>
      </w:del>
      <w:ins w:id="738" w:author="Radu Gabriel" w:date="2024-03-13T18:06:00Z" w16du:dateUtc="2024-03-13T16:06:00Z">
        <w:r w:rsidR="00E20694">
          <w:rPr>
            <w:rFonts w:cstheme="minorHAnsi"/>
            <w:b/>
            <w:bCs/>
            <w:sz w:val="22"/>
          </w:rPr>
          <w:t>–</w:t>
        </w:r>
      </w:ins>
      <w:r w:rsidRPr="0085317B">
        <w:rPr>
          <w:rFonts w:cstheme="minorHAnsi"/>
          <w:b/>
          <w:bCs/>
          <w:sz w:val="22"/>
        </w:rPr>
        <w:t xml:space="preserve"> Compensația pentru Obligația de Serviciu Public</w:t>
      </w:r>
      <w:bookmarkEnd w:id="736"/>
    </w:p>
    <w:p w14:paraId="2516CF12" w14:textId="77777777" w:rsidR="00A955C4" w:rsidRPr="0085317B" w:rsidRDefault="00A955C4" w:rsidP="00A955C4">
      <w:pPr>
        <w:pStyle w:val="Par"/>
        <w:spacing w:after="0" w:line="276" w:lineRule="auto"/>
        <w:ind w:left="0"/>
        <w:rPr>
          <w:rFonts w:ascii="Calibri" w:hAnsi="Calibri" w:cs="Calibri"/>
          <w:sz w:val="22"/>
          <w:szCs w:val="22"/>
          <w:lang w:val="ro-RO"/>
        </w:rPr>
      </w:pPr>
    </w:p>
    <w:p w14:paraId="7712BEC7" w14:textId="77777777" w:rsidR="00A955C4" w:rsidRPr="0085317B" w:rsidRDefault="00A955C4" w:rsidP="00A955C4">
      <w:pPr>
        <w:pStyle w:val="Par"/>
        <w:spacing w:after="0" w:line="276" w:lineRule="auto"/>
        <w:ind w:left="0"/>
        <w:rPr>
          <w:rFonts w:ascii="Calibri" w:hAnsi="Calibri" w:cs="Calibri"/>
          <w:strike/>
          <w:color w:val="7030A0"/>
          <w:sz w:val="22"/>
          <w:szCs w:val="22"/>
          <w:lang w:val="ro-RO"/>
        </w:rPr>
      </w:pPr>
      <w:r>
        <w:rPr>
          <w:rFonts w:ascii="Calibri" w:hAnsi="Calibri" w:cs="Calibri"/>
          <w:sz w:val="22"/>
          <w:szCs w:val="22"/>
          <w:lang w:val="ro-RO"/>
        </w:rPr>
        <w:t>38.</w:t>
      </w:r>
      <w:r w:rsidRPr="0085317B">
        <w:rPr>
          <w:rFonts w:ascii="Calibri" w:hAnsi="Calibri" w:cs="Calibri"/>
          <w:sz w:val="22"/>
          <w:szCs w:val="22"/>
          <w:lang w:val="ro-RO"/>
        </w:rPr>
        <w:t>1 Orice Fonduri Publice alocate pentru îndeplinirea de către Delegat a Obligațiilor de Serviciu Public necesare Furnizării/Prestării Serviciilor reprezintă Compensație pentru Obligația de Serviciul Public.</w:t>
      </w:r>
      <w:r w:rsidRPr="0085317B">
        <w:rPr>
          <w:rFonts w:ascii="Calibri" w:hAnsi="Calibri" w:cs="Calibri"/>
          <w:strike/>
          <w:color w:val="7030A0"/>
          <w:sz w:val="22"/>
          <w:szCs w:val="22"/>
          <w:lang w:val="ro-RO"/>
        </w:rPr>
        <w:t xml:space="preserve"> </w:t>
      </w:r>
    </w:p>
    <w:p w14:paraId="252DBEF2" w14:textId="77777777" w:rsidR="00A955C4" w:rsidRDefault="00A955C4" w:rsidP="00A955C4">
      <w:pPr>
        <w:spacing w:line="276" w:lineRule="auto"/>
        <w:jc w:val="both"/>
        <w:rPr>
          <w:rFonts w:ascii="Calibri" w:hAnsi="Calibri" w:cs="Calibri"/>
        </w:rPr>
      </w:pPr>
    </w:p>
    <w:p w14:paraId="67031E0E" w14:textId="77777777" w:rsidR="00A955C4" w:rsidRPr="0085317B" w:rsidRDefault="00A955C4" w:rsidP="00A955C4">
      <w:pPr>
        <w:spacing w:line="276" w:lineRule="auto"/>
        <w:jc w:val="both"/>
        <w:rPr>
          <w:rFonts w:ascii="Calibri" w:hAnsi="Calibri" w:cs="Calibri"/>
          <w:lang w:eastAsia="en-GB"/>
        </w:rPr>
      </w:pPr>
      <w:r>
        <w:rPr>
          <w:rFonts w:ascii="Calibri" w:hAnsi="Calibri" w:cs="Calibri"/>
        </w:rPr>
        <w:t>38.</w:t>
      </w:r>
      <w:r w:rsidRPr="0085317B">
        <w:rPr>
          <w:rFonts w:ascii="Calibri" w:hAnsi="Calibri" w:cs="Calibri"/>
        </w:rPr>
        <w:t xml:space="preserve">2 Delegatarul are obligația să obțină, în prealabil, avizul de la Consiliul Concurenței pentru acordarea Compensației pentru Obligația de Serviciul Public, în conformitate cu prevederile </w:t>
      </w:r>
      <w:r w:rsidRPr="00872EEA">
        <w:rPr>
          <w:rFonts w:ascii="Calibri" w:hAnsi="Calibri" w:cs="Calibri"/>
        </w:rPr>
        <w:t xml:space="preserve">art. 20 </w:t>
      </w:r>
      <w:r w:rsidRPr="0085317B">
        <w:rPr>
          <w:rFonts w:ascii="Calibri" w:hAnsi="Calibri" w:cs="Calibri"/>
        </w:rPr>
        <w:t xml:space="preserve">din O.G. nr. 77/2014 privind procedurile naționale în domeniul ajutorului de stat, precum </w:t>
      </w:r>
      <w:proofErr w:type="spellStart"/>
      <w:r w:rsidRPr="0085317B">
        <w:rPr>
          <w:rFonts w:ascii="Calibri" w:hAnsi="Calibri" w:cs="Calibri"/>
        </w:rPr>
        <w:t>şi</w:t>
      </w:r>
      <w:proofErr w:type="spellEnd"/>
      <w:r w:rsidRPr="0085317B">
        <w:rPr>
          <w:rFonts w:ascii="Calibri" w:hAnsi="Calibri" w:cs="Calibri"/>
        </w:rPr>
        <w:t xml:space="preserve"> pentru modificarea </w:t>
      </w:r>
      <w:proofErr w:type="spellStart"/>
      <w:r w:rsidRPr="0085317B">
        <w:rPr>
          <w:rFonts w:ascii="Calibri" w:hAnsi="Calibri" w:cs="Calibri"/>
        </w:rPr>
        <w:t>şi</w:t>
      </w:r>
      <w:proofErr w:type="spellEnd"/>
      <w:r w:rsidRPr="0085317B">
        <w:rPr>
          <w:rFonts w:ascii="Calibri" w:hAnsi="Calibri" w:cs="Calibri"/>
        </w:rPr>
        <w:t xml:space="preserve"> completarea Legii concurenței nr. 21/1996, aprobată cu modificări și completări prin Legea nr. 20/2015, cu modificările și completările ulterioare.</w:t>
      </w:r>
    </w:p>
    <w:p w14:paraId="7DA4FE9C" w14:textId="77777777" w:rsidR="00A955C4" w:rsidRPr="0085317B" w:rsidRDefault="00A955C4" w:rsidP="00A955C4">
      <w:pPr>
        <w:pStyle w:val="Par"/>
        <w:spacing w:after="0" w:line="276" w:lineRule="auto"/>
        <w:ind w:left="0"/>
        <w:rPr>
          <w:rFonts w:ascii="Calibri" w:hAnsi="Calibri" w:cs="Calibri"/>
          <w:sz w:val="22"/>
          <w:szCs w:val="22"/>
          <w:lang w:val="ro-RO"/>
        </w:rPr>
      </w:pPr>
      <w:r>
        <w:rPr>
          <w:rFonts w:ascii="Calibri" w:hAnsi="Calibri" w:cs="Calibri"/>
          <w:sz w:val="22"/>
          <w:szCs w:val="22"/>
          <w:lang w:val="ro-RO"/>
        </w:rPr>
        <w:lastRenderedPageBreak/>
        <w:t>38.</w:t>
      </w:r>
      <w:r w:rsidRPr="0085317B">
        <w:rPr>
          <w:rFonts w:ascii="Calibri" w:hAnsi="Calibri" w:cs="Calibri"/>
          <w:sz w:val="22"/>
          <w:szCs w:val="22"/>
          <w:lang w:val="ro-RO"/>
        </w:rPr>
        <w:t>3 Compensația financiară acordată Delegatului trebuie să acopere integral diferența dintre Prețul/Tariful unic aprobat de către Autoritatea de Reglementare și Prețul/Tariful de facturare către populație impus de Delegatar.</w:t>
      </w:r>
    </w:p>
    <w:p w14:paraId="3DC8ACB8" w14:textId="77777777" w:rsidR="00A955C4" w:rsidRDefault="00A955C4" w:rsidP="00A955C4">
      <w:pPr>
        <w:pStyle w:val="Par"/>
        <w:spacing w:after="0" w:line="276" w:lineRule="auto"/>
        <w:ind w:left="0"/>
        <w:rPr>
          <w:rFonts w:ascii="Calibri" w:hAnsi="Calibri" w:cs="Calibri"/>
          <w:sz w:val="22"/>
          <w:szCs w:val="22"/>
          <w:lang w:val="ro-RO"/>
        </w:rPr>
      </w:pPr>
    </w:p>
    <w:p w14:paraId="5696E709" w14:textId="77777777" w:rsidR="00A955C4" w:rsidRPr="0085317B" w:rsidRDefault="00A955C4" w:rsidP="00A955C4">
      <w:pPr>
        <w:pStyle w:val="Par"/>
        <w:spacing w:after="0" w:line="276" w:lineRule="auto"/>
        <w:ind w:left="0"/>
        <w:rPr>
          <w:rFonts w:ascii="Calibri" w:hAnsi="Calibri" w:cs="Calibri"/>
          <w:sz w:val="22"/>
          <w:szCs w:val="22"/>
          <w:lang w:val="ro-RO"/>
        </w:rPr>
      </w:pPr>
      <w:r>
        <w:rPr>
          <w:rFonts w:ascii="Calibri" w:hAnsi="Calibri" w:cs="Calibri"/>
          <w:sz w:val="22"/>
          <w:szCs w:val="22"/>
          <w:lang w:val="ro-RO"/>
        </w:rPr>
        <w:t>38.4</w:t>
      </w:r>
      <w:r w:rsidRPr="0085317B">
        <w:rPr>
          <w:rFonts w:ascii="Calibri" w:hAnsi="Calibri" w:cs="Calibri"/>
          <w:sz w:val="22"/>
          <w:szCs w:val="22"/>
          <w:lang w:val="ro-RO"/>
        </w:rPr>
        <w:t xml:space="preserve"> Sumele aferente Compensației anuale din diferența de Preț/Tarif se estimează anual, pe baza cantităților programate a fi furnizate/prestate, și se prevăd în bugetul Delegatarului.</w:t>
      </w:r>
    </w:p>
    <w:p w14:paraId="762A1617" w14:textId="77777777" w:rsidR="00A955C4" w:rsidRPr="0085317B" w:rsidRDefault="00A955C4" w:rsidP="00A955C4">
      <w:pPr>
        <w:pStyle w:val="Par"/>
        <w:spacing w:after="0" w:line="276" w:lineRule="auto"/>
        <w:ind w:left="0"/>
        <w:rPr>
          <w:rFonts w:ascii="Calibri" w:hAnsi="Calibri" w:cs="Calibri"/>
          <w:sz w:val="22"/>
          <w:szCs w:val="22"/>
          <w:lang w:val="ro-RO"/>
        </w:rPr>
      </w:pPr>
    </w:p>
    <w:p w14:paraId="479E57AE" w14:textId="77777777" w:rsidR="00A955C4" w:rsidRPr="0085317B" w:rsidRDefault="00A955C4" w:rsidP="00A955C4">
      <w:pPr>
        <w:pStyle w:val="Par"/>
        <w:spacing w:after="0" w:line="276" w:lineRule="auto"/>
        <w:ind w:left="0"/>
        <w:rPr>
          <w:rFonts w:ascii="Calibri" w:hAnsi="Calibri" w:cs="Calibri"/>
          <w:sz w:val="22"/>
          <w:szCs w:val="22"/>
          <w:lang w:val="ro-RO"/>
        </w:rPr>
      </w:pPr>
      <w:r>
        <w:rPr>
          <w:rFonts w:ascii="Calibri" w:hAnsi="Calibri" w:cs="Calibri"/>
          <w:sz w:val="22"/>
          <w:szCs w:val="22"/>
          <w:lang w:val="ro-RO"/>
        </w:rPr>
        <w:t>38.5</w:t>
      </w:r>
      <w:r w:rsidRPr="0085317B">
        <w:rPr>
          <w:rFonts w:ascii="Calibri" w:hAnsi="Calibri" w:cs="Calibri"/>
          <w:sz w:val="22"/>
          <w:szCs w:val="22"/>
          <w:lang w:val="ro-RO"/>
        </w:rPr>
        <w:t xml:space="preserve"> Compensația lunară acordată Delegatului din diferența de Preț/Tarif se calculează în funcție de cantitățile efectiv livrate/prestate în luna respectivă.</w:t>
      </w:r>
    </w:p>
    <w:p w14:paraId="20969AA2" w14:textId="77777777" w:rsidR="00A955C4" w:rsidRPr="0085317B" w:rsidRDefault="00A955C4" w:rsidP="00A955C4">
      <w:pPr>
        <w:pStyle w:val="Listparagraf"/>
        <w:spacing w:line="276" w:lineRule="auto"/>
        <w:ind w:left="0"/>
        <w:jc w:val="both"/>
        <w:rPr>
          <w:rStyle w:val="CharStyle13"/>
          <w:rFonts w:ascii="Calibri" w:eastAsia="Courier New" w:hAnsi="Calibri" w:cs="Calibri"/>
        </w:rPr>
      </w:pPr>
    </w:p>
    <w:p w14:paraId="4CB70C52" w14:textId="77777777" w:rsidR="00A955C4" w:rsidRPr="00790246" w:rsidRDefault="00A955C4" w:rsidP="00A955C4">
      <w:pPr>
        <w:pStyle w:val="Listparagraf"/>
        <w:spacing w:line="276" w:lineRule="auto"/>
        <w:ind w:left="0"/>
        <w:jc w:val="both"/>
        <w:rPr>
          <w:rFonts w:cs="Calibri"/>
        </w:rPr>
      </w:pPr>
      <w:r>
        <w:rPr>
          <w:rStyle w:val="CharStyle13"/>
          <w:rFonts w:ascii="Calibri" w:eastAsia="Courier New" w:hAnsi="Calibri" w:cs="Calibri"/>
        </w:rPr>
        <w:t>38.</w:t>
      </w:r>
      <w:r w:rsidRPr="00790246">
        <w:rPr>
          <w:rStyle w:val="CharStyle13"/>
          <w:rFonts w:ascii="Calibri" w:eastAsia="Courier New" w:hAnsi="Calibri" w:cs="Calibri"/>
        </w:rPr>
        <w:t xml:space="preserve">6 Plata Compensației către Delegat se va face lunar de către Delegatar, în baza facturii emise de către Delegat </w:t>
      </w:r>
      <w:proofErr w:type="spellStart"/>
      <w:r w:rsidRPr="00790246">
        <w:rPr>
          <w:rStyle w:val="CharStyle13"/>
          <w:rFonts w:ascii="Calibri" w:eastAsia="Courier New" w:hAnsi="Calibri" w:cs="Calibri"/>
        </w:rPr>
        <w:t>şi</w:t>
      </w:r>
      <w:proofErr w:type="spellEnd"/>
      <w:r w:rsidRPr="00790246">
        <w:rPr>
          <w:rStyle w:val="CharStyle13"/>
          <w:rFonts w:ascii="Calibri" w:eastAsia="Courier New" w:hAnsi="Calibri" w:cs="Calibri"/>
        </w:rPr>
        <w:t xml:space="preserve"> a documentației justificative convenite. Delegatul are obligația de a emite factura până la data de </w:t>
      </w:r>
      <w:r w:rsidRPr="00141493">
        <w:rPr>
          <w:rStyle w:val="CharStyle13"/>
          <w:rFonts w:ascii="Calibri" w:eastAsia="Courier New" w:hAnsi="Calibri" w:cs="Calibri"/>
          <w:rPrChange w:id="739" w:author="Radu Gabriel" w:date="2024-03-14T09:28:00Z" w16du:dateUtc="2024-03-14T07:28:00Z">
            <w:rPr>
              <w:rStyle w:val="CharStyle13"/>
              <w:rFonts w:ascii="Calibri" w:eastAsia="Courier New" w:hAnsi="Calibri" w:cs="Calibri"/>
              <w:highlight w:val="yellow"/>
            </w:rPr>
          </w:rPrChange>
        </w:rPr>
        <w:t>15</w:t>
      </w:r>
      <w:r w:rsidRPr="00790246">
        <w:rPr>
          <w:rStyle w:val="CharStyle13"/>
          <w:rFonts w:ascii="Calibri" w:eastAsia="Courier New" w:hAnsi="Calibri" w:cs="Calibri"/>
        </w:rPr>
        <w:t xml:space="preserve"> a lunii următoare a celei pentru care se face decontarea, la care va atașa documentația justificativă</w:t>
      </w:r>
      <w:r w:rsidRPr="00790246">
        <w:rPr>
          <w:rFonts w:cs="Calibri"/>
        </w:rPr>
        <w:t>.</w:t>
      </w:r>
    </w:p>
    <w:p w14:paraId="25608CF8" w14:textId="77777777" w:rsidR="00A955C4" w:rsidRPr="00790246" w:rsidRDefault="00A955C4" w:rsidP="00A955C4">
      <w:pPr>
        <w:pStyle w:val="Listparagraf"/>
        <w:spacing w:line="276" w:lineRule="auto"/>
        <w:ind w:left="0"/>
        <w:jc w:val="both"/>
        <w:rPr>
          <w:rStyle w:val="CharStyle13"/>
          <w:rFonts w:ascii="Calibri" w:eastAsia="Courier New" w:hAnsi="Calibri" w:cs="Calibri"/>
        </w:rPr>
      </w:pPr>
    </w:p>
    <w:p w14:paraId="040CBE25" w14:textId="77777777" w:rsidR="00A955C4" w:rsidRPr="0085317B" w:rsidRDefault="00A955C4" w:rsidP="00A955C4">
      <w:pPr>
        <w:pStyle w:val="Listparagraf"/>
        <w:spacing w:line="276" w:lineRule="auto"/>
        <w:ind w:left="0"/>
        <w:jc w:val="both"/>
        <w:rPr>
          <w:rFonts w:cs="Calibri"/>
        </w:rPr>
      </w:pPr>
      <w:r>
        <w:rPr>
          <w:rStyle w:val="CharStyle13"/>
          <w:rFonts w:ascii="Calibri" w:eastAsia="Courier New" w:hAnsi="Calibri" w:cs="Calibri"/>
        </w:rPr>
        <w:t>38.</w:t>
      </w:r>
      <w:r w:rsidRPr="00790246">
        <w:rPr>
          <w:rStyle w:val="CharStyle13"/>
          <w:rFonts w:ascii="Calibri" w:eastAsia="Courier New" w:hAnsi="Calibri" w:cs="Calibri"/>
        </w:rPr>
        <w:t xml:space="preserve">7 Delegatarul are obligația să facă plata Compensației în termenul de scadență de </w:t>
      </w:r>
      <w:r w:rsidRPr="00790246">
        <w:rPr>
          <w:rFonts w:cs="Calibri"/>
          <w:bCs/>
        </w:rPr>
        <w:t xml:space="preserve">15 </w:t>
      </w:r>
      <w:r w:rsidRPr="00790246">
        <w:rPr>
          <w:rStyle w:val="CharStyle13"/>
          <w:rFonts w:ascii="Calibri" w:eastAsia="Courier New" w:hAnsi="Calibri" w:cs="Calibri"/>
        </w:rPr>
        <w:t xml:space="preserve">de zile de la emiterea facturii de către Delegat. </w:t>
      </w:r>
      <w:r w:rsidRPr="00790246">
        <w:rPr>
          <w:rFonts w:cs="Calibri"/>
        </w:rPr>
        <w:t>Neachitarea facturii de către Delegatar în termen de</w:t>
      </w:r>
      <w:r w:rsidRPr="0085317B">
        <w:rPr>
          <w:rFonts w:cs="Calibri"/>
        </w:rPr>
        <w:t xml:space="preserve"> 30 de zile de la data scadenței atrage penalități de întârziere stabilite conform prevederilor din Legea serviciilor comunitare de utilități publice nr. 51/2006, republicată, cu modificările și completările ulterioare.</w:t>
      </w:r>
    </w:p>
    <w:p w14:paraId="77E73FD2" w14:textId="77777777" w:rsidR="00A955C4" w:rsidRPr="0085317B" w:rsidRDefault="00A955C4" w:rsidP="00A955C4">
      <w:pPr>
        <w:rPr>
          <w:rFonts w:cstheme="minorHAnsi"/>
        </w:rPr>
      </w:pPr>
    </w:p>
    <w:p w14:paraId="7D8845D5" w14:textId="77777777" w:rsidR="00A955C4" w:rsidRPr="0085317B" w:rsidRDefault="00A955C4" w:rsidP="00A955C4">
      <w:pPr>
        <w:pStyle w:val="Titlu3"/>
        <w:ind w:right="29"/>
        <w:jc w:val="center"/>
        <w:rPr>
          <w:rFonts w:cstheme="minorHAnsi"/>
          <w:b/>
          <w:bCs/>
          <w:sz w:val="22"/>
        </w:rPr>
      </w:pPr>
      <w:bookmarkStart w:id="740" w:name="_Toc48730283"/>
      <w:bookmarkStart w:id="741" w:name="_Toc159530789"/>
      <w:r w:rsidRPr="0085317B">
        <w:rPr>
          <w:rFonts w:cstheme="minorHAnsi"/>
          <w:b/>
          <w:bCs/>
          <w:sz w:val="22"/>
        </w:rPr>
        <w:t>Articolul 3</w:t>
      </w:r>
      <w:r>
        <w:rPr>
          <w:rFonts w:cstheme="minorHAnsi"/>
          <w:b/>
          <w:bCs/>
          <w:sz w:val="22"/>
        </w:rPr>
        <w:t>9</w:t>
      </w:r>
      <w:r w:rsidRPr="0085317B">
        <w:rPr>
          <w:rFonts w:cstheme="minorHAnsi"/>
          <w:b/>
          <w:bCs/>
          <w:sz w:val="22"/>
        </w:rPr>
        <w:t xml:space="preserve"> – Implementarea, planificarea și finanțarea investițiilor</w:t>
      </w:r>
      <w:bookmarkEnd w:id="740"/>
      <w:bookmarkEnd w:id="741"/>
      <w:r w:rsidRPr="0085317B">
        <w:rPr>
          <w:rFonts w:cstheme="minorHAnsi"/>
          <w:b/>
          <w:bCs/>
          <w:sz w:val="22"/>
        </w:rPr>
        <w:t xml:space="preserve"> </w:t>
      </w:r>
    </w:p>
    <w:p w14:paraId="6FEC07F8" w14:textId="77777777" w:rsidR="00A955C4" w:rsidRPr="0085317B" w:rsidRDefault="00A955C4" w:rsidP="00A955C4">
      <w:pPr>
        <w:tabs>
          <w:tab w:val="left" w:pos="240"/>
        </w:tabs>
        <w:spacing w:after="0" w:line="240" w:lineRule="auto"/>
        <w:jc w:val="both"/>
        <w:rPr>
          <w:rFonts w:ascii="Calibri" w:hAnsi="Calibri" w:cs="Calibri"/>
        </w:rPr>
      </w:pPr>
    </w:p>
    <w:p w14:paraId="4CFA9E38" w14:textId="77777777" w:rsidR="00A955C4" w:rsidRPr="0085317B" w:rsidRDefault="00A955C4" w:rsidP="00A955C4">
      <w:pPr>
        <w:tabs>
          <w:tab w:val="left" w:pos="240"/>
        </w:tabs>
        <w:spacing w:after="0" w:line="240" w:lineRule="auto"/>
        <w:jc w:val="both"/>
        <w:rPr>
          <w:rFonts w:ascii="Calibri" w:hAnsi="Calibri" w:cs="Calibri"/>
        </w:rPr>
      </w:pPr>
      <w:r>
        <w:rPr>
          <w:rFonts w:ascii="Calibri" w:hAnsi="Calibri" w:cs="Calibri"/>
        </w:rPr>
        <w:t xml:space="preserve">39.1 </w:t>
      </w:r>
      <w:r w:rsidRPr="0085317B">
        <w:rPr>
          <w:rFonts w:ascii="Calibri" w:hAnsi="Calibri" w:cs="Calibri"/>
        </w:rPr>
        <w:t>Operatorul și Autoritatea delegantă vor colabora pentru a-și îndeplini obligațiile rezultate din contractele și acordurile referitoare la finanțarea și implementarea investițiilor în desfășurare sau identificate, planificate sau executate la intrarea în vigoare a Contractului, dar fără a se limita la acestea.</w:t>
      </w:r>
    </w:p>
    <w:p w14:paraId="45949E30" w14:textId="77777777" w:rsidR="00A955C4" w:rsidRDefault="00A955C4" w:rsidP="00A955C4">
      <w:pPr>
        <w:tabs>
          <w:tab w:val="left" w:pos="240"/>
        </w:tabs>
        <w:spacing w:after="0" w:line="240" w:lineRule="auto"/>
        <w:jc w:val="both"/>
        <w:rPr>
          <w:rFonts w:ascii="Calibri" w:hAnsi="Calibri" w:cs="Calibri"/>
        </w:rPr>
      </w:pPr>
    </w:p>
    <w:p w14:paraId="71857B17" w14:textId="77777777" w:rsidR="00A955C4" w:rsidRDefault="00A955C4" w:rsidP="00A955C4">
      <w:pPr>
        <w:tabs>
          <w:tab w:val="left" w:pos="240"/>
        </w:tabs>
        <w:spacing w:after="0" w:line="240" w:lineRule="auto"/>
        <w:jc w:val="both"/>
        <w:rPr>
          <w:rFonts w:ascii="Calibri" w:hAnsi="Calibri" w:cs="Calibri"/>
        </w:rPr>
      </w:pPr>
      <w:r>
        <w:rPr>
          <w:rFonts w:ascii="Calibri" w:hAnsi="Calibri" w:cs="Calibri"/>
        </w:rPr>
        <w:t xml:space="preserve">39.2 </w:t>
      </w:r>
      <w:r w:rsidRPr="0085317B">
        <w:rPr>
          <w:rFonts w:ascii="Calibri" w:hAnsi="Calibri" w:cs="Calibri"/>
        </w:rPr>
        <w:t>Indiferent de drepturile și obligațiile Părților definite în Contract cu referire la politici, strategii, planificarea și implementarea investiției, Părțile vor colabora la pregătirea planurilor de investiții ca reprezentând parte integrantă din master-</w:t>
      </w:r>
      <w:proofErr w:type="spellStart"/>
      <w:r w:rsidRPr="0085317B">
        <w:rPr>
          <w:rFonts w:ascii="Calibri" w:hAnsi="Calibri" w:cs="Calibri"/>
        </w:rPr>
        <w:t>planning</w:t>
      </w:r>
      <w:proofErr w:type="spellEnd"/>
      <w:r w:rsidRPr="0085317B">
        <w:rPr>
          <w:rFonts w:ascii="Calibri" w:hAnsi="Calibri" w:cs="Calibri"/>
        </w:rPr>
        <w:t xml:space="preserve"> și planificarea afacerii conform principiilor ilustrate mai jos:</w:t>
      </w:r>
    </w:p>
    <w:p w14:paraId="28D01186" w14:textId="77777777" w:rsidR="00A955C4" w:rsidRPr="0085317B" w:rsidRDefault="00A955C4" w:rsidP="00A955C4">
      <w:pPr>
        <w:tabs>
          <w:tab w:val="left" w:pos="240"/>
        </w:tabs>
        <w:spacing w:after="0" w:line="240" w:lineRule="auto"/>
        <w:jc w:val="both"/>
        <w:rPr>
          <w:rFonts w:ascii="Calibri" w:hAnsi="Calibri" w:cs="Calibri"/>
        </w:rPr>
      </w:pPr>
    </w:p>
    <w:p w14:paraId="513D185F" w14:textId="77777777" w:rsidR="00A955C4" w:rsidRPr="00964076" w:rsidRDefault="00A955C4" w:rsidP="00A955C4">
      <w:pPr>
        <w:pStyle w:val="Listparagraf"/>
        <w:numPr>
          <w:ilvl w:val="0"/>
          <w:numId w:val="9"/>
        </w:numPr>
        <w:spacing w:after="0" w:line="240" w:lineRule="auto"/>
        <w:ind w:left="1350" w:hanging="450"/>
        <w:contextualSpacing w:val="0"/>
        <w:jc w:val="both"/>
        <w:rPr>
          <w:rFonts w:ascii="Calibri" w:hAnsi="Calibri" w:cs="Calibri"/>
        </w:rPr>
      </w:pPr>
      <w:r w:rsidRPr="00964076">
        <w:rPr>
          <w:rFonts w:ascii="Calibri" w:hAnsi="Calibri" w:cs="Calibri"/>
        </w:rPr>
        <w:t xml:space="preserve">Analiza diagnostic: analiza-diagnostic, antecalcul; </w:t>
      </w:r>
    </w:p>
    <w:p w14:paraId="2FDCD46C" w14:textId="77777777" w:rsidR="00A955C4" w:rsidRPr="0085317B" w:rsidRDefault="00A955C4" w:rsidP="00A955C4">
      <w:pPr>
        <w:pStyle w:val="Listparagraf"/>
        <w:numPr>
          <w:ilvl w:val="0"/>
          <w:numId w:val="9"/>
        </w:numPr>
        <w:spacing w:after="0" w:line="240" w:lineRule="auto"/>
        <w:ind w:left="1350" w:hanging="450"/>
        <w:contextualSpacing w:val="0"/>
        <w:jc w:val="both"/>
        <w:rPr>
          <w:rFonts w:ascii="Calibri" w:hAnsi="Calibri" w:cs="Calibri"/>
        </w:rPr>
      </w:pPr>
      <w:r w:rsidRPr="0085317B">
        <w:rPr>
          <w:rFonts w:ascii="Calibri" w:hAnsi="Calibri" w:cs="Calibri"/>
        </w:rPr>
        <w:t>Planificarea afacerii: Formularea politicii și planificarea acțiunii pentru atingerea obiectivelor prin optimizarea soluțiilor comerciale, operaționale și de investiții</w:t>
      </w:r>
      <w:r>
        <w:rPr>
          <w:rFonts w:ascii="Calibri" w:hAnsi="Calibri" w:cs="Calibri"/>
        </w:rPr>
        <w:t>;</w:t>
      </w:r>
    </w:p>
    <w:p w14:paraId="45CDF9E4" w14:textId="77777777" w:rsidR="00A955C4" w:rsidRPr="0085317B" w:rsidRDefault="00A955C4" w:rsidP="00A955C4">
      <w:pPr>
        <w:pStyle w:val="Listparagraf"/>
        <w:numPr>
          <w:ilvl w:val="0"/>
          <w:numId w:val="9"/>
        </w:numPr>
        <w:spacing w:after="0" w:line="240" w:lineRule="auto"/>
        <w:ind w:left="1350" w:hanging="450"/>
        <w:contextualSpacing w:val="0"/>
        <w:jc w:val="both"/>
        <w:rPr>
          <w:rFonts w:ascii="Calibri" w:hAnsi="Calibri" w:cs="Calibri"/>
        </w:rPr>
      </w:pPr>
      <w:r w:rsidRPr="0085317B">
        <w:rPr>
          <w:rFonts w:ascii="Calibri" w:hAnsi="Calibri" w:cs="Calibri"/>
        </w:rPr>
        <w:t>Planificarea investiției: Planificarea investiției pe baza Master-Plan-urilor și planurilor de afaceri, recunoscându-se nevoia de prioritate a sporirii venitului și dezvoltării capacitații de auto-finanțare, și de flexibilitate a planificării pe termen lung pentru a permite modificări în circumstanțe și soluții potențiale.</w:t>
      </w:r>
    </w:p>
    <w:p w14:paraId="09F884AF" w14:textId="77777777" w:rsidR="00A955C4" w:rsidRDefault="00A955C4" w:rsidP="00A955C4">
      <w:pPr>
        <w:tabs>
          <w:tab w:val="left" w:pos="240"/>
        </w:tabs>
        <w:spacing w:after="0" w:line="240" w:lineRule="auto"/>
        <w:jc w:val="both"/>
        <w:rPr>
          <w:rFonts w:ascii="Calibri" w:hAnsi="Calibri" w:cs="Calibri"/>
        </w:rPr>
      </w:pPr>
    </w:p>
    <w:p w14:paraId="1E06F3C9" w14:textId="69393A2F" w:rsidR="00A955C4" w:rsidRPr="0085317B" w:rsidRDefault="00A955C4" w:rsidP="00A955C4">
      <w:pPr>
        <w:tabs>
          <w:tab w:val="left" w:pos="240"/>
        </w:tabs>
        <w:spacing w:after="0" w:line="240" w:lineRule="auto"/>
        <w:jc w:val="both"/>
        <w:rPr>
          <w:rFonts w:ascii="Calibri" w:hAnsi="Calibri" w:cs="Calibri"/>
        </w:rPr>
      </w:pPr>
      <w:r>
        <w:rPr>
          <w:rFonts w:ascii="Calibri" w:hAnsi="Calibri" w:cs="Calibri"/>
        </w:rPr>
        <w:t xml:space="preserve">39.3 </w:t>
      </w:r>
      <w:r w:rsidRPr="0085317B">
        <w:rPr>
          <w:rFonts w:ascii="Calibri" w:hAnsi="Calibri" w:cs="Calibri"/>
        </w:rPr>
        <w:t xml:space="preserve">Părțile responsabile, acțiunile, termenele și consecințele privind realizarea obiectivelor de investiții vor fi stipulate prin contractele încheiate între beneficiar (Autoritatea delegantă </w:t>
      </w:r>
      <w:ins w:id="742" w:author="Radu Gabriel" w:date="2024-03-13T19:08:00Z" w16du:dateUtc="2024-03-13T17:08:00Z">
        <w:r w:rsidR="002D77F7">
          <w:rPr>
            <w:rFonts w:ascii="Calibri" w:hAnsi="Calibri" w:cs="Calibri"/>
          </w:rPr>
          <w:t>sau unitățile administrati</w:t>
        </w:r>
      </w:ins>
      <w:ins w:id="743" w:author="Radu Gabriel" w:date="2024-03-13T19:09:00Z" w16du:dateUtc="2024-03-13T17:09:00Z">
        <w:r w:rsidR="002D77F7">
          <w:rPr>
            <w:rFonts w:ascii="Calibri" w:hAnsi="Calibri" w:cs="Calibri"/>
          </w:rPr>
          <w:t xml:space="preserve">v-teritoriale </w:t>
        </w:r>
      </w:ins>
      <w:r w:rsidRPr="0085317B">
        <w:rPr>
          <w:rFonts w:ascii="Calibri" w:hAnsi="Calibri" w:cs="Calibri"/>
        </w:rPr>
        <w:t>sau Operator) și executantul de lucrări.</w:t>
      </w:r>
    </w:p>
    <w:p w14:paraId="0BC32111" w14:textId="77777777" w:rsidR="00A955C4" w:rsidRPr="0085317B" w:rsidRDefault="00A955C4" w:rsidP="00A955C4">
      <w:pPr>
        <w:tabs>
          <w:tab w:val="left" w:pos="240"/>
        </w:tabs>
        <w:jc w:val="both"/>
        <w:rPr>
          <w:rFonts w:ascii="Calibri" w:hAnsi="Calibri" w:cs="Calibri"/>
        </w:rPr>
      </w:pPr>
    </w:p>
    <w:p w14:paraId="57D841BF" w14:textId="77777777" w:rsidR="00A955C4" w:rsidRDefault="00A955C4" w:rsidP="00A955C4">
      <w:pPr>
        <w:tabs>
          <w:tab w:val="left" w:pos="240"/>
        </w:tabs>
        <w:spacing w:after="0" w:line="240" w:lineRule="auto"/>
        <w:jc w:val="both"/>
        <w:rPr>
          <w:rFonts w:ascii="Calibri" w:hAnsi="Calibri" w:cs="Calibri"/>
        </w:rPr>
      </w:pPr>
      <w:r>
        <w:rPr>
          <w:rFonts w:ascii="Calibri" w:hAnsi="Calibri" w:cs="Calibri"/>
        </w:rPr>
        <w:t xml:space="preserve">39.4 </w:t>
      </w:r>
      <w:r w:rsidRPr="0085317B">
        <w:rPr>
          <w:rFonts w:ascii="Calibri" w:hAnsi="Calibri" w:cs="Calibri"/>
        </w:rPr>
        <w:t>Obiectivele investiției vor fi înțelese ca fiind următoarele, acest lucru urmând a fi identificat în timpul procesului de planificare și din rezultatele planurilor de investiții:</w:t>
      </w:r>
    </w:p>
    <w:p w14:paraId="1E5F1B8C" w14:textId="77777777" w:rsidR="00A955C4" w:rsidRPr="0085317B" w:rsidRDefault="00A955C4" w:rsidP="00A955C4">
      <w:pPr>
        <w:tabs>
          <w:tab w:val="left" w:pos="240"/>
        </w:tabs>
        <w:spacing w:after="0" w:line="240" w:lineRule="auto"/>
        <w:jc w:val="both"/>
        <w:rPr>
          <w:rFonts w:ascii="Calibri" w:hAnsi="Calibri" w:cs="Calibri"/>
        </w:rPr>
      </w:pPr>
    </w:p>
    <w:p w14:paraId="41B0978F" w14:textId="77777777" w:rsidR="00A955C4" w:rsidRPr="0085317B" w:rsidRDefault="00A955C4" w:rsidP="00A955C4">
      <w:pPr>
        <w:pStyle w:val="Listparagraf"/>
        <w:numPr>
          <w:ilvl w:val="0"/>
          <w:numId w:val="10"/>
        </w:numPr>
        <w:spacing w:after="0" w:line="240" w:lineRule="auto"/>
        <w:contextualSpacing w:val="0"/>
        <w:jc w:val="both"/>
        <w:rPr>
          <w:rFonts w:ascii="Calibri" w:hAnsi="Calibri" w:cs="Calibri"/>
        </w:rPr>
      </w:pPr>
      <w:r w:rsidRPr="0085317B">
        <w:rPr>
          <w:rFonts w:ascii="Calibri" w:hAnsi="Calibri" w:cs="Calibri"/>
        </w:rPr>
        <w:t>menținerea pe termen lung a durabilității capitalului de bază, prin reînnoirea și înlocuirea activelor;</w:t>
      </w:r>
    </w:p>
    <w:p w14:paraId="2EB330A7" w14:textId="77777777" w:rsidR="00A955C4" w:rsidRPr="0085317B" w:rsidRDefault="00A955C4" w:rsidP="00A955C4">
      <w:pPr>
        <w:pStyle w:val="Listparagraf"/>
        <w:numPr>
          <w:ilvl w:val="0"/>
          <w:numId w:val="10"/>
        </w:numPr>
        <w:spacing w:after="0" w:line="240" w:lineRule="auto"/>
        <w:contextualSpacing w:val="0"/>
        <w:jc w:val="both"/>
        <w:rPr>
          <w:rFonts w:ascii="Calibri" w:hAnsi="Calibri" w:cs="Calibri"/>
        </w:rPr>
      </w:pPr>
      <w:r w:rsidRPr="0085317B">
        <w:rPr>
          <w:rFonts w:ascii="Calibri" w:hAnsi="Calibri" w:cs="Calibri"/>
        </w:rPr>
        <w:t>îmbunătățirea calității serviciilor către Utilizatorii deja existenți;</w:t>
      </w:r>
    </w:p>
    <w:p w14:paraId="2B5E3922" w14:textId="77777777" w:rsidR="00A955C4" w:rsidRPr="0085317B" w:rsidRDefault="00A955C4" w:rsidP="00A955C4">
      <w:pPr>
        <w:pStyle w:val="Listparagraf"/>
        <w:numPr>
          <w:ilvl w:val="0"/>
          <w:numId w:val="10"/>
        </w:numPr>
        <w:spacing w:after="0" w:line="240" w:lineRule="auto"/>
        <w:contextualSpacing w:val="0"/>
        <w:jc w:val="both"/>
        <w:rPr>
          <w:rFonts w:ascii="Calibri" w:hAnsi="Calibri" w:cs="Calibri"/>
        </w:rPr>
      </w:pPr>
      <w:r w:rsidRPr="0085317B">
        <w:rPr>
          <w:rFonts w:ascii="Calibri" w:hAnsi="Calibri" w:cs="Calibri"/>
        </w:rPr>
        <w:t>extinderea serviciilor către Utilizatori suplimentari;</w:t>
      </w:r>
    </w:p>
    <w:p w14:paraId="58C2853F" w14:textId="77777777" w:rsidR="00A955C4" w:rsidRPr="0085317B" w:rsidRDefault="00A955C4" w:rsidP="00A955C4">
      <w:pPr>
        <w:pStyle w:val="Listparagraf"/>
        <w:numPr>
          <w:ilvl w:val="0"/>
          <w:numId w:val="10"/>
        </w:numPr>
        <w:spacing w:after="0" w:line="240" w:lineRule="auto"/>
        <w:contextualSpacing w:val="0"/>
        <w:jc w:val="both"/>
        <w:rPr>
          <w:rFonts w:ascii="Calibri" w:hAnsi="Calibri" w:cs="Calibri"/>
        </w:rPr>
      </w:pPr>
      <w:r w:rsidRPr="0085317B">
        <w:rPr>
          <w:rFonts w:ascii="Calibri" w:hAnsi="Calibri" w:cs="Calibri"/>
        </w:rPr>
        <w:t>îmbunătățirea eficienței operațiunilor;</w:t>
      </w:r>
    </w:p>
    <w:p w14:paraId="397EAF0F" w14:textId="77777777" w:rsidR="00A955C4" w:rsidRPr="0085317B" w:rsidRDefault="00A955C4" w:rsidP="00A955C4">
      <w:pPr>
        <w:pStyle w:val="Listparagraf"/>
        <w:numPr>
          <w:ilvl w:val="0"/>
          <w:numId w:val="10"/>
        </w:numPr>
        <w:spacing w:after="0" w:line="240" w:lineRule="auto"/>
        <w:contextualSpacing w:val="0"/>
        <w:jc w:val="both"/>
        <w:rPr>
          <w:rFonts w:ascii="Calibri" w:hAnsi="Calibri" w:cs="Calibri"/>
        </w:rPr>
      </w:pPr>
      <w:r w:rsidRPr="0085317B">
        <w:rPr>
          <w:rFonts w:ascii="Calibri" w:hAnsi="Calibri" w:cs="Calibri"/>
        </w:rPr>
        <w:t>îmbunătățirea mediului înconjurător, în conformitate cu directivele naționale și internaționale.</w:t>
      </w:r>
    </w:p>
    <w:p w14:paraId="4C0E9EE0" w14:textId="77777777" w:rsidR="00A955C4" w:rsidRDefault="00A955C4" w:rsidP="00A955C4">
      <w:pPr>
        <w:pStyle w:val="Listparagraf"/>
        <w:ind w:left="0"/>
        <w:jc w:val="both"/>
        <w:rPr>
          <w:rFonts w:ascii="Calibri" w:hAnsi="Calibri" w:cs="Calibri"/>
        </w:rPr>
      </w:pPr>
    </w:p>
    <w:p w14:paraId="67F1DBB4" w14:textId="66864A3C" w:rsidR="00A955C4" w:rsidRPr="0085317B" w:rsidRDefault="00A955C4" w:rsidP="00A955C4">
      <w:pPr>
        <w:pStyle w:val="Listparagraf"/>
        <w:ind w:left="0"/>
        <w:jc w:val="both"/>
        <w:rPr>
          <w:rFonts w:ascii="Calibri" w:hAnsi="Calibri" w:cs="Calibri"/>
        </w:rPr>
      </w:pPr>
      <w:del w:id="744" w:author="Anca Bors" w:date="2024-03-08T13:36:00Z" w16du:dateUtc="2024-03-08T11:36:00Z">
        <w:r w:rsidRPr="0085317B" w:rsidDel="002A4F08">
          <w:rPr>
            <w:rFonts w:ascii="Calibri" w:hAnsi="Calibri" w:cs="Calibri"/>
            <w:vanish/>
          </w:rPr>
          <w:delText xml:space="preserve"> </w:delText>
        </w:r>
        <w:r w:rsidRPr="0085317B" w:rsidDel="002A4F08">
          <w:rPr>
            <w:rFonts w:ascii="Calibri" w:hAnsi="Calibri" w:cs="Calibri"/>
            <w:vanish/>
          </w:rPr>
          <w:fldChar w:fldCharType="begin"/>
        </w:r>
        <w:r w:rsidRPr="0085317B" w:rsidDel="002A4F08">
          <w:rPr>
            <w:rFonts w:ascii="Calibri" w:hAnsi="Calibri" w:cs="Calibri"/>
            <w:vanish/>
          </w:rPr>
          <w:delInstrText xml:space="preserve"> LISTNUM  NumberDefault \l 1 \s 0 </w:delInstrText>
        </w:r>
        <w:r w:rsidRPr="0085317B" w:rsidDel="002A4F08">
          <w:rPr>
            <w:rFonts w:ascii="Calibri" w:hAnsi="Calibri" w:cs="Calibri"/>
            <w:vanish/>
          </w:rPr>
          <w:fldChar w:fldCharType="end">
            <w:numberingChange w:id="745" w:author="Anca Bors" w:date="2024-03-08T12:54:00Z" w16du:dateUtc="2024-03-08T10:54:00Z" w:original="0)"/>
          </w:fldChar>
        </w:r>
      </w:del>
      <w:r>
        <w:rPr>
          <w:rFonts w:ascii="Calibri" w:hAnsi="Calibri" w:cs="Calibri"/>
        </w:rPr>
        <w:t xml:space="preserve">39.5 </w:t>
      </w:r>
      <w:r w:rsidRPr="0085317B">
        <w:rPr>
          <w:rFonts w:ascii="Calibri" w:hAnsi="Calibri" w:cs="Calibri"/>
        </w:rPr>
        <w:t>Operatorul sau Autoritatea delegantă au obligația ca la proiectarea, achiziția și supervizarea lucrărilor de investiții să se respecte toate prevederile legii aplicabile în vigoare la momentul respectiv. Se va urmări utilizarea celor mai performante tehnologii, în condiții optime de cost calitate, în conformitate cu Legea Achizițiilor.</w:t>
      </w:r>
    </w:p>
    <w:p w14:paraId="44866A8C" w14:textId="77777777" w:rsidR="00A955C4" w:rsidRDefault="00A955C4" w:rsidP="00A955C4">
      <w:pPr>
        <w:tabs>
          <w:tab w:val="left" w:pos="240"/>
        </w:tabs>
        <w:spacing w:after="0" w:line="240" w:lineRule="auto"/>
        <w:jc w:val="both"/>
        <w:rPr>
          <w:rFonts w:ascii="Calibri" w:hAnsi="Calibri" w:cs="Calibri"/>
        </w:rPr>
      </w:pPr>
      <w:r>
        <w:rPr>
          <w:rFonts w:ascii="Calibri" w:hAnsi="Calibri" w:cs="Calibri"/>
        </w:rPr>
        <w:t xml:space="preserve">39.6 </w:t>
      </w:r>
      <w:r w:rsidRPr="0085317B">
        <w:rPr>
          <w:rFonts w:ascii="Calibri" w:hAnsi="Calibri" w:cs="Calibri"/>
        </w:rPr>
        <w:t>Finanțarea cheltuielilor pentru realizarea Lucrărilor conform Planului de Investiții și altor prevederi ale prezentului Contract, aferente Sistemelor Publice Alimentare cu Apă și de Canalizare, se asigură din următoarele surse:</w:t>
      </w:r>
    </w:p>
    <w:p w14:paraId="73B254BF" w14:textId="77777777" w:rsidR="00A955C4" w:rsidRPr="0085317B" w:rsidRDefault="00A955C4" w:rsidP="00A955C4">
      <w:pPr>
        <w:tabs>
          <w:tab w:val="left" w:pos="240"/>
        </w:tabs>
        <w:spacing w:after="0" w:line="240" w:lineRule="auto"/>
        <w:jc w:val="both"/>
        <w:rPr>
          <w:rFonts w:ascii="Calibri" w:hAnsi="Calibri" w:cs="Calibri"/>
        </w:rPr>
      </w:pPr>
    </w:p>
    <w:p w14:paraId="1B6A2610" w14:textId="77777777" w:rsidR="00A955C4" w:rsidRPr="0085317B" w:rsidRDefault="00A955C4" w:rsidP="00A955C4">
      <w:pPr>
        <w:pStyle w:val="Par"/>
        <w:numPr>
          <w:ilvl w:val="0"/>
          <w:numId w:val="11"/>
        </w:numPr>
        <w:spacing w:after="0"/>
        <w:ind w:left="1134" w:hanging="567"/>
        <w:rPr>
          <w:rFonts w:ascii="Calibri" w:hAnsi="Calibri" w:cs="Calibri"/>
          <w:sz w:val="22"/>
          <w:szCs w:val="22"/>
          <w:lang w:val="ro-RO" w:eastAsia="fr-FR"/>
        </w:rPr>
      </w:pPr>
      <w:r w:rsidRPr="0085317B">
        <w:rPr>
          <w:rFonts w:ascii="Calibri" w:hAnsi="Calibri" w:cs="Calibri"/>
          <w:sz w:val="22"/>
          <w:szCs w:val="22"/>
          <w:lang w:val="ro-RO" w:eastAsia="fr-FR"/>
        </w:rPr>
        <w:t xml:space="preserve">fonduri proprii ale Operatorului și/sau fonduri de la bugetele locale, conform obligațiilor asumate și repartizării sarcinilor de investiții din Planul de Investiții </w:t>
      </w:r>
      <w:r w:rsidRPr="00547431">
        <w:rPr>
          <w:rFonts w:ascii="Calibri" w:hAnsi="Calibri" w:cs="Calibri"/>
          <w:sz w:val="22"/>
          <w:szCs w:val="22"/>
          <w:lang w:val="ro-RO" w:eastAsia="fr-FR"/>
        </w:rPr>
        <w:t>(</w:t>
      </w:r>
      <w:r w:rsidRPr="009C79DA">
        <w:rPr>
          <w:rFonts w:ascii="Calibri" w:hAnsi="Calibri" w:cs="Calibri"/>
          <w:sz w:val="22"/>
          <w:szCs w:val="22"/>
          <w:lang w:val="ro-RO" w:eastAsia="fr-FR"/>
        </w:rPr>
        <w:t xml:space="preserve">Anexa nr. 5 </w:t>
      </w:r>
      <w:r w:rsidRPr="0085317B">
        <w:rPr>
          <w:rFonts w:ascii="Calibri" w:hAnsi="Calibri" w:cs="Calibri"/>
          <w:sz w:val="22"/>
          <w:szCs w:val="22"/>
          <w:lang w:val="ro-RO" w:eastAsia="fr-FR"/>
        </w:rPr>
        <w:t>la prezentul Contract);</w:t>
      </w:r>
    </w:p>
    <w:p w14:paraId="52430542" w14:textId="77777777" w:rsidR="00A955C4" w:rsidRPr="0085317B" w:rsidRDefault="00A955C4" w:rsidP="00A955C4">
      <w:pPr>
        <w:pStyle w:val="Par"/>
        <w:numPr>
          <w:ilvl w:val="0"/>
          <w:numId w:val="11"/>
        </w:numPr>
        <w:spacing w:after="0"/>
        <w:ind w:left="1134" w:hanging="567"/>
        <w:rPr>
          <w:rFonts w:ascii="Calibri" w:hAnsi="Calibri" w:cs="Calibri"/>
          <w:sz w:val="22"/>
          <w:szCs w:val="22"/>
          <w:lang w:val="ro-RO" w:eastAsia="fr-FR"/>
        </w:rPr>
      </w:pPr>
      <w:r w:rsidRPr="0085317B">
        <w:rPr>
          <w:rFonts w:ascii="Calibri" w:hAnsi="Calibri" w:cs="Calibri"/>
          <w:sz w:val="22"/>
          <w:szCs w:val="22"/>
          <w:lang w:val="ro-RO" w:eastAsia="fr-FR"/>
        </w:rPr>
        <w:t>credite bancare ce pot fi garantate de unitățile administrativ-teritoriale, de statul român sau de alte entități specializate în acordarea de garanții bancare;</w:t>
      </w:r>
    </w:p>
    <w:p w14:paraId="702D9FD2" w14:textId="77777777" w:rsidR="00A955C4" w:rsidRPr="0085317B" w:rsidRDefault="00A955C4" w:rsidP="00A955C4">
      <w:pPr>
        <w:pStyle w:val="Par"/>
        <w:numPr>
          <w:ilvl w:val="0"/>
          <w:numId w:val="11"/>
        </w:numPr>
        <w:spacing w:after="0"/>
        <w:ind w:left="1134" w:hanging="567"/>
        <w:rPr>
          <w:rFonts w:ascii="Calibri" w:hAnsi="Calibri" w:cs="Calibri"/>
          <w:sz w:val="22"/>
          <w:szCs w:val="22"/>
          <w:lang w:val="ro-RO" w:eastAsia="fr-FR"/>
        </w:rPr>
      </w:pPr>
      <w:r w:rsidRPr="0085317B">
        <w:rPr>
          <w:rFonts w:ascii="Calibri" w:hAnsi="Calibri" w:cs="Calibri"/>
          <w:sz w:val="22"/>
          <w:szCs w:val="22"/>
          <w:lang w:val="ro-RO" w:eastAsia="fr-FR"/>
        </w:rPr>
        <w:t>fonduri nerambursabile obținute prin aranjamente bilaterale sau multilaterale, inclusiv finanțări obținute din partea Uniunii Europene;</w:t>
      </w:r>
    </w:p>
    <w:p w14:paraId="21593C3E" w14:textId="77777777" w:rsidR="00A955C4" w:rsidRPr="0085317B" w:rsidRDefault="00A955C4" w:rsidP="00A955C4">
      <w:pPr>
        <w:pStyle w:val="Par"/>
        <w:numPr>
          <w:ilvl w:val="0"/>
          <w:numId w:val="11"/>
        </w:numPr>
        <w:spacing w:after="0"/>
        <w:ind w:left="1134" w:hanging="567"/>
        <w:rPr>
          <w:rFonts w:ascii="Calibri" w:hAnsi="Calibri" w:cs="Calibri"/>
          <w:sz w:val="22"/>
          <w:szCs w:val="22"/>
          <w:lang w:val="ro-RO" w:eastAsia="fr-FR"/>
        </w:rPr>
      </w:pPr>
      <w:r w:rsidRPr="0085317B">
        <w:rPr>
          <w:rFonts w:ascii="Calibri" w:hAnsi="Calibri" w:cs="Calibri"/>
          <w:sz w:val="22"/>
          <w:szCs w:val="22"/>
          <w:lang w:val="ro-RO" w:eastAsia="fr-FR"/>
        </w:rPr>
        <w:t>fonduri speciale constituite pe baza unor taxe speciale, instituite la nivelul autorităților administrației publice locale, potrivit legii;</w:t>
      </w:r>
    </w:p>
    <w:p w14:paraId="7768E139" w14:textId="77777777" w:rsidR="00A955C4" w:rsidRPr="0085317B" w:rsidRDefault="00A955C4" w:rsidP="00A955C4">
      <w:pPr>
        <w:pStyle w:val="Par"/>
        <w:numPr>
          <w:ilvl w:val="0"/>
          <w:numId w:val="11"/>
        </w:numPr>
        <w:spacing w:after="0"/>
        <w:ind w:left="1134" w:hanging="567"/>
        <w:rPr>
          <w:rFonts w:ascii="Calibri" w:hAnsi="Calibri" w:cs="Calibri"/>
          <w:sz w:val="22"/>
          <w:szCs w:val="22"/>
          <w:lang w:val="ro-RO" w:eastAsia="fr-FR"/>
        </w:rPr>
      </w:pPr>
      <w:r w:rsidRPr="0085317B">
        <w:rPr>
          <w:rFonts w:ascii="Calibri" w:hAnsi="Calibri" w:cs="Calibri"/>
          <w:sz w:val="22"/>
          <w:szCs w:val="22"/>
          <w:lang w:val="ro-RO" w:eastAsia="fr-FR"/>
        </w:rPr>
        <w:t>fonduri transferate de la bugetul de stat, ca participare la cofinanțarea unor programe de investiții realizate cu finanțare externă, precum și din bugetele unor ordonatori principali de credite ai bugetului de stat;</w:t>
      </w:r>
    </w:p>
    <w:p w14:paraId="0D954B96" w14:textId="77777777" w:rsidR="00A955C4" w:rsidRPr="0085317B" w:rsidRDefault="00A955C4" w:rsidP="00A955C4">
      <w:pPr>
        <w:pStyle w:val="Par"/>
        <w:numPr>
          <w:ilvl w:val="0"/>
          <w:numId w:val="11"/>
        </w:numPr>
        <w:spacing w:after="0"/>
        <w:ind w:left="1134" w:hanging="567"/>
        <w:rPr>
          <w:rFonts w:ascii="Calibri" w:hAnsi="Calibri" w:cs="Calibri"/>
          <w:sz w:val="22"/>
          <w:szCs w:val="22"/>
          <w:lang w:val="ro-RO" w:eastAsia="fr-FR"/>
        </w:rPr>
      </w:pPr>
      <w:r w:rsidRPr="0085317B">
        <w:rPr>
          <w:rFonts w:ascii="Calibri" w:hAnsi="Calibri" w:cs="Calibri"/>
          <w:sz w:val="22"/>
          <w:szCs w:val="22"/>
          <w:lang w:val="ro-RO" w:eastAsia="fr-FR"/>
        </w:rPr>
        <w:t>alte surse, constituite potrivit legii.</w:t>
      </w:r>
    </w:p>
    <w:p w14:paraId="338160FB" w14:textId="77777777" w:rsidR="00A955C4" w:rsidRPr="0085317B" w:rsidRDefault="00A955C4" w:rsidP="00A955C4">
      <w:pPr>
        <w:pStyle w:val="Listparagraf"/>
        <w:rPr>
          <w:rFonts w:ascii="Calibri" w:hAnsi="Calibri" w:cs="Calibri"/>
        </w:rPr>
      </w:pPr>
    </w:p>
    <w:p w14:paraId="05724C76" w14:textId="77777777" w:rsidR="00A955C4" w:rsidRPr="0085317B" w:rsidRDefault="00A955C4" w:rsidP="00A955C4">
      <w:pPr>
        <w:tabs>
          <w:tab w:val="left" w:pos="240"/>
        </w:tabs>
        <w:spacing w:after="0" w:line="240" w:lineRule="auto"/>
        <w:jc w:val="both"/>
        <w:rPr>
          <w:rFonts w:ascii="Calibri" w:hAnsi="Calibri" w:cs="Calibri"/>
        </w:rPr>
      </w:pPr>
      <w:r>
        <w:rPr>
          <w:rFonts w:ascii="Calibri" w:hAnsi="Calibri" w:cs="Calibri"/>
        </w:rPr>
        <w:t xml:space="preserve">39.7 </w:t>
      </w:r>
      <w:r w:rsidRPr="0085317B">
        <w:rPr>
          <w:rFonts w:ascii="Calibri" w:hAnsi="Calibri" w:cs="Calibri"/>
        </w:rPr>
        <w:t>Autoritatea delegantă, respectiv fiecare unitate administrativ-teritorială componentă a acestuia, are obligația să asigure resursele necesare cofinanțării investițiilor stabilite în cadrul proiectelor cu finanțare nerambursabilă, la termenele și în cuantumul stabilit pentru fiecare unitate administrativ-teritorială. În cazul nerespectării condițiilor și termenelor de asigurare a cofinanțării, unitatea administrativ-teritorială responsabilă va plăti Operatorului cu titlu de penalități sume echivalente costurilor suportate de acesta pentru derularea corespunzătoare a investițiilor.</w:t>
      </w:r>
    </w:p>
    <w:p w14:paraId="0CEC0517" w14:textId="77777777" w:rsidR="00A955C4" w:rsidRDefault="00A955C4" w:rsidP="00A955C4">
      <w:pPr>
        <w:rPr>
          <w:ins w:id="746" w:author="Anca Bors" w:date="2024-03-08T14:00:00Z" w16du:dateUtc="2024-03-08T12:00:00Z"/>
          <w:rFonts w:cstheme="minorHAnsi"/>
        </w:rPr>
      </w:pPr>
    </w:p>
    <w:p w14:paraId="0B08D006" w14:textId="77777777" w:rsidR="00972BEC" w:rsidRPr="0085317B" w:rsidRDefault="00972BEC" w:rsidP="00A955C4">
      <w:pPr>
        <w:rPr>
          <w:rFonts w:cstheme="minorHAnsi"/>
        </w:rPr>
      </w:pPr>
    </w:p>
    <w:p w14:paraId="558BFC00" w14:textId="77777777" w:rsidR="00A955C4" w:rsidRPr="0085317B" w:rsidRDefault="00A955C4" w:rsidP="00A955C4">
      <w:pPr>
        <w:pStyle w:val="Titlu3"/>
        <w:ind w:right="29"/>
        <w:jc w:val="center"/>
        <w:rPr>
          <w:rFonts w:cstheme="minorHAnsi"/>
          <w:b/>
          <w:bCs/>
          <w:sz w:val="22"/>
        </w:rPr>
      </w:pPr>
      <w:bookmarkStart w:id="747" w:name="_Toc159530790"/>
      <w:r w:rsidRPr="0085317B">
        <w:rPr>
          <w:rFonts w:cstheme="minorHAnsi"/>
          <w:b/>
          <w:bCs/>
          <w:sz w:val="22"/>
        </w:rPr>
        <w:t xml:space="preserve">Articolul </w:t>
      </w:r>
      <w:r>
        <w:rPr>
          <w:rFonts w:cstheme="minorHAnsi"/>
          <w:b/>
          <w:bCs/>
          <w:sz w:val="22"/>
        </w:rPr>
        <w:t>40</w:t>
      </w:r>
      <w:r w:rsidRPr="0085317B">
        <w:rPr>
          <w:rFonts w:cstheme="minorHAnsi"/>
          <w:b/>
          <w:bCs/>
          <w:sz w:val="22"/>
        </w:rPr>
        <w:t xml:space="preserve"> — Obligațiile Fiscale ale Operatorului</w:t>
      </w:r>
      <w:bookmarkEnd w:id="747"/>
    </w:p>
    <w:p w14:paraId="764F7220" w14:textId="77777777" w:rsidR="00A955C4" w:rsidRPr="0085317B" w:rsidRDefault="00A955C4" w:rsidP="00A955C4">
      <w:pPr>
        <w:jc w:val="both"/>
        <w:rPr>
          <w:rFonts w:cstheme="minorHAnsi"/>
        </w:rPr>
      </w:pPr>
    </w:p>
    <w:p w14:paraId="60DA2591" w14:textId="77777777" w:rsidR="00A955C4" w:rsidRPr="0085317B" w:rsidRDefault="00A955C4" w:rsidP="00A955C4">
      <w:pPr>
        <w:tabs>
          <w:tab w:val="left" w:pos="240"/>
        </w:tabs>
        <w:jc w:val="both"/>
        <w:rPr>
          <w:rFonts w:ascii="Calibri" w:hAnsi="Calibri" w:cs="Arial"/>
          <w:color w:val="000000"/>
        </w:rPr>
      </w:pPr>
      <w:r w:rsidRPr="0085317B">
        <w:rPr>
          <w:rFonts w:ascii="Calibri" w:hAnsi="Calibri" w:cs="Arial"/>
          <w:color w:val="000000"/>
        </w:rPr>
        <w:t>Părțile precizează că dispozițiile prezentului articol se vor aplica în măsura în care prevederile legale aplicabile o vor permite.</w:t>
      </w:r>
    </w:p>
    <w:p w14:paraId="2BE013E7" w14:textId="77777777" w:rsidR="00A955C4" w:rsidRPr="0085317B" w:rsidRDefault="00A955C4" w:rsidP="00A955C4">
      <w:pPr>
        <w:jc w:val="both"/>
        <w:rPr>
          <w:rFonts w:cstheme="minorHAnsi"/>
        </w:rPr>
      </w:pPr>
      <w:r>
        <w:rPr>
          <w:rFonts w:cstheme="minorHAnsi"/>
        </w:rPr>
        <w:t>40.1</w:t>
      </w:r>
      <w:r w:rsidRPr="0085317B">
        <w:rPr>
          <w:rFonts w:cstheme="minorHAnsi"/>
        </w:rPr>
        <w:t xml:space="preserve"> Operatorul este supus legislației fiscale și contabile aplicabile. În baza acestor prevederi, acesta trebuie sa plătească toate impozitele, taxele și cheltuielile ce-i revin.</w:t>
      </w:r>
    </w:p>
    <w:p w14:paraId="4E6851CB" w14:textId="77777777" w:rsidR="00A955C4" w:rsidRPr="0085317B" w:rsidRDefault="00A955C4" w:rsidP="00A955C4">
      <w:pPr>
        <w:jc w:val="both"/>
        <w:rPr>
          <w:rFonts w:cstheme="minorHAnsi"/>
        </w:rPr>
      </w:pPr>
      <w:r>
        <w:rPr>
          <w:rFonts w:cstheme="minorHAnsi"/>
        </w:rPr>
        <w:t>40.</w:t>
      </w:r>
      <w:r w:rsidRPr="0085317B">
        <w:rPr>
          <w:rFonts w:cstheme="minorHAnsi"/>
        </w:rPr>
        <w:t>2</w:t>
      </w:r>
      <w:r w:rsidRPr="0085317B">
        <w:rPr>
          <w:rFonts w:cstheme="minorHAnsi"/>
        </w:rPr>
        <w:tab/>
        <w:t xml:space="preserve">În ceea ce privește legislația fiscală, </w:t>
      </w:r>
      <w:r>
        <w:rPr>
          <w:rFonts w:cstheme="minorHAnsi"/>
        </w:rPr>
        <w:t>Autoritatea Delegantă</w:t>
      </w:r>
      <w:r w:rsidRPr="0085317B">
        <w:rPr>
          <w:rFonts w:cstheme="minorHAnsi"/>
        </w:rPr>
        <w:t xml:space="preserve"> va sprijini la obținerea de facilități fiscale preferențiale pentru impozitele pe bunurile imobile ce aparțin, prin natura sau scopul lor, Autorității Delegante, precum și pentru alte impozite care se reflectă în nivelul prețurilor și tarifelor.</w:t>
      </w:r>
    </w:p>
    <w:p w14:paraId="1316C086" w14:textId="77777777" w:rsidR="00A955C4" w:rsidRPr="0085317B" w:rsidRDefault="00A955C4" w:rsidP="00A955C4">
      <w:pPr>
        <w:jc w:val="both"/>
        <w:rPr>
          <w:rFonts w:cstheme="minorHAnsi"/>
        </w:rPr>
      </w:pPr>
      <w:r>
        <w:rPr>
          <w:rFonts w:cstheme="minorHAnsi"/>
        </w:rPr>
        <w:lastRenderedPageBreak/>
        <w:t>40.</w:t>
      </w:r>
      <w:r w:rsidRPr="0085317B">
        <w:rPr>
          <w:rFonts w:cstheme="minorHAnsi"/>
        </w:rPr>
        <w:t>3</w:t>
      </w:r>
      <w:r w:rsidRPr="0085317B">
        <w:rPr>
          <w:rFonts w:cstheme="minorHAnsi"/>
        </w:rPr>
        <w:tab/>
        <w:t>Pentru aplicarea Contractului de Delegare, se prevede expres că:</w:t>
      </w:r>
    </w:p>
    <w:p w14:paraId="6AE49E1B" w14:textId="77777777" w:rsidR="00A955C4" w:rsidRPr="0085317B" w:rsidRDefault="00A955C4" w:rsidP="00A955C4">
      <w:pPr>
        <w:jc w:val="both"/>
        <w:rPr>
          <w:rFonts w:cstheme="minorHAnsi"/>
        </w:rPr>
      </w:pPr>
      <w:r>
        <w:rPr>
          <w:rFonts w:cstheme="minorHAnsi"/>
        </w:rPr>
        <w:t>a</w:t>
      </w:r>
      <w:r w:rsidRPr="0085317B">
        <w:rPr>
          <w:rFonts w:cstheme="minorHAnsi"/>
        </w:rPr>
        <w:t>)</w:t>
      </w:r>
      <w:r w:rsidRPr="0085317B">
        <w:rPr>
          <w:rFonts w:cstheme="minorHAnsi"/>
        </w:rPr>
        <w:tab/>
        <w:t>Operatorul recuperează taxa pe valoarea adăugată;</w:t>
      </w:r>
    </w:p>
    <w:p w14:paraId="5F92724F" w14:textId="77777777" w:rsidR="00A955C4" w:rsidRPr="0085317B" w:rsidRDefault="00A955C4" w:rsidP="00A955C4">
      <w:pPr>
        <w:jc w:val="both"/>
        <w:rPr>
          <w:rFonts w:cstheme="minorHAnsi"/>
        </w:rPr>
      </w:pPr>
      <w:r>
        <w:rPr>
          <w:rFonts w:cstheme="minorHAnsi"/>
        </w:rPr>
        <w:t>b</w:t>
      </w:r>
      <w:r w:rsidRPr="0085317B">
        <w:rPr>
          <w:rFonts w:cstheme="minorHAnsi"/>
        </w:rPr>
        <w:t>)</w:t>
      </w:r>
      <w:r w:rsidRPr="0085317B">
        <w:rPr>
          <w:rFonts w:cstheme="minorHAnsi"/>
        </w:rPr>
        <w:tab/>
        <w:t>În situația realizării unor proiecte de investiții cu asistență financiară nerambursabilă din partea Uniunii Europene se vor aplica prevederile legale în vigoare privind constituirea, alimentarea și utilizarea Fondului de întreținere, înlocuire și dezvoltare.</w:t>
      </w:r>
    </w:p>
    <w:p w14:paraId="10382E53" w14:textId="77777777" w:rsidR="00A955C4" w:rsidRPr="0085317B" w:rsidRDefault="00A955C4" w:rsidP="00A955C4">
      <w:pPr>
        <w:tabs>
          <w:tab w:val="left" w:pos="240"/>
        </w:tabs>
        <w:spacing w:after="0" w:line="240" w:lineRule="auto"/>
        <w:jc w:val="both"/>
        <w:rPr>
          <w:rFonts w:ascii="Calibri" w:hAnsi="Calibri" w:cs="Calibri"/>
        </w:rPr>
      </w:pPr>
      <w:r>
        <w:rPr>
          <w:rFonts w:ascii="Calibri" w:hAnsi="Calibri" w:cs="Arial"/>
          <w:color w:val="000000"/>
        </w:rPr>
        <w:t>c</w:t>
      </w:r>
      <w:r w:rsidRPr="0085317B">
        <w:rPr>
          <w:rFonts w:ascii="Calibri" w:hAnsi="Calibri" w:cs="Arial"/>
          <w:color w:val="000000"/>
        </w:rPr>
        <w:t>) Fondul IID se va menține in toate situațiile, in conformitate cu legislația specifica in vigoare</w:t>
      </w:r>
    </w:p>
    <w:p w14:paraId="5655CFA9" w14:textId="77777777" w:rsidR="00A955C4" w:rsidRPr="0085317B" w:rsidRDefault="00A955C4" w:rsidP="00A955C4">
      <w:pPr>
        <w:jc w:val="both"/>
        <w:rPr>
          <w:rFonts w:cstheme="minorHAnsi"/>
        </w:rPr>
      </w:pPr>
    </w:p>
    <w:p w14:paraId="350C785D" w14:textId="77777777" w:rsidR="00A955C4" w:rsidRPr="0085317B" w:rsidRDefault="00A955C4" w:rsidP="00A955C4">
      <w:pPr>
        <w:jc w:val="both"/>
        <w:rPr>
          <w:rFonts w:cstheme="minorHAnsi"/>
        </w:rPr>
      </w:pPr>
      <w:r>
        <w:rPr>
          <w:rFonts w:cstheme="minorHAnsi"/>
        </w:rPr>
        <w:t>40.</w:t>
      </w:r>
      <w:r w:rsidRPr="0085317B">
        <w:rPr>
          <w:rFonts w:cstheme="minorHAnsi"/>
        </w:rPr>
        <w:t>4</w:t>
      </w:r>
      <w:r w:rsidRPr="0085317B">
        <w:rPr>
          <w:rFonts w:cstheme="minorHAnsi"/>
        </w:rPr>
        <w:tab/>
        <w:t xml:space="preserve">Prevederile </w:t>
      </w:r>
      <w:r w:rsidRPr="00CB6DDB">
        <w:rPr>
          <w:rFonts w:cstheme="minorHAnsi"/>
        </w:rPr>
        <w:t xml:space="preserve">art. 37 </w:t>
      </w:r>
      <w:r w:rsidRPr="0085317B">
        <w:rPr>
          <w:rFonts w:cstheme="minorHAnsi"/>
        </w:rPr>
        <w:t xml:space="preserve">de mai sus legate de prețuri și tarife au fost stabilite în special în considerarea prevederilor </w:t>
      </w:r>
      <w:r w:rsidRPr="00496203">
        <w:rPr>
          <w:rFonts w:cstheme="minorHAnsi"/>
        </w:rPr>
        <w:t>art. 40.3</w:t>
      </w:r>
      <w:r w:rsidRPr="0085317B">
        <w:rPr>
          <w:rFonts w:cstheme="minorHAnsi"/>
        </w:rPr>
        <w:t>, care sunt o consecință directă a regulilor contabile aplicabile prezentului Contract de Delegare.</w:t>
      </w:r>
    </w:p>
    <w:p w14:paraId="3A7245D4" w14:textId="77777777" w:rsidR="00A955C4" w:rsidRPr="0085317B" w:rsidRDefault="00A955C4" w:rsidP="00A955C4">
      <w:pPr>
        <w:jc w:val="both"/>
        <w:rPr>
          <w:rFonts w:cstheme="minorHAnsi"/>
        </w:rPr>
      </w:pPr>
      <w:r>
        <w:rPr>
          <w:rFonts w:cstheme="minorHAnsi"/>
        </w:rPr>
        <w:t>40.</w:t>
      </w:r>
      <w:r w:rsidRPr="0085317B">
        <w:rPr>
          <w:rFonts w:cstheme="minorHAnsi"/>
        </w:rPr>
        <w:t>5</w:t>
      </w:r>
      <w:r w:rsidRPr="0085317B">
        <w:rPr>
          <w:rFonts w:cstheme="minorHAnsi"/>
        </w:rPr>
        <w:tab/>
        <w:t xml:space="preserve">În consecință, în cazul în care prevederile referitoare la fiscalitate din </w:t>
      </w:r>
      <w:r w:rsidRPr="00496203">
        <w:rPr>
          <w:rFonts w:cstheme="minorHAnsi"/>
        </w:rPr>
        <w:t xml:space="preserve">art. 40.3 </w:t>
      </w:r>
      <w:r w:rsidRPr="0085317B">
        <w:rPr>
          <w:rFonts w:cstheme="minorHAnsi"/>
        </w:rPr>
        <w:t xml:space="preserve">nu ar fi incluse explicit sau implicit în reglementările fiscale aplicabile, </w:t>
      </w:r>
      <w:r>
        <w:rPr>
          <w:rFonts w:cstheme="minorHAnsi"/>
        </w:rPr>
        <w:t>Autoritatea Delegantă</w:t>
      </w:r>
      <w:r w:rsidRPr="0085317B">
        <w:rPr>
          <w:rFonts w:cstheme="minorHAnsi"/>
        </w:rPr>
        <w:t xml:space="preserve"> se obligă să dezvolte o astfel de politică și practică administrativă încât, prin instrucțiuni adecvate, aplicarea prevederilor </w:t>
      </w:r>
      <w:r w:rsidRPr="00496203">
        <w:rPr>
          <w:rFonts w:cstheme="minorHAnsi"/>
        </w:rPr>
        <w:t xml:space="preserve">art. 40.3 </w:t>
      </w:r>
      <w:r w:rsidRPr="0085317B">
        <w:rPr>
          <w:rFonts w:cstheme="minorHAnsi"/>
        </w:rPr>
        <w:t>să se facă în conformitate cu legea.</w:t>
      </w:r>
    </w:p>
    <w:p w14:paraId="4CED98C7" w14:textId="77777777" w:rsidR="00A955C4" w:rsidRPr="0085317B" w:rsidRDefault="00A955C4" w:rsidP="00A955C4">
      <w:pPr>
        <w:jc w:val="both"/>
        <w:rPr>
          <w:rFonts w:cstheme="minorHAnsi"/>
        </w:rPr>
      </w:pPr>
      <w:r>
        <w:rPr>
          <w:rFonts w:cstheme="minorHAnsi"/>
        </w:rPr>
        <w:t>40.</w:t>
      </w:r>
      <w:r w:rsidRPr="0085317B">
        <w:rPr>
          <w:rFonts w:cstheme="minorHAnsi"/>
        </w:rPr>
        <w:t>6</w:t>
      </w:r>
      <w:r w:rsidRPr="00FA7688">
        <w:rPr>
          <w:rFonts w:cstheme="minorHAnsi"/>
          <w:color w:val="FF0000"/>
          <w:rPrChange w:id="748" w:author="Radu Gabriel" w:date="2024-03-13T19:11:00Z" w16du:dateUtc="2024-03-13T17:11:00Z">
            <w:rPr>
              <w:rFonts w:cstheme="minorHAnsi"/>
            </w:rPr>
          </w:rPrChange>
        </w:rPr>
        <w:tab/>
        <w:t>Toate taxele și costurile, indiferent de natura lor, trebuie incluse în prețul lucrărilor/serviciilor facturate de către Operator.</w:t>
      </w:r>
    </w:p>
    <w:p w14:paraId="520ADE10" w14:textId="77777777" w:rsidR="00A955C4" w:rsidRPr="00FA7688" w:rsidRDefault="00A955C4" w:rsidP="00A955C4">
      <w:pPr>
        <w:jc w:val="both"/>
        <w:rPr>
          <w:rFonts w:cstheme="minorHAnsi"/>
          <w:color w:val="FF0000"/>
          <w:rPrChange w:id="749" w:author="Radu Gabriel" w:date="2024-03-13T19:12:00Z" w16du:dateUtc="2024-03-13T17:12:00Z">
            <w:rPr>
              <w:rFonts w:cstheme="minorHAnsi"/>
            </w:rPr>
          </w:rPrChange>
        </w:rPr>
      </w:pPr>
      <w:r>
        <w:rPr>
          <w:rFonts w:cstheme="minorHAnsi"/>
        </w:rPr>
        <w:t>40.</w:t>
      </w:r>
      <w:r w:rsidRPr="0085317B">
        <w:rPr>
          <w:rFonts w:cstheme="minorHAnsi"/>
        </w:rPr>
        <w:t>7</w:t>
      </w:r>
      <w:r w:rsidRPr="0085317B">
        <w:rPr>
          <w:rFonts w:cstheme="minorHAnsi"/>
        </w:rPr>
        <w:tab/>
      </w:r>
      <w:r w:rsidRPr="00FA7688">
        <w:rPr>
          <w:rFonts w:cstheme="minorHAnsi"/>
          <w:color w:val="FF0000"/>
          <w:rPrChange w:id="750" w:author="Radu Gabriel" w:date="2024-03-13T19:12:00Z" w16du:dateUtc="2024-03-13T17:12:00Z">
            <w:rPr>
              <w:rFonts w:cstheme="minorHAnsi"/>
            </w:rPr>
          </w:rPrChange>
        </w:rPr>
        <w:t>Prevederile art. 40 și ale articolelor care au legătură cu acesta, menționate aici, care nu sunt conforme legislației în vigoare la Data Intrării în Vigoare vor fi aplicabile imediat după aprobarea noilor norme legale ce permit aplicarea lor.</w:t>
      </w:r>
    </w:p>
    <w:p w14:paraId="05F5E881" w14:textId="77777777" w:rsidR="00A955C4" w:rsidRPr="0085317B" w:rsidRDefault="00A955C4" w:rsidP="00A955C4">
      <w:pPr>
        <w:rPr>
          <w:rFonts w:cstheme="minorHAnsi"/>
        </w:rPr>
      </w:pPr>
    </w:p>
    <w:p w14:paraId="45E5446D" w14:textId="77777777" w:rsidR="00A955C4" w:rsidRPr="0085317B" w:rsidRDefault="00A955C4" w:rsidP="00A955C4">
      <w:pPr>
        <w:pStyle w:val="Titlu3"/>
        <w:ind w:right="29"/>
        <w:jc w:val="center"/>
        <w:rPr>
          <w:rFonts w:cstheme="minorHAnsi"/>
          <w:b/>
          <w:bCs/>
          <w:sz w:val="22"/>
        </w:rPr>
      </w:pPr>
      <w:bookmarkStart w:id="751" w:name="_Toc159530791"/>
      <w:r w:rsidRPr="0085317B">
        <w:rPr>
          <w:rFonts w:cstheme="minorHAnsi"/>
          <w:b/>
          <w:bCs/>
          <w:sz w:val="22"/>
        </w:rPr>
        <w:t xml:space="preserve">Articolul </w:t>
      </w:r>
      <w:r>
        <w:rPr>
          <w:rFonts w:cstheme="minorHAnsi"/>
          <w:b/>
          <w:bCs/>
          <w:sz w:val="22"/>
        </w:rPr>
        <w:t>41</w:t>
      </w:r>
      <w:r w:rsidRPr="0085317B">
        <w:rPr>
          <w:rFonts w:cstheme="minorHAnsi"/>
          <w:b/>
          <w:bCs/>
          <w:sz w:val="22"/>
        </w:rPr>
        <w:t xml:space="preserve"> — Cheltuieli pentru ocuparea domeniului public</w:t>
      </w:r>
      <w:bookmarkEnd w:id="751"/>
    </w:p>
    <w:p w14:paraId="077EDFD8" w14:textId="77777777" w:rsidR="00A955C4" w:rsidRPr="0085317B" w:rsidRDefault="00A955C4" w:rsidP="00A955C4">
      <w:pPr>
        <w:jc w:val="both"/>
        <w:rPr>
          <w:rFonts w:cstheme="minorHAnsi"/>
        </w:rPr>
      </w:pPr>
    </w:p>
    <w:p w14:paraId="295E1792" w14:textId="77777777" w:rsidR="00A955C4" w:rsidRPr="0085317B" w:rsidRDefault="00A955C4" w:rsidP="00A955C4">
      <w:pPr>
        <w:jc w:val="both"/>
        <w:rPr>
          <w:rFonts w:cstheme="minorHAnsi"/>
        </w:rPr>
      </w:pPr>
      <w:r>
        <w:rPr>
          <w:rFonts w:cstheme="minorHAnsi"/>
        </w:rPr>
        <w:t xml:space="preserve">41.1 </w:t>
      </w:r>
      <w:r w:rsidRPr="0085317B">
        <w:rPr>
          <w:rFonts w:cstheme="minorHAnsi"/>
        </w:rPr>
        <w:t>Operatorului nu i se percep taxe pentru ocuparea domeniului public.</w:t>
      </w:r>
    </w:p>
    <w:p w14:paraId="19BAF510" w14:textId="77777777" w:rsidR="00A955C4" w:rsidRPr="0085317B" w:rsidRDefault="00A955C4" w:rsidP="00A955C4">
      <w:pPr>
        <w:rPr>
          <w:rFonts w:cstheme="minorHAnsi"/>
        </w:rPr>
      </w:pPr>
      <w:r w:rsidRPr="0085317B">
        <w:rPr>
          <w:rFonts w:cstheme="minorHAnsi"/>
        </w:rPr>
        <w:t xml:space="preserve"> </w:t>
      </w:r>
    </w:p>
    <w:p w14:paraId="3458230E" w14:textId="77777777" w:rsidR="00A955C4" w:rsidRPr="0085317B" w:rsidRDefault="00A955C4" w:rsidP="00A955C4">
      <w:pPr>
        <w:pStyle w:val="Titlu3"/>
        <w:ind w:right="29"/>
        <w:jc w:val="center"/>
        <w:rPr>
          <w:rFonts w:cstheme="minorHAnsi"/>
          <w:b/>
          <w:bCs/>
          <w:sz w:val="22"/>
        </w:rPr>
      </w:pPr>
      <w:bookmarkStart w:id="752" w:name="_Toc159530792"/>
      <w:r w:rsidRPr="0085317B">
        <w:rPr>
          <w:rFonts w:cstheme="minorHAnsi"/>
          <w:b/>
          <w:bCs/>
          <w:sz w:val="22"/>
        </w:rPr>
        <w:t xml:space="preserve">Articolul </w:t>
      </w:r>
      <w:r>
        <w:rPr>
          <w:rFonts w:cstheme="minorHAnsi"/>
          <w:b/>
          <w:bCs/>
          <w:sz w:val="22"/>
        </w:rPr>
        <w:t>42</w:t>
      </w:r>
      <w:r w:rsidRPr="0085317B">
        <w:rPr>
          <w:rFonts w:cstheme="minorHAnsi"/>
          <w:b/>
          <w:bCs/>
          <w:sz w:val="22"/>
        </w:rPr>
        <w:t xml:space="preserve"> — Redevența si alte costuri si taxe</w:t>
      </w:r>
      <w:bookmarkEnd w:id="752"/>
      <w:r w:rsidRPr="0085317B">
        <w:rPr>
          <w:rFonts w:cstheme="minorHAnsi"/>
          <w:b/>
          <w:bCs/>
          <w:sz w:val="22"/>
        </w:rPr>
        <w:t xml:space="preserve"> </w:t>
      </w:r>
    </w:p>
    <w:p w14:paraId="3445AB6D" w14:textId="77777777" w:rsidR="00A955C4" w:rsidRPr="0085317B" w:rsidRDefault="00A955C4" w:rsidP="00A955C4">
      <w:pPr>
        <w:jc w:val="both"/>
        <w:rPr>
          <w:rFonts w:cstheme="minorHAnsi"/>
        </w:rPr>
      </w:pPr>
    </w:p>
    <w:p w14:paraId="6FCE382E" w14:textId="77777777" w:rsidR="00A955C4" w:rsidRPr="0085317B" w:rsidRDefault="00A955C4" w:rsidP="00A955C4">
      <w:pPr>
        <w:jc w:val="both"/>
        <w:rPr>
          <w:rFonts w:cstheme="minorHAnsi"/>
        </w:rPr>
      </w:pPr>
      <w:r>
        <w:rPr>
          <w:rFonts w:cstheme="minorHAnsi"/>
        </w:rPr>
        <w:t>42.</w:t>
      </w:r>
      <w:r w:rsidRPr="0085317B">
        <w:rPr>
          <w:rFonts w:cstheme="minorHAnsi"/>
        </w:rPr>
        <w:t>1 Introducerea de noi costuri</w:t>
      </w:r>
      <w:r>
        <w:rPr>
          <w:rFonts w:cstheme="minorHAnsi"/>
        </w:rPr>
        <w:t>,</w:t>
      </w:r>
      <w:r w:rsidRPr="0085317B">
        <w:rPr>
          <w:rFonts w:cstheme="minorHAnsi"/>
        </w:rPr>
        <w:t xml:space="preserve"> taxe și creșterea sau reducerea taxelor și costurilor existente constituie circumstanțe neprevăzute în sensul </w:t>
      </w:r>
      <w:r w:rsidRPr="00223B3B">
        <w:rPr>
          <w:rFonts w:cstheme="minorHAnsi"/>
        </w:rPr>
        <w:t xml:space="preserve">art. 72 </w:t>
      </w:r>
      <w:r w:rsidRPr="0085317B">
        <w:rPr>
          <w:rFonts w:cstheme="minorHAnsi"/>
        </w:rPr>
        <w:t xml:space="preserve">de mai jos și vor conduce la negocieri între Operator și </w:t>
      </w:r>
      <w:r>
        <w:rPr>
          <w:rFonts w:cstheme="minorHAnsi"/>
        </w:rPr>
        <w:t>Autoritatea Delegantă</w:t>
      </w:r>
      <w:r w:rsidRPr="0085317B">
        <w:rPr>
          <w:rFonts w:cstheme="minorHAnsi"/>
        </w:rPr>
        <w:t xml:space="preserve"> privind posibile modificări ale mecanismului de modificare/ ajustare a prețurilor și tarifelor.</w:t>
      </w:r>
    </w:p>
    <w:p w14:paraId="554E36C5" w14:textId="77777777" w:rsidR="00A955C4" w:rsidRPr="0085317B" w:rsidRDefault="00A955C4" w:rsidP="00A955C4">
      <w:pPr>
        <w:jc w:val="both"/>
        <w:rPr>
          <w:rFonts w:cstheme="minorHAnsi"/>
        </w:rPr>
      </w:pPr>
      <w:r>
        <w:rPr>
          <w:rFonts w:cstheme="minorHAnsi"/>
        </w:rPr>
        <w:t>42.</w:t>
      </w:r>
      <w:r w:rsidRPr="0085317B">
        <w:rPr>
          <w:rFonts w:cstheme="minorHAnsi"/>
        </w:rPr>
        <w:t>2 Redevența</w:t>
      </w:r>
    </w:p>
    <w:p w14:paraId="3497F95C" w14:textId="36FDFC2F" w:rsidR="00A955C4" w:rsidRPr="0085317B" w:rsidRDefault="00A955C4" w:rsidP="00A955C4">
      <w:pPr>
        <w:spacing w:after="120"/>
        <w:jc w:val="both"/>
        <w:rPr>
          <w:rFonts w:ascii="Calibri" w:hAnsi="Calibri" w:cs="Calibri"/>
        </w:rPr>
      </w:pPr>
      <w:r w:rsidRPr="0085317B">
        <w:rPr>
          <w:rFonts w:ascii="Calibri" w:hAnsi="Calibri" w:cs="Calibri"/>
        </w:rPr>
        <w:t xml:space="preserve">Redevența reprezintă o suma ce nu poate depăși valoarea amortizării Bunurilor </w:t>
      </w:r>
      <w:ins w:id="753" w:author="Radu Gabriel" w:date="2024-03-13T17:57:00Z" w16du:dateUtc="2024-03-13T15:57:00Z">
        <w:r w:rsidR="00ED54DB">
          <w:rPr>
            <w:rFonts w:ascii="Calibri" w:hAnsi="Calibri" w:cs="Calibri"/>
          </w:rPr>
          <w:t>puse la dispoziție operatorului regional</w:t>
        </w:r>
      </w:ins>
      <w:del w:id="754" w:author="Radu Gabriel" w:date="2024-03-13T17:57:00Z" w16du:dateUtc="2024-03-13T15:57:00Z">
        <w:r w:rsidRPr="0085317B" w:rsidDel="00ED54DB">
          <w:rPr>
            <w:rFonts w:ascii="Calibri" w:hAnsi="Calibri" w:cs="Calibri"/>
          </w:rPr>
          <w:delText>Concesionate</w:delText>
        </w:r>
      </w:del>
      <w:r w:rsidRPr="0085317B">
        <w:rPr>
          <w:rFonts w:ascii="Calibri" w:hAnsi="Calibri" w:cs="Calibri"/>
        </w:rPr>
        <w:t>, calculată la 31 decembrie a anului anterior. Redevența este o componentă inclusă în calculul Prețurilor și Tarifelor și se va modifica doar în urma unor analize privind gradul de suportabilitate al Utilizatorilor, cu aprobarea Delegatarului.</w:t>
      </w:r>
    </w:p>
    <w:p w14:paraId="45461770" w14:textId="77777777" w:rsidR="00A955C4" w:rsidRPr="0085317B" w:rsidRDefault="00A955C4" w:rsidP="00A955C4">
      <w:pPr>
        <w:jc w:val="both"/>
        <w:rPr>
          <w:rFonts w:ascii="Calibri" w:hAnsi="Calibri" w:cs="Calibri"/>
        </w:rPr>
      </w:pPr>
      <w:r w:rsidRPr="0085317B">
        <w:rPr>
          <w:rFonts w:ascii="Calibri" w:hAnsi="Calibri" w:cs="Calibri"/>
        </w:rPr>
        <w:t>Valoarea anuala a redevenței va fi cel puțin egala cu valoarea serviciului datoriei operatorului pentru acel an.</w:t>
      </w:r>
    </w:p>
    <w:p w14:paraId="2BA437C0" w14:textId="77777777" w:rsidR="00FA7688" w:rsidRDefault="00A955C4" w:rsidP="00A955C4">
      <w:pPr>
        <w:jc w:val="both"/>
        <w:rPr>
          <w:ins w:id="755" w:author="Radu Gabriel" w:date="2024-03-13T19:16:00Z" w16du:dateUtc="2024-03-13T17:16:00Z"/>
          <w:rFonts w:cstheme="minorHAnsi"/>
        </w:rPr>
      </w:pPr>
      <w:bookmarkStart w:id="756" w:name="_Hlk128394132"/>
      <w:r w:rsidRPr="0085317B">
        <w:rPr>
          <w:rFonts w:cstheme="minorHAnsi"/>
        </w:rPr>
        <w:t xml:space="preserve">Operatorul </w:t>
      </w:r>
      <w:ins w:id="757" w:author="Radu Gabriel" w:date="2024-03-13T17:58:00Z" w16du:dateUtc="2024-03-13T15:58:00Z">
        <w:r w:rsidR="00ED54DB">
          <w:rPr>
            <w:rFonts w:cstheme="minorHAnsi"/>
          </w:rPr>
          <w:t xml:space="preserve">regional </w:t>
        </w:r>
      </w:ins>
      <w:r w:rsidRPr="0085317B">
        <w:rPr>
          <w:rFonts w:cstheme="minorHAnsi"/>
        </w:rPr>
        <w:t xml:space="preserve">va plăti Autorității Delegante o Redevență </w:t>
      </w:r>
      <w:r>
        <w:rPr>
          <w:rFonts w:cstheme="minorHAnsi"/>
        </w:rPr>
        <w:t xml:space="preserve"> </w:t>
      </w:r>
      <w:r w:rsidRPr="00D419C2">
        <w:rPr>
          <w:rFonts w:cstheme="minorHAnsi"/>
        </w:rPr>
        <w:t xml:space="preserve">anuala in suma de </w:t>
      </w:r>
      <w:r w:rsidRPr="003177FE">
        <w:rPr>
          <w:rFonts w:cstheme="minorHAnsi"/>
          <w:highlight w:val="yellow"/>
        </w:rPr>
        <w:t>...........</w:t>
      </w:r>
      <w:ins w:id="758" w:author="Radu Gabriel" w:date="2024-03-13T17:57:00Z" w16du:dateUtc="2024-03-13T15:57:00Z">
        <w:r w:rsidR="00ED54DB">
          <w:rPr>
            <w:rFonts w:cstheme="minorHAnsi"/>
          </w:rPr>
          <w:t xml:space="preserve"> </w:t>
        </w:r>
      </w:ins>
      <w:r w:rsidRPr="00D419C2">
        <w:rPr>
          <w:rFonts w:cstheme="minorHAnsi"/>
        </w:rPr>
        <w:t>lei</w:t>
      </w:r>
      <w:ins w:id="759" w:author="Radu Gabriel" w:date="2024-03-13T19:15:00Z" w16du:dateUtc="2024-03-13T17:15:00Z">
        <w:r w:rsidR="00FA7688">
          <w:rPr>
            <w:rFonts w:cstheme="minorHAnsi"/>
          </w:rPr>
          <w:t xml:space="preserve">, astfel </w:t>
        </w:r>
      </w:ins>
      <w:ins w:id="760" w:author="Radu Gabriel" w:date="2024-03-13T19:16:00Z" w16du:dateUtc="2024-03-13T17:16:00Z">
        <w:r w:rsidR="00FA7688">
          <w:rPr>
            <w:rFonts w:cstheme="minorHAnsi"/>
          </w:rPr>
          <w:t xml:space="preserve">: </w:t>
        </w:r>
      </w:ins>
    </w:p>
    <w:p w14:paraId="2BAF21D5" w14:textId="77777777" w:rsidR="000C20D5" w:rsidRPr="00B27739" w:rsidRDefault="00FA7688" w:rsidP="00FA7688">
      <w:pPr>
        <w:pStyle w:val="Listparagraf"/>
        <w:numPr>
          <w:ilvl w:val="1"/>
          <w:numId w:val="24"/>
        </w:numPr>
        <w:jc w:val="both"/>
        <w:rPr>
          <w:ins w:id="761" w:author="Radu Gabriel" w:date="2024-03-13T19:23:00Z" w16du:dateUtc="2024-03-13T17:23:00Z"/>
          <w:rFonts w:cstheme="minorHAnsi"/>
          <w:highlight w:val="yellow"/>
          <w:rPrChange w:id="762" w:author="Radu Gabriel" w:date="2024-03-14T09:28:00Z" w16du:dateUtc="2024-03-14T07:28:00Z">
            <w:rPr>
              <w:ins w:id="763" w:author="Radu Gabriel" w:date="2024-03-13T19:23:00Z" w16du:dateUtc="2024-03-13T17:23:00Z"/>
              <w:rFonts w:cstheme="minorHAnsi"/>
            </w:rPr>
          </w:rPrChange>
        </w:rPr>
      </w:pPr>
      <w:ins w:id="764" w:author="Radu Gabriel" w:date="2024-03-13T19:16:00Z" w16du:dateUtc="2024-03-13T17:16:00Z">
        <w:r w:rsidRPr="00B27739">
          <w:rPr>
            <w:rFonts w:cstheme="minorHAnsi"/>
            <w:highlight w:val="yellow"/>
            <w:rPrChange w:id="765" w:author="Radu Gabriel" w:date="2024-03-14T09:28:00Z" w16du:dateUtc="2024-03-14T07:28:00Z">
              <w:rPr>
                <w:rFonts w:cstheme="minorHAnsi"/>
              </w:rPr>
            </w:rPrChange>
          </w:rPr>
          <w:t xml:space="preserve">Municipiul Câmpulung </w:t>
        </w:r>
      </w:ins>
      <w:ins w:id="766" w:author="Radu Gabriel" w:date="2024-03-13T19:22:00Z" w16du:dateUtc="2024-03-13T17:22:00Z">
        <w:r w:rsidR="000C20D5" w:rsidRPr="00B27739">
          <w:rPr>
            <w:rFonts w:cstheme="minorHAnsi"/>
            <w:highlight w:val="yellow"/>
            <w:rPrChange w:id="767" w:author="Radu Gabriel" w:date="2024-03-14T09:28:00Z" w16du:dateUtc="2024-03-14T07:28:00Z">
              <w:rPr>
                <w:rFonts w:cstheme="minorHAnsi"/>
              </w:rPr>
            </w:rPrChange>
          </w:rPr>
          <w:t>–</w:t>
        </w:r>
      </w:ins>
      <w:ins w:id="768" w:author="Radu Gabriel" w:date="2024-03-13T19:16:00Z" w16du:dateUtc="2024-03-13T17:16:00Z">
        <w:r w:rsidRPr="00B27739">
          <w:rPr>
            <w:rFonts w:cstheme="minorHAnsi"/>
            <w:highlight w:val="yellow"/>
            <w:rPrChange w:id="769" w:author="Radu Gabriel" w:date="2024-03-14T09:28:00Z" w16du:dateUtc="2024-03-14T07:28:00Z">
              <w:rPr>
                <w:rFonts w:cstheme="minorHAnsi"/>
              </w:rPr>
            </w:rPrChange>
          </w:rPr>
          <w:t xml:space="preserve"> </w:t>
        </w:r>
      </w:ins>
      <w:ins w:id="770" w:author="Radu Gabriel" w:date="2024-03-13T19:22:00Z" w16du:dateUtc="2024-03-13T17:22:00Z">
        <w:r w:rsidR="000C20D5" w:rsidRPr="00B27739">
          <w:rPr>
            <w:rFonts w:cstheme="minorHAnsi"/>
            <w:highlight w:val="yellow"/>
            <w:rPrChange w:id="771" w:author="Radu Gabriel" w:date="2024-03-14T09:28:00Z" w16du:dateUtc="2024-03-14T07:28:00Z">
              <w:rPr>
                <w:rFonts w:cstheme="minorHAnsi"/>
              </w:rPr>
            </w:rPrChange>
          </w:rPr>
          <w:t xml:space="preserve">756.999, </w:t>
        </w:r>
      </w:ins>
      <w:ins w:id="772" w:author="Radu Gabriel" w:date="2024-03-13T19:23:00Z" w16du:dateUtc="2024-03-13T17:23:00Z">
        <w:r w:rsidR="000C20D5" w:rsidRPr="00B27739">
          <w:rPr>
            <w:rFonts w:cstheme="minorHAnsi"/>
            <w:highlight w:val="yellow"/>
            <w:rPrChange w:id="773" w:author="Radu Gabriel" w:date="2024-03-14T09:28:00Z" w16du:dateUtc="2024-03-14T07:28:00Z">
              <w:rPr>
                <w:rFonts w:cstheme="minorHAnsi"/>
              </w:rPr>
            </w:rPrChange>
          </w:rPr>
          <w:t xml:space="preserve">40 lei pentru anul 2023; </w:t>
        </w:r>
      </w:ins>
    </w:p>
    <w:p w14:paraId="226DEC6F" w14:textId="77777777" w:rsidR="000C20D5" w:rsidRPr="00B27739" w:rsidRDefault="000C20D5" w:rsidP="00FA7688">
      <w:pPr>
        <w:pStyle w:val="Listparagraf"/>
        <w:numPr>
          <w:ilvl w:val="1"/>
          <w:numId w:val="24"/>
        </w:numPr>
        <w:jc w:val="both"/>
        <w:rPr>
          <w:ins w:id="774" w:author="Radu Gabriel" w:date="2024-03-13T19:23:00Z" w16du:dateUtc="2024-03-13T17:23:00Z"/>
          <w:rFonts w:cstheme="minorHAnsi"/>
          <w:highlight w:val="yellow"/>
          <w:rPrChange w:id="775" w:author="Radu Gabriel" w:date="2024-03-14T09:28:00Z" w16du:dateUtc="2024-03-14T07:28:00Z">
            <w:rPr>
              <w:ins w:id="776" w:author="Radu Gabriel" w:date="2024-03-13T19:23:00Z" w16du:dateUtc="2024-03-13T17:23:00Z"/>
              <w:rFonts w:cstheme="minorHAnsi"/>
            </w:rPr>
          </w:rPrChange>
        </w:rPr>
      </w:pPr>
    </w:p>
    <w:p w14:paraId="04D10343" w14:textId="77777777" w:rsidR="000C20D5" w:rsidRPr="00B27739" w:rsidRDefault="000C20D5" w:rsidP="00FA7688">
      <w:pPr>
        <w:pStyle w:val="Listparagraf"/>
        <w:numPr>
          <w:ilvl w:val="1"/>
          <w:numId w:val="24"/>
        </w:numPr>
        <w:jc w:val="both"/>
        <w:rPr>
          <w:ins w:id="777" w:author="Radu Gabriel" w:date="2024-03-13T19:23:00Z" w16du:dateUtc="2024-03-13T17:23:00Z"/>
          <w:rFonts w:cstheme="minorHAnsi"/>
          <w:highlight w:val="yellow"/>
          <w:rPrChange w:id="778" w:author="Radu Gabriel" w:date="2024-03-14T09:28:00Z" w16du:dateUtc="2024-03-14T07:28:00Z">
            <w:rPr>
              <w:ins w:id="779" w:author="Radu Gabriel" w:date="2024-03-13T19:23:00Z" w16du:dateUtc="2024-03-13T17:23:00Z"/>
              <w:rFonts w:cstheme="minorHAnsi"/>
            </w:rPr>
          </w:rPrChange>
        </w:rPr>
      </w:pPr>
    </w:p>
    <w:p w14:paraId="6B4466F9" w14:textId="77777777" w:rsidR="000C20D5" w:rsidRPr="00B27739" w:rsidRDefault="000C20D5" w:rsidP="00FA7688">
      <w:pPr>
        <w:pStyle w:val="Listparagraf"/>
        <w:numPr>
          <w:ilvl w:val="1"/>
          <w:numId w:val="24"/>
        </w:numPr>
        <w:jc w:val="both"/>
        <w:rPr>
          <w:ins w:id="780" w:author="Radu Gabriel" w:date="2024-03-13T19:23:00Z" w16du:dateUtc="2024-03-13T17:23:00Z"/>
          <w:rFonts w:cstheme="minorHAnsi"/>
          <w:highlight w:val="yellow"/>
          <w:rPrChange w:id="781" w:author="Radu Gabriel" w:date="2024-03-14T09:28:00Z" w16du:dateUtc="2024-03-14T07:28:00Z">
            <w:rPr>
              <w:ins w:id="782" w:author="Radu Gabriel" w:date="2024-03-13T19:23:00Z" w16du:dateUtc="2024-03-13T17:23:00Z"/>
              <w:rFonts w:cstheme="minorHAnsi"/>
            </w:rPr>
          </w:rPrChange>
        </w:rPr>
      </w:pPr>
    </w:p>
    <w:p w14:paraId="5C7E584E" w14:textId="77777777" w:rsidR="000C20D5" w:rsidRPr="00B27739" w:rsidRDefault="000C20D5" w:rsidP="00FA7688">
      <w:pPr>
        <w:pStyle w:val="Listparagraf"/>
        <w:numPr>
          <w:ilvl w:val="1"/>
          <w:numId w:val="24"/>
        </w:numPr>
        <w:jc w:val="both"/>
        <w:rPr>
          <w:ins w:id="783" w:author="Radu Gabriel" w:date="2024-03-13T19:23:00Z" w16du:dateUtc="2024-03-13T17:23:00Z"/>
          <w:rFonts w:cstheme="minorHAnsi"/>
          <w:highlight w:val="yellow"/>
          <w:rPrChange w:id="784" w:author="Radu Gabriel" w:date="2024-03-14T09:28:00Z" w16du:dateUtc="2024-03-14T07:28:00Z">
            <w:rPr>
              <w:ins w:id="785" w:author="Radu Gabriel" w:date="2024-03-13T19:23:00Z" w16du:dateUtc="2024-03-13T17:23:00Z"/>
              <w:rFonts w:cstheme="minorHAnsi"/>
            </w:rPr>
          </w:rPrChange>
        </w:rPr>
      </w:pPr>
    </w:p>
    <w:p w14:paraId="21B6CB6B" w14:textId="77777777" w:rsidR="000C20D5" w:rsidRPr="00B27739" w:rsidRDefault="000C20D5" w:rsidP="00FA7688">
      <w:pPr>
        <w:pStyle w:val="Listparagraf"/>
        <w:numPr>
          <w:ilvl w:val="1"/>
          <w:numId w:val="24"/>
        </w:numPr>
        <w:jc w:val="both"/>
        <w:rPr>
          <w:ins w:id="786" w:author="Radu Gabriel" w:date="2024-03-13T19:23:00Z" w16du:dateUtc="2024-03-13T17:23:00Z"/>
          <w:rFonts w:cstheme="minorHAnsi"/>
          <w:highlight w:val="yellow"/>
          <w:rPrChange w:id="787" w:author="Radu Gabriel" w:date="2024-03-14T09:28:00Z" w16du:dateUtc="2024-03-14T07:28:00Z">
            <w:rPr>
              <w:ins w:id="788" w:author="Radu Gabriel" w:date="2024-03-13T19:23:00Z" w16du:dateUtc="2024-03-13T17:23:00Z"/>
              <w:rFonts w:cstheme="minorHAnsi"/>
            </w:rPr>
          </w:rPrChange>
        </w:rPr>
      </w:pPr>
    </w:p>
    <w:p w14:paraId="2CFDF570" w14:textId="7A837F47" w:rsidR="00A955C4" w:rsidRPr="00BB6680" w:rsidRDefault="00A955C4" w:rsidP="00BB6680">
      <w:pPr>
        <w:jc w:val="both"/>
        <w:rPr>
          <w:rFonts w:cstheme="minorHAnsi"/>
        </w:rPr>
      </w:pPr>
      <w:r w:rsidRPr="00BB6680">
        <w:rPr>
          <w:rFonts w:cstheme="minorHAnsi"/>
        </w:rPr>
        <w:t>.</w:t>
      </w:r>
    </w:p>
    <w:p w14:paraId="25BD83AF" w14:textId="4177F635" w:rsidR="00A955C4" w:rsidRDefault="00A955C4" w:rsidP="00A955C4">
      <w:pPr>
        <w:jc w:val="both"/>
        <w:rPr>
          <w:rFonts w:cstheme="minorHAnsi"/>
        </w:rPr>
      </w:pPr>
      <w:bookmarkStart w:id="789" w:name="_Hlk128555971"/>
      <w:bookmarkEnd w:id="756"/>
      <w:r w:rsidRPr="00654DED">
        <w:rPr>
          <w:rFonts w:cs="Arial"/>
        </w:rPr>
        <w:t xml:space="preserve">Redevența se calculează pentru fiecare unitate administrativ teritorială componentă a </w:t>
      </w:r>
      <w:r>
        <w:rPr>
          <w:rFonts w:cs="Arial"/>
        </w:rPr>
        <w:t>Autorității Delegante</w:t>
      </w:r>
      <w:r w:rsidRPr="00654DED">
        <w:rPr>
          <w:rFonts w:cs="Arial"/>
        </w:rPr>
        <w:t xml:space="preserve">, </w:t>
      </w:r>
      <w:r>
        <w:rPr>
          <w:rFonts w:cs="Arial"/>
        </w:rPr>
        <w:t>corespunzător</w:t>
      </w:r>
      <w:r w:rsidRPr="00654DED">
        <w:rPr>
          <w:rFonts w:cs="Arial"/>
        </w:rPr>
        <w:t xml:space="preserve"> Bunurilor </w:t>
      </w:r>
      <w:del w:id="790" w:author="Radu Gabriel" w:date="2024-03-13T17:58:00Z" w16du:dateUtc="2024-03-13T15:58:00Z">
        <w:r w:rsidRPr="00654DED" w:rsidDel="00F73EBD">
          <w:rPr>
            <w:rFonts w:cs="Arial"/>
          </w:rPr>
          <w:delText>Concesionate</w:delText>
        </w:r>
      </w:del>
      <w:ins w:id="791" w:author="Radu Gabriel" w:date="2024-03-13T17:58:00Z" w16du:dateUtc="2024-03-13T15:58:00Z">
        <w:r w:rsidR="00F73EBD">
          <w:rPr>
            <w:rFonts w:cs="Arial"/>
          </w:rPr>
          <w:t xml:space="preserve"> puse la </w:t>
        </w:r>
      </w:ins>
      <w:ins w:id="792" w:author="Radu Gabriel" w:date="2024-03-13T17:59:00Z" w16du:dateUtc="2024-03-13T15:59:00Z">
        <w:r w:rsidR="00F73EBD">
          <w:rPr>
            <w:rFonts w:cs="Arial"/>
          </w:rPr>
          <w:t>dispoziție</w:t>
        </w:r>
      </w:ins>
      <w:r w:rsidRPr="00654DED">
        <w:rPr>
          <w:rFonts w:cs="Arial"/>
        </w:rPr>
        <w:t xml:space="preserve"> de aceasta </w:t>
      </w:r>
      <w:r>
        <w:rPr>
          <w:rFonts w:cs="Arial"/>
        </w:rPr>
        <w:t>Operatorului.</w:t>
      </w:r>
      <w:r w:rsidRPr="004A4C29">
        <w:rPr>
          <w:rFonts w:cstheme="minorHAnsi"/>
        </w:rPr>
        <w:t xml:space="preserve"> </w:t>
      </w:r>
    </w:p>
    <w:p w14:paraId="72719AAD" w14:textId="4FC8EA55" w:rsidR="00A955C4" w:rsidRPr="004A4C29" w:rsidRDefault="00A955C4" w:rsidP="00A955C4">
      <w:pPr>
        <w:jc w:val="both"/>
        <w:rPr>
          <w:rFonts w:cstheme="minorHAnsi"/>
        </w:rPr>
      </w:pPr>
      <w:r w:rsidRPr="004A4C29">
        <w:rPr>
          <w:rFonts w:cstheme="minorHAnsi"/>
        </w:rPr>
        <w:t xml:space="preserve">Redevența este plătită </w:t>
      </w:r>
      <w:ins w:id="793" w:author="Anca Bors" w:date="2024-03-13T13:03:00Z" w16du:dateUtc="2024-03-13T11:03:00Z">
        <w:r w:rsidR="000D6516">
          <w:rPr>
            <w:rFonts w:cstheme="minorHAnsi"/>
          </w:rPr>
          <w:t>î</w:t>
        </w:r>
      </w:ins>
      <w:del w:id="794" w:author="Anca Bors" w:date="2024-03-13T13:03:00Z" w16du:dateUtc="2024-03-13T11:03:00Z">
        <w:r w:rsidRPr="004A4C29" w:rsidDel="000D6516">
          <w:rPr>
            <w:rFonts w:cstheme="minorHAnsi"/>
          </w:rPr>
          <w:delText>i</w:delText>
        </w:r>
      </w:del>
      <w:r w:rsidRPr="004A4C29">
        <w:rPr>
          <w:rFonts w:cstheme="minorHAnsi"/>
        </w:rPr>
        <w:t xml:space="preserve">n rate </w:t>
      </w:r>
      <w:ins w:id="795" w:author="Anca Bors" w:date="2024-03-13T13:03:00Z" w16du:dateUtc="2024-03-13T11:03:00Z">
        <w:r w:rsidR="000D6516">
          <w:rPr>
            <w:rFonts w:cstheme="minorHAnsi"/>
          </w:rPr>
          <w:t xml:space="preserve">egale, </w:t>
        </w:r>
        <w:r w:rsidR="000D6516">
          <w:rPr>
            <w:rFonts w:ascii="Helvetica" w:eastAsia="Times New Roman" w:hAnsi="Helvetica" w:cs="Helvetica"/>
            <w:sz w:val="20"/>
            <w:szCs w:val="20"/>
          </w:rPr>
          <w:t>semestrial în termen de 30 zile  de la sfârșitul semestrului</w:t>
        </w:r>
      </w:ins>
      <w:del w:id="796" w:author="Anca Bors" w:date="2024-03-13T13:03:00Z" w16du:dateUtc="2024-03-13T11:03:00Z">
        <w:r w:rsidRPr="004A4C29" w:rsidDel="000D6516">
          <w:rPr>
            <w:rFonts w:cstheme="minorHAnsi"/>
          </w:rPr>
          <w:delText xml:space="preserve">lunare, </w:delText>
        </w:r>
        <w:r w:rsidDel="000D6516">
          <w:rPr>
            <w:rFonts w:cstheme="minorHAnsi"/>
          </w:rPr>
          <w:delText xml:space="preserve"> in termen de cel mult 60 de zile de la sfârșitul fiecărei</w:delText>
        </w:r>
        <w:r w:rsidRPr="004A4C29" w:rsidDel="000D6516">
          <w:rPr>
            <w:rFonts w:cstheme="minorHAnsi"/>
          </w:rPr>
          <w:delText xml:space="preserve"> luni</w:delText>
        </w:r>
      </w:del>
      <w:r w:rsidRPr="004A4C29">
        <w:rPr>
          <w:rFonts w:cstheme="minorHAnsi"/>
        </w:rPr>
        <w:t>.</w:t>
      </w:r>
    </w:p>
    <w:bookmarkEnd w:id="789"/>
    <w:p w14:paraId="0B47D157" w14:textId="77777777" w:rsidR="00A955C4" w:rsidRPr="0085317B" w:rsidRDefault="00A955C4" w:rsidP="00A955C4">
      <w:pPr>
        <w:jc w:val="both"/>
        <w:rPr>
          <w:rFonts w:cstheme="minorHAnsi"/>
        </w:rPr>
      </w:pPr>
      <w:r w:rsidRPr="0085317B">
        <w:rPr>
          <w:rFonts w:cstheme="minorHAnsi"/>
        </w:rPr>
        <w:t xml:space="preserve">Plata Redevenței va reveni exclusiv Operatorului, iar acesta nu va avea dreptul să considere faptul că </w:t>
      </w:r>
      <w:r>
        <w:rPr>
          <w:rFonts w:cstheme="minorHAnsi"/>
        </w:rPr>
        <w:t>Autoritatea Delegantă</w:t>
      </w:r>
      <w:r w:rsidRPr="0085317B">
        <w:rPr>
          <w:rFonts w:cstheme="minorHAnsi"/>
        </w:rPr>
        <w:t xml:space="preserve"> nu a solicitat efectuarea plății ca un motiv pentru neefectuarea de către Operator la timp a plăților privind Redevența.</w:t>
      </w:r>
    </w:p>
    <w:p w14:paraId="5D36BF0F" w14:textId="77777777" w:rsidR="00A955C4" w:rsidRPr="0085317B" w:rsidRDefault="00A955C4" w:rsidP="00A955C4">
      <w:pPr>
        <w:jc w:val="both"/>
        <w:rPr>
          <w:rFonts w:cstheme="minorHAnsi"/>
        </w:rPr>
      </w:pPr>
      <w:r w:rsidRPr="0085317B">
        <w:rPr>
          <w:rFonts w:cstheme="minorHAnsi"/>
        </w:rPr>
        <w:t>Valoarea și scadența Redevenței pot fi modificate prin acordul Părților.</w:t>
      </w:r>
    </w:p>
    <w:p w14:paraId="184C9518" w14:textId="28EBEEA6" w:rsidR="00A955C4" w:rsidRDefault="00A955C4" w:rsidP="00A955C4">
      <w:pPr>
        <w:jc w:val="both"/>
        <w:rPr>
          <w:ins w:id="797" w:author="Anca Bors" w:date="2024-03-08T13:38:00Z" w16du:dateUtc="2024-03-08T11:38:00Z"/>
          <w:rFonts w:cstheme="minorHAnsi"/>
        </w:rPr>
      </w:pPr>
      <w:r w:rsidRPr="0085317B">
        <w:rPr>
          <w:rFonts w:cstheme="minorHAnsi"/>
        </w:rPr>
        <w:t xml:space="preserve">Redevența va reveni  </w:t>
      </w:r>
      <w:r w:rsidRPr="0085317B">
        <w:rPr>
          <w:rFonts w:ascii="Calibri" w:hAnsi="Calibri" w:cs="Calibri"/>
        </w:rPr>
        <w:t>unităților administrativ-teritoriale care sunt parte la prezentul Contract</w:t>
      </w:r>
      <w:r w:rsidRPr="0085317B">
        <w:rPr>
          <w:rFonts w:cstheme="minorHAnsi"/>
        </w:rPr>
        <w:t xml:space="preserve">, </w:t>
      </w:r>
      <w:del w:id="798" w:author="Radu Gabriel" w:date="2024-03-13T19:16:00Z" w16du:dateUtc="2024-03-13T17:16:00Z">
        <w:r w:rsidRPr="00FA7688" w:rsidDel="00FA7688">
          <w:rPr>
            <w:rFonts w:cstheme="minorHAnsi"/>
            <w:color w:val="FF0000"/>
            <w:rPrChange w:id="799" w:author="Radu Gabriel" w:date="2024-03-13T19:15:00Z" w16du:dateUtc="2024-03-13T17:15:00Z">
              <w:rPr>
                <w:rFonts w:cstheme="minorHAnsi"/>
              </w:rPr>
            </w:rPrChange>
          </w:rPr>
          <w:delText>Proporțional.</w:delText>
        </w:r>
      </w:del>
    </w:p>
    <w:p w14:paraId="1171320F" w14:textId="0F4B4B3E" w:rsidR="002A4F08" w:rsidRPr="0085317B" w:rsidDel="002A4F08" w:rsidRDefault="002A4F08" w:rsidP="002A4F08">
      <w:pPr>
        <w:jc w:val="both"/>
        <w:rPr>
          <w:del w:id="800" w:author="Anca Bors" w:date="2024-03-08T13:42:00Z" w16du:dateUtc="2024-03-08T11:42:00Z"/>
          <w:rFonts w:cstheme="minorHAnsi"/>
        </w:rPr>
      </w:pPr>
      <w:ins w:id="801" w:author="Anca Bors" w:date="2024-03-08T13:42:00Z" w16du:dateUtc="2024-03-08T11:42:00Z">
        <w:r w:rsidRPr="002A4F08">
          <w:rPr>
            <w:rFonts w:cstheme="minorHAnsi"/>
            <w:rPrChange w:id="802" w:author="Anca Bors" w:date="2024-03-08T13:43:00Z" w16du:dateUtc="2024-03-08T11:43:00Z">
              <w:rPr>
                <w:rFonts w:ascii="Helvetica" w:eastAsia="Times New Roman" w:hAnsi="Helvetica" w:cs="Helvetica"/>
                <w:b/>
                <w:bCs/>
                <w:sz w:val="20"/>
                <w:szCs w:val="20"/>
              </w:rPr>
            </w:rPrChange>
          </w:rPr>
          <w:t>Operatorul</w:t>
        </w:r>
      </w:ins>
      <w:ins w:id="803" w:author="Anca Bors" w:date="2024-03-08T13:39:00Z" w16du:dateUtc="2024-03-08T11:39:00Z">
        <w:r w:rsidRPr="002A4F08">
          <w:rPr>
            <w:rFonts w:cstheme="minorHAnsi"/>
            <w:rPrChange w:id="804" w:author="Anca Bors" w:date="2024-03-08T13:43:00Z" w16du:dateUtc="2024-03-08T11:43:00Z">
              <w:rPr>
                <w:rFonts w:ascii="Helvetica" w:eastAsia="Times New Roman" w:hAnsi="Helvetica" w:cs="Helvetica"/>
                <w:b/>
                <w:bCs/>
                <w:sz w:val="20"/>
                <w:szCs w:val="20"/>
              </w:rPr>
            </w:rPrChange>
          </w:rPr>
          <w:t xml:space="preserve"> </w:t>
        </w:r>
        <w:proofErr w:type="spellStart"/>
        <w:r w:rsidRPr="002A4F08">
          <w:rPr>
            <w:rFonts w:cstheme="minorHAnsi"/>
            <w:rPrChange w:id="805" w:author="Anca Bors" w:date="2024-03-08T13:43:00Z" w16du:dateUtc="2024-03-08T11:43:00Z">
              <w:rPr>
                <w:rFonts w:ascii="Helvetica" w:eastAsia="Times New Roman" w:hAnsi="Helvetica" w:cs="Helvetica"/>
                <w:b/>
                <w:bCs/>
                <w:sz w:val="20"/>
                <w:szCs w:val="20"/>
              </w:rPr>
            </w:rPrChange>
          </w:rPr>
          <w:t>realizez</w:t>
        </w:r>
      </w:ins>
      <w:ins w:id="806" w:author="Anca Bors" w:date="2024-03-08T13:41:00Z" w16du:dateUtc="2024-03-08T11:41:00Z">
        <w:r w:rsidRPr="002A4F08">
          <w:rPr>
            <w:rFonts w:cstheme="minorHAnsi"/>
            <w:rPrChange w:id="807" w:author="Anca Bors" w:date="2024-03-08T13:43:00Z" w16du:dateUtc="2024-03-08T11:43:00Z">
              <w:rPr>
                <w:rFonts w:ascii="Helvetica" w:eastAsia="Times New Roman" w:hAnsi="Helvetica" w:cs="Helvetica"/>
                <w:b/>
                <w:bCs/>
                <w:sz w:val="20"/>
                <w:szCs w:val="20"/>
              </w:rPr>
            </w:rPrChange>
          </w:rPr>
          <w:t>ă</w:t>
        </w:r>
      </w:ins>
      <w:proofErr w:type="spellEnd"/>
      <w:ins w:id="808" w:author="Anca Bors" w:date="2024-03-08T13:39:00Z" w16du:dateUtc="2024-03-08T11:39:00Z">
        <w:r w:rsidRPr="002A4F08">
          <w:rPr>
            <w:rFonts w:cstheme="minorHAnsi"/>
            <w:rPrChange w:id="809" w:author="Anca Bors" w:date="2024-03-08T13:43:00Z" w16du:dateUtc="2024-03-08T11:43:00Z">
              <w:rPr>
                <w:rFonts w:ascii="Helvetica" w:eastAsia="Times New Roman" w:hAnsi="Helvetica" w:cs="Helvetica"/>
                <w:b/>
                <w:bCs/>
                <w:sz w:val="20"/>
                <w:szCs w:val="20"/>
              </w:rPr>
            </w:rPrChange>
          </w:rPr>
          <w:t xml:space="preserve"> </w:t>
        </w:r>
      </w:ins>
      <w:ins w:id="810" w:author="Anca Bors" w:date="2024-03-08T13:40:00Z" w16du:dateUtc="2024-03-08T11:40:00Z">
        <w:r w:rsidRPr="002A4F08">
          <w:rPr>
            <w:rFonts w:cstheme="minorHAnsi"/>
            <w:rPrChange w:id="811" w:author="Anca Bors" w:date="2024-03-08T13:43:00Z" w16du:dateUtc="2024-03-08T11:43:00Z">
              <w:rPr>
                <w:rFonts w:ascii="Helvetica" w:eastAsia="Times New Roman" w:hAnsi="Helvetica" w:cs="Helvetica"/>
                <w:b/>
                <w:bCs/>
                <w:sz w:val="20"/>
                <w:szCs w:val="20"/>
              </w:rPr>
            </w:rPrChange>
          </w:rPr>
          <w:t>lucrări</w:t>
        </w:r>
      </w:ins>
      <w:ins w:id="812" w:author="Anca Bors" w:date="2024-03-08T13:39:00Z" w16du:dateUtc="2024-03-08T11:39:00Z">
        <w:r w:rsidRPr="002A4F08">
          <w:rPr>
            <w:rFonts w:cstheme="minorHAnsi"/>
            <w:rPrChange w:id="813" w:author="Anca Bors" w:date="2024-03-08T13:43:00Z" w16du:dateUtc="2024-03-08T11:43:00Z">
              <w:rPr>
                <w:rFonts w:ascii="Helvetica" w:eastAsia="Times New Roman" w:hAnsi="Helvetica" w:cs="Helvetica"/>
                <w:b/>
                <w:bCs/>
                <w:sz w:val="20"/>
                <w:szCs w:val="20"/>
              </w:rPr>
            </w:rPrChange>
          </w:rPr>
          <w:t xml:space="preserve"> de </w:t>
        </w:r>
      </w:ins>
      <w:ins w:id="814" w:author="Anca Bors" w:date="2024-03-08T13:40:00Z" w16du:dateUtc="2024-03-08T11:40:00Z">
        <w:r w:rsidRPr="002A4F08">
          <w:rPr>
            <w:rFonts w:cstheme="minorHAnsi"/>
            <w:rPrChange w:id="815" w:author="Anca Bors" w:date="2024-03-08T13:43:00Z" w16du:dateUtc="2024-03-08T11:43:00Z">
              <w:rPr>
                <w:rFonts w:ascii="Helvetica" w:eastAsia="Times New Roman" w:hAnsi="Helvetica" w:cs="Helvetica"/>
                <w:b/>
                <w:bCs/>
                <w:sz w:val="20"/>
                <w:szCs w:val="20"/>
              </w:rPr>
            </w:rPrChange>
          </w:rPr>
          <w:t>reparații, reabilita</w:t>
        </w:r>
      </w:ins>
      <w:ins w:id="816" w:author="Anca Bors" w:date="2024-03-08T13:41:00Z" w16du:dateUtc="2024-03-08T11:41:00Z">
        <w:r w:rsidRPr="002A4F08">
          <w:rPr>
            <w:rFonts w:cstheme="minorHAnsi"/>
            <w:rPrChange w:id="817" w:author="Anca Bors" w:date="2024-03-08T13:43:00Z" w16du:dateUtc="2024-03-08T11:43:00Z">
              <w:rPr>
                <w:rFonts w:ascii="Helvetica" w:eastAsia="Times New Roman" w:hAnsi="Helvetica" w:cs="Helvetica"/>
                <w:b/>
                <w:bCs/>
                <w:sz w:val="20"/>
                <w:szCs w:val="20"/>
              </w:rPr>
            </w:rPrChange>
          </w:rPr>
          <w:t>re</w:t>
        </w:r>
      </w:ins>
      <w:ins w:id="818" w:author="Anca Bors" w:date="2024-03-08T13:40:00Z" w16du:dateUtc="2024-03-08T11:40:00Z">
        <w:r w:rsidRPr="002A4F08">
          <w:rPr>
            <w:rFonts w:cstheme="minorHAnsi"/>
            <w:rPrChange w:id="819" w:author="Anca Bors" w:date="2024-03-08T13:43:00Z" w16du:dateUtc="2024-03-08T11:43:00Z">
              <w:rPr>
                <w:rFonts w:ascii="Helvetica" w:eastAsia="Times New Roman" w:hAnsi="Helvetica" w:cs="Helvetica"/>
                <w:b/>
                <w:bCs/>
                <w:sz w:val="20"/>
                <w:szCs w:val="20"/>
              </w:rPr>
            </w:rPrChange>
          </w:rPr>
          <w:t xml:space="preserve"> și investiții</w:t>
        </w:r>
      </w:ins>
      <w:ins w:id="820" w:author="Anca Bors" w:date="2024-03-08T13:41:00Z" w16du:dateUtc="2024-03-08T11:41:00Z">
        <w:r w:rsidRPr="002A4F08">
          <w:rPr>
            <w:rFonts w:cstheme="minorHAnsi"/>
            <w:rPrChange w:id="821" w:author="Anca Bors" w:date="2024-03-08T13:43:00Z" w16du:dateUtc="2024-03-08T11:43:00Z">
              <w:rPr>
                <w:rFonts w:ascii="Helvetica" w:eastAsia="Times New Roman" w:hAnsi="Helvetica" w:cs="Helvetica"/>
                <w:b/>
                <w:bCs/>
                <w:sz w:val="20"/>
                <w:szCs w:val="20"/>
              </w:rPr>
            </w:rPrChange>
          </w:rPr>
          <w:t xml:space="preserve"> conform prezentului contract</w:t>
        </w:r>
      </w:ins>
      <w:ins w:id="822" w:author="Anca Bors" w:date="2024-03-08T13:40:00Z" w16du:dateUtc="2024-03-08T11:40:00Z">
        <w:r w:rsidRPr="002A4F08">
          <w:rPr>
            <w:rFonts w:cstheme="minorHAnsi"/>
            <w:rPrChange w:id="823" w:author="Anca Bors" w:date="2024-03-08T13:43:00Z" w16du:dateUtc="2024-03-08T11:43:00Z">
              <w:rPr>
                <w:rFonts w:ascii="Helvetica" w:eastAsia="Times New Roman" w:hAnsi="Helvetica" w:cs="Helvetica"/>
                <w:b/>
                <w:bCs/>
                <w:sz w:val="20"/>
                <w:szCs w:val="20"/>
              </w:rPr>
            </w:rPrChange>
          </w:rPr>
          <w:t xml:space="preserve">, </w:t>
        </w:r>
      </w:ins>
      <w:ins w:id="824" w:author="Anca Bors" w:date="2024-03-08T13:41:00Z" w16du:dateUtc="2024-03-08T11:41:00Z">
        <w:r w:rsidRPr="002A4F08">
          <w:rPr>
            <w:rFonts w:cstheme="minorHAnsi"/>
            <w:rPrChange w:id="825" w:author="Anca Bors" w:date="2024-03-08T13:43:00Z" w16du:dateUtc="2024-03-08T11:43:00Z">
              <w:rPr>
                <w:rFonts w:ascii="Helvetica" w:eastAsia="Times New Roman" w:hAnsi="Helvetica" w:cs="Helvetica"/>
                <w:b/>
                <w:bCs/>
                <w:sz w:val="20"/>
                <w:szCs w:val="20"/>
              </w:rPr>
            </w:rPrChange>
          </w:rPr>
          <w:t xml:space="preserve">acestea fiind finanțate din </w:t>
        </w:r>
      </w:ins>
      <w:ins w:id="826" w:author="Anca Bors" w:date="2024-03-08T13:39:00Z" w16du:dateUtc="2024-03-08T11:39:00Z">
        <w:r w:rsidRPr="002A4F08">
          <w:rPr>
            <w:rFonts w:cstheme="minorHAnsi"/>
            <w:rPrChange w:id="827" w:author="Anca Bors" w:date="2024-03-08T13:43:00Z" w16du:dateUtc="2024-03-08T11:43:00Z">
              <w:rPr>
                <w:rFonts w:ascii="Helvetica" w:eastAsia="Times New Roman" w:hAnsi="Helvetica" w:cs="Helvetica"/>
                <w:b/>
                <w:bCs/>
                <w:color w:val="000000"/>
                <w:sz w:val="20"/>
                <w:szCs w:val="20"/>
              </w:rPr>
            </w:rPrChange>
          </w:rPr>
          <w:t>redeven</w:t>
        </w:r>
      </w:ins>
      <w:ins w:id="828" w:author="Anca Bors" w:date="2024-03-08T13:41:00Z" w16du:dateUtc="2024-03-08T11:41:00Z">
        <w:r w:rsidRPr="002A4F08">
          <w:rPr>
            <w:rFonts w:cstheme="minorHAnsi"/>
            <w:rPrChange w:id="829" w:author="Anca Bors" w:date="2024-03-08T13:43:00Z" w16du:dateUtc="2024-03-08T11:43:00Z">
              <w:rPr>
                <w:rFonts w:ascii="Helvetica" w:eastAsia="Times New Roman" w:hAnsi="Helvetica" w:cs="Helvetica"/>
                <w:b/>
                <w:bCs/>
                <w:color w:val="000000"/>
                <w:sz w:val="20"/>
                <w:szCs w:val="20"/>
              </w:rPr>
            </w:rPrChange>
          </w:rPr>
          <w:t>ț</w:t>
        </w:r>
      </w:ins>
      <w:ins w:id="830" w:author="Anca Bors" w:date="2024-03-08T13:39:00Z" w16du:dateUtc="2024-03-08T11:39:00Z">
        <w:r w:rsidRPr="002A4F08">
          <w:rPr>
            <w:rFonts w:cstheme="minorHAnsi"/>
            <w:rPrChange w:id="831" w:author="Anca Bors" w:date="2024-03-08T13:43:00Z" w16du:dateUtc="2024-03-08T11:43:00Z">
              <w:rPr>
                <w:rFonts w:ascii="Helvetica" w:eastAsia="Times New Roman" w:hAnsi="Helvetica" w:cs="Helvetica"/>
                <w:b/>
                <w:bCs/>
                <w:color w:val="000000"/>
                <w:sz w:val="20"/>
                <w:szCs w:val="20"/>
              </w:rPr>
            </w:rPrChange>
          </w:rPr>
          <w:t>a datorat</w:t>
        </w:r>
      </w:ins>
      <w:ins w:id="832" w:author="Anca Bors" w:date="2024-03-08T13:41:00Z" w16du:dateUtc="2024-03-08T11:41:00Z">
        <w:r w:rsidRPr="002A4F08">
          <w:rPr>
            <w:rFonts w:cstheme="minorHAnsi"/>
            <w:rPrChange w:id="833" w:author="Anca Bors" w:date="2024-03-08T13:43:00Z" w16du:dateUtc="2024-03-08T11:43:00Z">
              <w:rPr>
                <w:rFonts w:ascii="Helvetica" w:eastAsia="Times New Roman" w:hAnsi="Helvetica" w:cs="Helvetica"/>
                <w:b/>
                <w:bCs/>
                <w:color w:val="000000"/>
                <w:sz w:val="20"/>
                <w:szCs w:val="20"/>
              </w:rPr>
            </w:rPrChange>
          </w:rPr>
          <w:t>ă</w:t>
        </w:r>
      </w:ins>
      <w:ins w:id="834" w:author="Anca Bors" w:date="2024-03-08T13:39:00Z" w16du:dateUtc="2024-03-08T11:39:00Z">
        <w:r w:rsidRPr="002A4F08">
          <w:rPr>
            <w:rFonts w:cstheme="minorHAnsi"/>
            <w:rPrChange w:id="835" w:author="Anca Bors" w:date="2024-03-08T13:43:00Z" w16du:dateUtc="2024-03-08T11:43:00Z">
              <w:rPr>
                <w:rFonts w:ascii="Helvetica" w:eastAsia="Times New Roman" w:hAnsi="Helvetica" w:cs="Helvetica"/>
                <w:b/>
                <w:bCs/>
                <w:color w:val="000000"/>
                <w:sz w:val="20"/>
                <w:szCs w:val="20"/>
              </w:rPr>
            </w:rPrChange>
          </w:rPr>
          <w:t xml:space="preserve"> </w:t>
        </w:r>
      </w:ins>
      <w:ins w:id="836" w:author="Anca Bors" w:date="2024-03-08T13:42:00Z" w16du:dateUtc="2024-03-08T11:42:00Z">
        <w:r w:rsidRPr="002A4F08">
          <w:rPr>
            <w:rFonts w:cstheme="minorHAnsi"/>
            <w:rPrChange w:id="837" w:author="Anca Bors" w:date="2024-03-08T13:43:00Z" w16du:dateUtc="2024-03-08T11:43:00Z">
              <w:rPr>
                <w:rFonts w:ascii="Helvetica" w:eastAsia="Times New Roman" w:hAnsi="Helvetica" w:cs="Helvetica"/>
                <w:b/>
                <w:bCs/>
                <w:color w:val="000000"/>
                <w:sz w:val="20"/>
                <w:szCs w:val="20"/>
              </w:rPr>
            </w:rPrChange>
          </w:rPr>
          <w:t xml:space="preserve">către Autoritatea </w:t>
        </w:r>
        <w:proofErr w:type="spellStart"/>
        <w:r w:rsidRPr="002A4F08">
          <w:rPr>
            <w:rFonts w:cstheme="minorHAnsi"/>
            <w:rPrChange w:id="838" w:author="Anca Bors" w:date="2024-03-08T13:43:00Z" w16du:dateUtc="2024-03-08T11:43:00Z">
              <w:rPr>
                <w:rFonts w:ascii="Helvetica" w:eastAsia="Times New Roman" w:hAnsi="Helvetica" w:cs="Helvetica"/>
                <w:b/>
                <w:bCs/>
                <w:color w:val="000000"/>
                <w:sz w:val="20"/>
                <w:szCs w:val="20"/>
              </w:rPr>
            </w:rPrChange>
          </w:rPr>
          <w:t>Delegantă.</w:t>
        </w:r>
      </w:ins>
    </w:p>
    <w:p w14:paraId="4D0069BF" w14:textId="6F71D9EE" w:rsidR="00A955C4" w:rsidRPr="0085317B" w:rsidRDefault="00A955C4" w:rsidP="00A955C4">
      <w:pPr>
        <w:jc w:val="both"/>
        <w:rPr>
          <w:rFonts w:cstheme="minorHAnsi"/>
        </w:rPr>
      </w:pPr>
      <w:r>
        <w:rPr>
          <w:rFonts w:cstheme="minorHAnsi"/>
        </w:rPr>
        <w:t>Autoritatea</w:t>
      </w:r>
      <w:proofErr w:type="spellEnd"/>
      <w:r>
        <w:rPr>
          <w:rFonts w:cstheme="minorHAnsi"/>
        </w:rPr>
        <w:t xml:space="preserve"> Delegantă</w:t>
      </w:r>
      <w:r w:rsidRPr="0085317B">
        <w:rPr>
          <w:rFonts w:cstheme="minorHAnsi"/>
        </w:rPr>
        <w:t xml:space="preserve"> se obligă să  </w:t>
      </w:r>
      <w:r w:rsidRPr="0085317B">
        <w:rPr>
          <w:rFonts w:ascii="Calibri" w:hAnsi="Calibri" w:cs="Calibri"/>
          <w:bCs/>
        </w:rPr>
        <w:t>alimenteze Fondul IID</w:t>
      </w:r>
      <w:ins w:id="839" w:author="Anca Bors" w:date="2024-03-08T13:43:00Z" w16du:dateUtc="2024-03-08T11:43:00Z">
        <w:r w:rsidR="002A4F08">
          <w:rPr>
            <w:rFonts w:ascii="Calibri" w:hAnsi="Calibri" w:cs="Calibri"/>
            <w:bCs/>
          </w:rPr>
          <w:t>, după momentul înființării acestuia,</w:t>
        </w:r>
      </w:ins>
      <w:r w:rsidRPr="0085317B">
        <w:rPr>
          <w:rFonts w:cstheme="minorHAnsi"/>
        </w:rPr>
        <w:t xml:space="preserve"> cu valoarea redevenței plătite de Operator, cu respectarea prevederilor legale aplicabile.</w:t>
      </w:r>
    </w:p>
    <w:p w14:paraId="23E5AEC9" w14:textId="77777777" w:rsidR="00A955C4" w:rsidRPr="0085317B" w:rsidRDefault="00A955C4" w:rsidP="00A955C4">
      <w:pPr>
        <w:shd w:val="clear" w:color="auto" w:fill="FFFFFF"/>
        <w:spacing w:line="276" w:lineRule="auto"/>
        <w:jc w:val="both"/>
        <w:rPr>
          <w:rStyle w:val="tpa1"/>
          <w:rFonts w:ascii="Calibri" w:hAnsi="Calibri" w:cs="Calibri"/>
        </w:rPr>
      </w:pPr>
      <w:r>
        <w:rPr>
          <w:rStyle w:val="tpa1"/>
          <w:rFonts w:ascii="Calibri" w:hAnsi="Calibri" w:cs="Calibri"/>
        </w:rPr>
        <w:t>42.</w:t>
      </w:r>
      <w:r w:rsidRPr="0085317B">
        <w:rPr>
          <w:rStyle w:val="tpa1"/>
          <w:rFonts w:ascii="Calibri" w:hAnsi="Calibri" w:cs="Calibri"/>
        </w:rPr>
        <w:t>3</w:t>
      </w:r>
      <w:r w:rsidRPr="0085317B">
        <w:rPr>
          <w:rStyle w:val="tpa1"/>
          <w:rFonts w:ascii="Calibri" w:hAnsi="Calibri" w:cs="Calibri"/>
          <w:b/>
          <w:bCs/>
        </w:rPr>
        <w:t xml:space="preserve"> </w:t>
      </w:r>
      <w:r w:rsidRPr="0085317B">
        <w:rPr>
          <w:rFonts w:ascii="Calibri" w:hAnsi="Calibri" w:cs="Calibri"/>
          <w:color w:val="333333"/>
        </w:rPr>
        <w:t xml:space="preserve">Fondurile necesare finanțării măsurilor de protecție socială pot fi obținute </w:t>
      </w:r>
      <w:proofErr w:type="spellStart"/>
      <w:r w:rsidRPr="0085317B">
        <w:rPr>
          <w:rFonts w:ascii="Calibri" w:hAnsi="Calibri" w:cs="Calibri"/>
          <w:color w:val="333333"/>
        </w:rPr>
        <w:t>şi</w:t>
      </w:r>
      <w:proofErr w:type="spellEnd"/>
      <w:r w:rsidRPr="0085317B">
        <w:rPr>
          <w:rFonts w:ascii="Calibri" w:hAnsi="Calibri" w:cs="Calibri"/>
          <w:color w:val="333333"/>
        </w:rPr>
        <w:t xml:space="preserve"> prin introducerea unei componente de solidaritate în structura pe elemente de cheltuieli a prețului/tarifului serviciului, la un nivel de maximum 1% din valoarea cheltuielilor de exploatare, denumit fond de solidaritate.</w:t>
      </w:r>
    </w:p>
    <w:p w14:paraId="3D6F2C29" w14:textId="77777777" w:rsidR="00A955C4" w:rsidRPr="0085317B" w:rsidRDefault="00A955C4" w:rsidP="00A955C4">
      <w:pPr>
        <w:pStyle w:val="al"/>
        <w:spacing w:line="345" w:lineRule="atLeast"/>
        <w:rPr>
          <w:rFonts w:ascii="Calibri" w:hAnsi="Calibri" w:cs="Calibri"/>
          <w:color w:val="333333"/>
          <w:sz w:val="22"/>
          <w:szCs w:val="22"/>
        </w:rPr>
      </w:pPr>
      <w:r w:rsidRPr="0085317B">
        <w:rPr>
          <w:rFonts w:ascii="Calibri" w:hAnsi="Calibri" w:cs="Calibri"/>
          <w:color w:val="333333"/>
          <w:sz w:val="22"/>
          <w:szCs w:val="22"/>
        </w:rPr>
        <w:t xml:space="preserve">Fondul de solidaritate se include în nivelul prețurilor </w:t>
      </w:r>
      <w:proofErr w:type="spellStart"/>
      <w:r w:rsidRPr="0085317B">
        <w:rPr>
          <w:rFonts w:ascii="Calibri" w:hAnsi="Calibri" w:cs="Calibri"/>
          <w:color w:val="333333"/>
          <w:sz w:val="22"/>
          <w:szCs w:val="22"/>
        </w:rPr>
        <w:t>şi</w:t>
      </w:r>
      <w:proofErr w:type="spellEnd"/>
      <w:r w:rsidRPr="0085317B">
        <w:rPr>
          <w:rFonts w:ascii="Calibri" w:hAnsi="Calibri" w:cs="Calibri"/>
          <w:color w:val="333333"/>
          <w:sz w:val="22"/>
          <w:szCs w:val="22"/>
        </w:rPr>
        <w:t xml:space="preserve"> tarifelor numai după aprobarea acestuia, prin hotărâre, de către adunarea generală a asociației de dezvoltare intercomunitară. Sumele încasate de către operatori, corespunzătoare fondului de solidaritate, se constituie într-un cont distinct purtător de dobândă, deschis la o unitate a trezoreriei statului, iar fondul rezultat se utilizează exclusiv pentru scopul în care a fost creat, respectiv la acordarea ajutoarelor lunare către populația beneficiară, cu avizul Asociației de Dezvoltare Intercomunitară, după caz.</w:t>
      </w:r>
    </w:p>
    <w:p w14:paraId="2F1FE0B2" w14:textId="77777777" w:rsidR="00972BEC" w:rsidRPr="0085317B" w:rsidRDefault="00972BEC" w:rsidP="00A955C4">
      <w:pPr>
        <w:rPr>
          <w:rFonts w:cstheme="minorHAnsi"/>
        </w:rPr>
      </w:pPr>
    </w:p>
    <w:p w14:paraId="67F5DF8B" w14:textId="77777777" w:rsidR="00A955C4" w:rsidRPr="0085317B" w:rsidRDefault="00A955C4" w:rsidP="00A955C4">
      <w:pPr>
        <w:pStyle w:val="Titlu3"/>
        <w:ind w:right="29"/>
        <w:jc w:val="center"/>
        <w:rPr>
          <w:rFonts w:cstheme="minorHAnsi"/>
          <w:b/>
          <w:bCs/>
          <w:sz w:val="22"/>
        </w:rPr>
      </w:pPr>
      <w:bookmarkStart w:id="840" w:name="_Toc159530793"/>
      <w:r w:rsidRPr="00C81E4C">
        <w:rPr>
          <w:rFonts w:cstheme="minorHAnsi"/>
          <w:b/>
          <w:bCs/>
          <w:sz w:val="22"/>
        </w:rPr>
        <w:t>Articolul 4</w:t>
      </w:r>
      <w:r>
        <w:rPr>
          <w:rFonts w:cstheme="minorHAnsi"/>
          <w:b/>
          <w:bCs/>
          <w:sz w:val="22"/>
        </w:rPr>
        <w:t>3</w:t>
      </w:r>
      <w:r w:rsidRPr="00C81E4C">
        <w:rPr>
          <w:rFonts w:cstheme="minorHAnsi"/>
          <w:b/>
          <w:bCs/>
          <w:sz w:val="22"/>
        </w:rPr>
        <w:t xml:space="preserve"> — Garanțiile oferite de Operator</w:t>
      </w:r>
      <w:bookmarkEnd w:id="840"/>
    </w:p>
    <w:p w14:paraId="5E8DBEAC" w14:textId="77777777" w:rsidR="00A955C4" w:rsidRPr="0085317B" w:rsidRDefault="00A955C4" w:rsidP="00A955C4">
      <w:pPr>
        <w:jc w:val="both"/>
        <w:rPr>
          <w:rFonts w:cstheme="minorHAnsi"/>
        </w:rPr>
      </w:pPr>
    </w:p>
    <w:p w14:paraId="7ED8AAE4" w14:textId="5E09BB24" w:rsidR="00A955C4" w:rsidRPr="0085317B" w:rsidRDefault="00A955C4" w:rsidP="00A955C4">
      <w:pPr>
        <w:jc w:val="both"/>
        <w:rPr>
          <w:rFonts w:cstheme="minorHAnsi"/>
        </w:rPr>
      </w:pPr>
      <w:bookmarkStart w:id="841" w:name="_Hlk128394178"/>
      <w:r>
        <w:rPr>
          <w:rFonts w:cstheme="minorHAnsi"/>
        </w:rPr>
        <w:t>43.</w:t>
      </w:r>
      <w:r w:rsidRPr="0085317B">
        <w:rPr>
          <w:rFonts w:cstheme="minorHAnsi"/>
        </w:rPr>
        <w:t xml:space="preserve">1 Pentru a asigura buna executare a prezentului Contract de Delegare și pentru a permite, în toate situațiile, continuitatea Serviciilor pe întreaga durată a Contractului de Delegare, </w:t>
      </w:r>
      <w:r w:rsidRPr="0085317B">
        <w:rPr>
          <w:rStyle w:val="tpa1"/>
          <w:rFonts w:ascii="Calibri" w:hAnsi="Calibri" w:cs="Calibri"/>
        </w:rPr>
        <w:t>Operatorul va constitui o garanție in suma de</w:t>
      </w:r>
      <w:ins w:id="842" w:author="Radu Gabriel" w:date="2024-03-13T19:32:00Z" w16du:dateUtc="2024-03-13T17:32:00Z">
        <w:r w:rsidR="00465260">
          <w:rPr>
            <w:rStyle w:val="tpa1"/>
            <w:rFonts w:ascii="Calibri" w:hAnsi="Calibri" w:cs="Calibri"/>
          </w:rPr>
          <w:t xml:space="preserve"> </w:t>
        </w:r>
      </w:ins>
      <w:ins w:id="843" w:author="Radu Gabriel" w:date="2024-03-13T19:33:00Z" w16du:dateUtc="2024-03-13T17:33:00Z">
        <w:r w:rsidR="00465260">
          <w:rPr>
            <w:rStyle w:val="tpa1"/>
            <w:rFonts w:ascii="Calibri" w:hAnsi="Calibri" w:cs="Calibri"/>
          </w:rPr>
          <w:t>50.000 lei</w:t>
        </w:r>
      </w:ins>
      <w:ins w:id="844" w:author="Radu Gabriel" w:date="2024-03-14T09:28:00Z" w16du:dateUtc="2024-03-14T07:28:00Z">
        <w:r w:rsidR="00B27739">
          <w:rPr>
            <w:rStyle w:val="tpa1"/>
            <w:rFonts w:ascii="Calibri" w:hAnsi="Calibri" w:cs="Calibri"/>
          </w:rPr>
          <w:t xml:space="preserve"> </w:t>
        </w:r>
      </w:ins>
      <w:del w:id="845" w:author="Radu Gabriel" w:date="2024-03-13T19:32:00Z" w16du:dateUtc="2024-03-13T17:32:00Z">
        <w:r w:rsidDel="00BB6680">
          <w:rPr>
            <w:rStyle w:val="tpa1"/>
            <w:rFonts w:ascii="Calibri" w:hAnsi="Calibri" w:cs="Calibri"/>
          </w:rPr>
          <w:delText xml:space="preserve"> </w:delText>
        </w:r>
      </w:del>
      <w:commentRangeStart w:id="846"/>
      <w:ins w:id="847" w:author="Anca Bors" w:date="2024-03-08T13:46:00Z" w16du:dateUtc="2024-03-08T11:46:00Z">
        <w:del w:id="848" w:author="Radu Gabriel" w:date="2024-03-13T19:32:00Z" w16du:dateUtc="2024-03-13T17:32:00Z">
          <w:r w:rsidR="00D41535" w:rsidDel="00BB6680">
            <w:rPr>
              <w:rStyle w:val="tpa1"/>
              <w:rFonts w:ascii="Calibri" w:hAnsi="Calibri" w:cs="Calibri"/>
              <w:highlight w:val="yellow"/>
            </w:rPr>
            <w:delText>10.000</w:delText>
          </w:r>
        </w:del>
      </w:ins>
      <w:del w:id="849" w:author="Radu Gabriel" w:date="2024-03-13T19:32:00Z" w16du:dateUtc="2024-03-13T17:32:00Z">
        <w:r w:rsidRPr="007D6CD1" w:rsidDel="00BB6680">
          <w:rPr>
            <w:rStyle w:val="tpa1"/>
            <w:rFonts w:ascii="Calibri" w:hAnsi="Calibri" w:cs="Calibri"/>
            <w:highlight w:val="yellow"/>
          </w:rPr>
          <w:delText>50</w:delText>
        </w:r>
        <w:commentRangeEnd w:id="846"/>
        <w:r w:rsidR="00D41535" w:rsidDel="00BB6680">
          <w:rPr>
            <w:rStyle w:val="Referincomentariu"/>
          </w:rPr>
          <w:commentReference w:id="846"/>
        </w:r>
        <w:r w:rsidRPr="00677826" w:rsidDel="00BB6680">
          <w:rPr>
            <w:rStyle w:val="tpa1"/>
            <w:rFonts w:ascii="Calibri" w:hAnsi="Calibri" w:cs="Calibri"/>
            <w:highlight w:val="yellow"/>
          </w:rPr>
          <w:delText>.000</w:delText>
        </w:r>
      </w:del>
      <w:del w:id="850" w:author="Anca Bors" w:date="2024-03-08T13:46:00Z" w16du:dateUtc="2024-03-08T11:46:00Z">
        <w:r w:rsidRPr="00677826" w:rsidDel="00D41535">
          <w:rPr>
            <w:rStyle w:val="tpa1"/>
            <w:rFonts w:ascii="Calibri" w:hAnsi="Calibri" w:cs="Calibri"/>
            <w:highlight w:val="yellow"/>
          </w:rPr>
          <w:delText xml:space="preserve"> </w:delText>
        </w:r>
      </w:del>
      <w:del w:id="851" w:author="Radu Gabriel" w:date="2024-03-14T09:28:00Z" w16du:dateUtc="2024-03-14T07:28:00Z">
        <w:r w:rsidRPr="00677826" w:rsidDel="00B27739">
          <w:rPr>
            <w:rStyle w:val="tpa1"/>
            <w:rFonts w:ascii="Calibri" w:hAnsi="Calibri" w:cs="Calibri"/>
            <w:highlight w:val="yellow"/>
          </w:rPr>
          <w:delText>lei</w:delText>
        </w:r>
      </w:del>
      <w:r w:rsidRPr="00DE54F6">
        <w:rPr>
          <w:rFonts w:cstheme="minorHAnsi"/>
        </w:rPr>
        <w:t>.</w:t>
      </w:r>
      <w:r w:rsidRPr="0085317B">
        <w:rPr>
          <w:rFonts w:cstheme="minorHAnsi"/>
        </w:rPr>
        <w:t xml:space="preserve"> </w:t>
      </w:r>
      <w:bookmarkEnd w:id="841"/>
      <w:r w:rsidRPr="0085317B">
        <w:rPr>
          <w:rFonts w:cstheme="minorHAnsi"/>
        </w:rPr>
        <w:t xml:space="preserve">Aceasta sumă reprezintă un depozit cu valoare de garanție constituit în beneficiul Autorității Delegante. Operatorul are dreptul sa încaseze dobânzile la depozitul de garanție. Cuantumul acestui depozit este ajustat la sfârșitul Perioadei de Tranziție si a fiecărui an fiscal după cum este indicat in </w:t>
      </w:r>
      <w:r w:rsidRPr="00223B3B">
        <w:rPr>
          <w:rFonts w:cstheme="minorHAnsi"/>
        </w:rPr>
        <w:t xml:space="preserve">art. 44 </w:t>
      </w:r>
      <w:r w:rsidRPr="0085317B">
        <w:rPr>
          <w:rFonts w:cstheme="minorHAnsi"/>
        </w:rPr>
        <w:t>de mai jos.</w:t>
      </w:r>
    </w:p>
    <w:p w14:paraId="5920E7EF" w14:textId="77777777" w:rsidR="00A955C4" w:rsidRPr="0085317B" w:rsidRDefault="00A955C4" w:rsidP="00A955C4">
      <w:pPr>
        <w:jc w:val="both"/>
        <w:rPr>
          <w:rFonts w:cstheme="minorHAnsi"/>
        </w:rPr>
      </w:pPr>
      <w:r>
        <w:rPr>
          <w:rFonts w:cstheme="minorHAnsi"/>
        </w:rPr>
        <w:t>43.</w:t>
      </w:r>
      <w:r w:rsidRPr="0085317B">
        <w:rPr>
          <w:rFonts w:cstheme="minorHAnsi"/>
        </w:rPr>
        <w:t>2</w:t>
      </w:r>
      <w:r w:rsidRPr="0085317B">
        <w:rPr>
          <w:rFonts w:cstheme="minorHAnsi"/>
        </w:rPr>
        <w:tab/>
        <w:t xml:space="preserve">Operatorul are dreptul de a substitui depozitul de garanție pentru valoarea garanției actuale oricând pe Durata prezentului Contract de Delegare cu o scrisoare de garanție bancară, la prima cerere, emisă de o instituție bancară agreată de către </w:t>
      </w:r>
      <w:r>
        <w:rPr>
          <w:rFonts w:cstheme="minorHAnsi"/>
        </w:rPr>
        <w:t>Autoritatea Delegantă</w:t>
      </w:r>
      <w:r w:rsidRPr="0085317B">
        <w:rPr>
          <w:rFonts w:cstheme="minorHAnsi"/>
        </w:rPr>
        <w:t>.</w:t>
      </w:r>
    </w:p>
    <w:p w14:paraId="5E6EA672" w14:textId="77777777" w:rsidR="00A955C4" w:rsidRPr="0085317B" w:rsidRDefault="00A955C4" w:rsidP="00A955C4">
      <w:pPr>
        <w:jc w:val="both"/>
        <w:rPr>
          <w:rFonts w:cstheme="minorHAnsi"/>
        </w:rPr>
      </w:pPr>
      <w:r>
        <w:rPr>
          <w:rFonts w:cstheme="minorHAnsi"/>
        </w:rPr>
        <w:t>43.</w:t>
      </w:r>
      <w:r w:rsidRPr="0085317B">
        <w:rPr>
          <w:rFonts w:cstheme="minorHAnsi"/>
        </w:rPr>
        <w:t>3</w:t>
      </w:r>
      <w:r w:rsidRPr="0085317B">
        <w:rPr>
          <w:rFonts w:cstheme="minorHAnsi"/>
        </w:rPr>
        <w:tab/>
        <w:t>Operatorul se obligă în mod irevocabil să asigure valabilitatea acestei garanții, pe întreaga durată a prezentului Contract de Delegare.</w:t>
      </w:r>
    </w:p>
    <w:p w14:paraId="55F44F76" w14:textId="77777777" w:rsidR="00A955C4" w:rsidRPr="0085317B" w:rsidRDefault="00A955C4" w:rsidP="00A955C4">
      <w:pPr>
        <w:jc w:val="center"/>
        <w:rPr>
          <w:rFonts w:cstheme="minorHAnsi"/>
          <w:b/>
        </w:rPr>
      </w:pPr>
    </w:p>
    <w:p w14:paraId="189938DD" w14:textId="77777777" w:rsidR="00A955C4" w:rsidRPr="0085317B" w:rsidRDefault="00A955C4" w:rsidP="00A955C4">
      <w:pPr>
        <w:pStyle w:val="Titlu3"/>
        <w:ind w:right="29"/>
        <w:jc w:val="center"/>
        <w:rPr>
          <w:rFonts w:cstheme="minorHAnsi"/>
          <w:b/>
          <w:bCs/>
          <w:sz w:val="22"/>
        </w:rPr>
      </w:pPr>
      <w:bookmarkStart w:id="852" w:name="_Toc159530794"/>
      <w:r w:rsidRPr="0085317B">
        <w:rPr>
          <w:rFonts w:cstheme="minorHAnsi"/>
          <w:b/>
          <w:bCs/>
          <w:sz w:val="22"/>
        </w:rPr>
        <w:t>Articolul 4</w:t>
      </w:r>
      <w:r>
        <w:rPr>
          <w:rFonts w:cstheme="minorHAnsi"/>
          <w:b/>
          <w:bCs/>
          <w:sz w:val="22"/>
        </w:rPr>
        <w:t>4</w:t>
      </w:r>
      <w:r w:rsidRPr="0085317B">
        <w:rPr>
          <w:rFonts w:cstheme="minorHAnsi"/>
          <w:b/>
          <w:bCs/>
          <w:sz w:val="22"/>
        </w:rPr>
        <w:t xml:space="preserve"> — Sistemul de Garanții</w:t>
      </w:r>
      <w:bookmarkEnd w:id="852"/>
    </w:p>
    <w:p w14:paraId="49272557" w14:textId="77777777" w:rsidR="00A955C4" w:rsidRPr="0085317B" w:rsidRDefault="00A955C4" w:rsidP="00A955C4">
      <w:pPr>
        <w:jc w:val="both"/>
        <w:rPr>
          <w:rFonts w:cstheme="minorHAnsi"/>
        </w:rPr>
      </w:pPr>
    </w:p>
    <w:p w14:paraId="7DD05723" w14:textId="77777777" w:rsidR="00A955C4" w:rsidRPr="0085317B" w:rsidRDefault="00A955C4" w:rsidP="00A955C4">
      <w:pPr>
        <w:jc w:val="both"/>
        <w:rPr>
          <w:rFonts w:cstheme="minorHAnsi"/>
        </w:rPr>
      </w:pPr>
      <w:r>
        <w:rPr>
          <w:rFonts w:cstheme="minorHAnsi"/>
        </w:rPr>
        <w:t>44.</w:t>
      </w:r>
      <w:r w:rsidRPr="0085317B">
        <w:rPr>
          <w:rFonts w:cstheme="minorHAnsi"/>
        </w:rPr>
        <w:t xml:space="preserve">1 </w:t>
      </w:r>
      <w:r>
        <w:rPr>
          <w:rFonts w:cstheme="minorHAnsi"/>
        </w:rPr>
        <w:t>Autoritatea Delegantă</w:t>
      </w:r>
      <w:r w:rsidRPr="0085317B">
        <w:rPr>
          <w:rFonts w:cstheme="minorHAnsi"/>
        </w:rPr>
        <w:t xml:space="preserve"> sau fiecare Localitate semnatară, în mod Proporțional, are dreptul să rețină din valoarea Garanției în cazul în care Operatorul nu plătește unele sume datorate Autorității Delegante în temeiul prezentului Contract de Delegare, în special în cazurile prevăzute în</w:t>
      </w:r>
      <w:r>
        <w:rPr>
          <w:rFonts w:cstheme="minorHAnsi"/>
        </w:rPr>
        <w:t xml:space="preserve"> Art.</w:t>
      </w:r>
      <w:r w:rsidRPr="00243F51">
        <w:rPr>
          <w:rFonts w:cstheme="minorHAnsi"/>
          <w:b/>
          <w:bCs/>
          <w:color w:val="00B0F0"/>
        </w:rPr>
        <w:t xml:space="preserve"> </w:t>
      </w:r>
      <w:r w:rsidRPr="00C367AE">
        <w:rPr>
          <w:rFonts w:cstheme="minorHAnsi"/>
        </w:rPr>
        <w:t>54</w:t>
      </w:r>
      <w:r w:rsidRPr="0085317B">
        <w:rPr>
          <w:rFonts w:cstheme="minorHAnsi"/>
        </w:rPr>
        <w:t xml:space="preserve">, în condițiile și la termenele stabilite prin Acordul de executare a garanției menționat în </w:t>
      </w:r>
      <w:r w:rsidRPr="00C367AE">
        <w:rPr>
          <w:rFonts w:cstheme="minorHAnsi"/>
        </w:rPr>
        <w:t xml:space="preserve">art. </w:t>
      </w:r>
      <w:r w:rsidRPr="00223B3B">
        <w:rPr>
          <w:rFonts w:cstheme="minorHAnsi"/>
        </w:rPr>
        <w:t>44.2</w:t>
      </w:r>
      <w:r w:rsidRPr="0085317B">
        <w:rPr>
          <w:rFonts w:cstheme="minorHAnsi"/>
        </w:rPr>
        <w:t xml:space="preserve"> de mai jos.</w:t>
      </w:r>
    </w:p>
    <w:p w14:paraId="3CABE66E" w14:textId="77777777" w:rsidR="00A955C4" w:rsidRPr="0085317B" w:rsidRDefault="00A955C4" w:rsidP="00A955C4">
      <w:pPr>
        <w:jc w:val="both"/>
        <w:rPr>
          <w:rFonts w:cstheme="minorHAnsi"/>
        </w:rPr>
      </w:pPr>
      <w:r>
        <w:rPr>
          <w:rFonts w:cstheme="minorHAnsi"/>
        </w:rPr>
        <w:t>44.</w:t>
      </w:r>
      <w:r w:rsidRPr="0085317B">
        <w:rPr>
          <w:rFonts w:cstheme="minorHAnsi"/>
        </w:rPr>
        <w:t xml:space="preserve">2 Termenele și condițiile în care se recurge la Garanție de către </w:t>
      </w:r>
      <w:r>
        <w:rPr>
          <w:rFonts w:cstheme="minorHAnsi"/>
        </w:rPr>
        <w:t>Autoritatea Delegantă</w:t>
      </w:r>
      <w:r w:rsidRPr="0085317B">
        <w:rPr>
          <w:rFonts w:cstheme="minorHAnsi"/>
        </w:rPr>
        <w:t xml:space="preserve"> sau de către fiecare dintre Localitățile semnatare în mod Proporțional, în special în cazul unui dezacord asupra faptului care a determinat executarea acesteia, fac obiectul Acordului de executare a garanției pe care părțile se obligă să îl semneze</w:t>
      </w:r>
      <w:r>
        <w:rPr>
          <w:rFonts w:cstheme="minorHAnsi"/>
        </w:rPr>
        <w:t>, sau a scrisorii de garanție</w:t>
      </w:r>
      <w:r w:rsidRPr="0085317B">
        <w:rPr>
          <w:rFonts w:cstheme="minorHAnsi"/>
        </w:rPr>
        <w:t>.</w:t>
      </w:r>
    </w:p>
    <w:p w14:paraId="29B3E899" w14:textId="77777777" w:rsidR="00A955C4" w:rsidRPr="0085317B" w:rsidRDefault="00A955C4" w:rsidP="00A955C4">
      <w:pPr>
        <w:jc w:val="both"/>
        <w:rPr>
          <w:rFonts w:cstheme="minorHAnsi"/>
        </w:rPr>
      </w:pPr>
      <w:r>
        <w:rPr>
          <w:rFonts w:cstheme="minorHAnsi"/>
        </w:rPr>
        <w:t>44.</w:t>
      </w:r>
      <w:r w:rsidRPr="0085317B">
        <w:rPr>
          <w:rFonts w:cstheme="minorHAnsi"/>
        </w:rPr>
        <w:t xml:space="preserve">3 In cazul executării Garanției, Operatorul trebuie să reconstituie in întregime valoarea Garanției în termen de 12 luni de la data fiecărei rețineri de către </w:t>
      </w:r>
      <w:r>
        <w:rPr>
          <w:rFonts w:cstheme="minorHAnsi"/>
        </w:rPr>
        <w:t>Autoritatea Delegantă</w:t>
      </w:r>
      <w:r w:rsidRPr="0085317B">
        <w:rPr>
          <w:rFonts w:cstheme="minorHAnsi"/>
        </w:rPr>
        <w:t xml:space="preserve"> sau de către oricare dintre Localitățile semnatare.</w:t>
      </w:r>
    </w:p>
    <w:p w14:paraId="75EEF8DD" w14:textId="77777777" w:rsidR="00A955C4" w:rsidRPr="0085317B" w:rsidRDefault="00A955C4" w:rsidP="00A955C4">
      <w:pPr>
        <w:jc w:val="both"/>
        <w:rPr>
          <w:rFonts w:cstheme="minorHAnsi"/>
        </w:rPr>
      </w:pPr>
      <w:r>
        <w:rPr>
          <w:rFonts w:cstheme="minorHAnsi"/>
        </w:rPr>
        <w:t>44.</w:t>
      </w:r>
      <w:r w:rsidRPr="0085317B">
        <w:rPr>
          <w:rFonts w:cstheme="minorHAnsi"/>
        </w:rPr>
        <w:t xml:space="preserve">4 In cazul în care Operatorul nu reîntregește valoarea Garanției în termenul prevăzut la </w:t>
      </w:r>
      <w:r w:rsidRPr="00C367AE">
        <w:rPr>
          <w:rFonts w:cstheme="minorHAnsi"/>
        </w:rPr>
        <w:t>art. 44.3</w:t>
      </w:r>
      <w:r>
        <w:rPr>
          <w:rFonts w:cstheme="minorHAnsi"/>
          <w:b/>
          <w:bCs/>
          <w:color w:val="C00000"/>
        </w:rPr>
        <w:t xml:space="preserve"> </w:t>
      </w:r>
      <w:r w:rsidRPr="00243F51">
        <w:rPr>
          <w:rFonts w:cstheme="minorHAnsi"/>
        </w:rPr>
        <w:t>de mai sus</w:t>
      </w:r>
      <w:r w:rsidRPr="0085317B">
        <w:rPr>
          <w:rFonts w:cstheme="minorHAnsi"/>
        </w:rPr>
        <w:t xml:space="preserve">, </w:t>
      </w:r>
      <w:r>
        <w:rPr>
          <w:rFonts w:cstheme="minorHAnsi"/>
        </w:rPr>
        <w:t>Autoritatea Delegantă</w:t>
      </w:r>
      <w:r w:rsidRPr="0085317B">
        <w:rPr>
          <w:rFonts w:cstheme="minorHAnsi"/>
        </w:rPr>
        <w:t xml:space="preserve">, după o notificare oficială de 15 (cincisprezece) zile calendaristice, are dreptul să hotărască încetarea Contractului prevăzută în </w:t>
      </w:r>
      <w:r w:rsidRPr="00C367AE">
        <w:rPr>
          <w:rFonts w:cstheme="minorHAnsi"/>
        </w:rPr>
        <w:t xml:space="preserve">art. 75 </w:t>
      </w:r>
      <w:r w:rsidRPr="0085317B">
        <w:rPr>
          <w:rFonts w:cstheme="minorHAnsi"/>
        </w:rPr>
        <w:t>de mai jos.</w:t>
      </w:r>
    </w:p>
    <w:p w14:paraId="6BCE3AD5" w14:textId="77777777" w:rsidR="00A955C4" w:rsidRDefault="00A955C4" w:rsidP="00A955C4">
      <w:pPr>
        <w:rPr>
          <w:ins w:id="853" w:author="Radu Gabriel" w:date="2024-03-13T19:33:00Z" w16du:dateUtc="2024-03-13T17:33:00Z"/>
          <w:rFonts w:cstheme="minorHAnsi"/>
        </w:rPr>
      </w:pPr>
    </w:p>
    <w:p w14:paraId="2E824C4D" w14:textId="77777777" w:rsidR="00514FF0" w:rsidRDefault="00514FF0" w:rsidP="00A955C4">
      <w:pPr>
        <w:rPr>
          <w:ins w:id="854" w:author="Radu Gabriel" w:date="2024-03-13T19:33:00Z" w16du:dateUtc="2024-03-13T17:33:00Z"/>
          <w:rFonts w:cstheme="minorHAnsi"/>
        </w:rPr>
      </w:pPr>
    </w:p>
    <w:p w14:paraId="48D30AAC" w14:textId="77777777" w:rsidR="00514FF0" w:rsidRDefault="00514FF0" w:rsidP="00A955C4">
      <w:pPr>
        <w:rPr>
          <w:ins w:id="855" w:author="Radu Gabriel" w:date="2024-03-13T19:33:00Z" w16du:dateUtc="2024-03-13T17:33:00Z"/>
          <w:rFonts w:cstheme="minorHAnsi"/>
        </w:rPr>
      </w:pPr>
    </w:p>
    <w:p w14:paraId="3AF9E059" w14:textId="77777777" w:rsidR="00514FF0" w:rsidRPr="0085317B" w:rsidRDefault="00514FF0" w:rsidP="00A955C4">
      <w:pPr>
        <w:rPr>
          <w:rFonts w:cstheme="minorHAnsi"/>
        </w:rPr>
      </w:pPr>
    </w:p>
    <w:p w14:paraId="61B3E3A8" w14:textId="77777777" w:rsidR="00A955C4" w:rsidRPr="0085317B" w:rsidRDefault="00A955C4">
      <w:pPr>
        <w:pStyle w:val="Titlu2"/>
        <w:spacing w:before="40" w:after="0"/>
        <w:jc w:val="center"/>
        <w:rPr>
          <w:rFonts w:asciiTheme="minorHAnsi" w:hAnsiTheme="minorHAnsi" w:cstheme="minorHAnsi"/>
          <w:b/>
          <w:bCs/>
          <w:color w:val="auto"/>
          <w:szCs w:val="24"/>
        </w:rPr>
        <w:pPrChange w:id="856" w:author="Radu Gabriel" w:date="2024-03-13T19:35:00Z" w16du:dateUtc="2024-03-13T17:35:00Z">
          <w:pPr>
            <w:pStyle w:val="Titlu2"/>
            <w:spacing w:before="40" w:after="0"/>
          </w:pPr>
        </w:pPrChange>
      </w:pPr>
      <w:bookmarkStart w:id="857" w:name="_Toc159530795"/>
      <w:r w:rsidRPr="0085317B">
        <w:rPr>
          <w:rFonts w:asciiTheme="minorHAnsi" w:hAnsiTheme="minorHAnsi" w:cstheme="minorHAnsi"/>
          <w:b/>
          <w:bCs/>
          <w:color w:val="auto"/>
          <w:szCs w:val="24"/>
        </w:rPr>
        <w:t>CAPITOLUL II- SISTEMUL CONTABIL</w:t>
      </w:r>
      <w:bookmarkEnd w:id="857"/>
    </w:p>
    <w:p w14:paraId="4D317B9F" w14:textId="77777777" w:rsidR="00A955C4" w:rsidRDefault="00A955C4" w:rsidP="00A955C4">
      <w:pPr>
        <w:jc w:val="center"/>
        <w:rPr>
          <w:ins w:id="858" w:author="Radu Gabriel" w:date="2024-03-13T19:35:00Z" w16du:dateUtc="2024-03-13T17:35:00Z"/>
          <w:rFonts w:cstheme="minorHAnsi"/>
          <w:b/>
        </w:rPr>
      </w:pPr>
    </w:p>
    <w:p w14:paraId="5A5702EB" w14:textId="77777777" w:rsidR="00C81334" w:rsidRDefault="00C81334" w:rsidP="00A955C4">
      <w:pPr>
        <w:jc w:val="center"/>
        <w:rPr>
          <w:ins w:id="859" w:author="Radu Gabriel" w:date="2024-03-13T19:35:00Z" w16du:dateUtc="2024-03-13T17:35:00Z"/>
          <w:rFonts w:cstheme="minorHAnsi"/>
          <w:b/>
        </w:rPr>
      </w:pPr>
    </w:p>
    <w:p w14:paraId="52FC1E5C" w14:textId="77777777" w:rsidR="00C81334" w:rsidRPr="0085317B" w:rsidRDefault="00C81334" w:rsidP="00A955C4">
      <w:pPr>
        <w:jc w:val="center"/>
        <w:rPr>
          <w:rFonts w:cstheme="minorHAnsi"/>
          <w:b/>
        </w:rPr>
      </w:pPr>
    </w:p>
    <w:p w14:paraId="7E60698F" w14:textId="77777777" w:rsidR="00A955C4" w:rsidRPr="0085317B" w:rsidRDefault="00A955C4" w:rsidP="00A955C4">
      <w:pPr>
        <w:pStyle w:val="Titlu3"/>
        <w:ind w:right="29"/>
        <w:jc w:val="center"/>
        <w:rPr>
          <w:rFonts w:cstheme="minorHAnsi"/>
          <w:b/>
          <w:bCs/>
          <w:sz w:val="22"/>
        </w:rPr>
      </w:pPr>
      <w:bookmarkStart w:id="860" w:name="_Toc159530796"/>
      <w:r w:rsidRPr="0085317B">
        <w:rPr>
          <w:rFonts w:cstheme="minorHAnsi"/>
          <w:b/>
          <w:bCs/>
          <w:sz w:val="22"/>
        </w:rPr>
        <w:t>Articolul 4</w:t>
      </w:r>
      <w:r>
        <w:rPr>
          <w:rFonts w:cstheme="minorHAnsi"/>
          <w:b/>
          <w:bCs/>
          <w:sz w:val="22"/>
        </w:rPr>
        <w:t>5</w:t>
      </w:r>
      <w:r w:rsidRPr="0085317B">
        <w:rPr>
          <w:rFonts w:cstheme="minorHAnsi"/>
          <w:b/>
          <w:bCs/>
          <w:sz w:val="22"/>
        </w:rPr>
        <w:t xml:space="preserve"> — Principiul separației între activități</w:t>
      </w:r>
      <w:bookmarkEnd w:id="860"/>
    </w:p>
    <w:p w14:paraId="53BE9B3E" w14:textId="77777777" w:rsidR="00A955C4" w:rsidRPr="0085317B" w:rsidRDefault="00A955C4" w:rsidP="00A955C4">
      <w:pPr>
        <w:jc w:val="both"/>
        <w:rPr>
          <w:rFonts w:cstheme="minorHAnsi"/>
        </w:rPr>
      </w:pPr>
    </w:p>
    <w:p w14:paraId="525682F2" w14:textId="77777777" w:rsidR="00A955C4" w:rsidRPr="0085317B" w:rsidRDefault="00A955C4" w:rsidP="00A955C4">
      <w:pPr>
        <w:jc w:val="both"/>
        <w:rPr>
          <w:rFonts w:cstheme="minorHAnsi"/>
        </w:rPr>
      </w:pPr>
      <w:r>
        <w:rPr>
          <w:rFonts w:cstheme="minorHAnsi"/>
        </w:rPr>
        <w:t>45.</w:t>
      </w:r>
      <w:r w:rsidRPr="0085317B">
        <w:rPr>
          <w:rFonts w:cstheme="minorHAnsi"/>
        </w:rPr>
        <w:t>1 Operatorul se obligă să țină un sistem de contabilitate general conform normelor legale și reglementare aplicabile în România privind tinerea evidențelor contabile specifice scopului prezentului Contract de Delegare.</w:t>
      </w:r>
    </w:p>
    <w:p w14:paraId="5BEA6D8E" w14:textId="77777777" w:rsidR="00A955C4" w:rsidRPr="0085317B" w:rsidRDefault="00A955C4" w:rsidP="00A955C4">
      <w:pPr>
        <w:jc w:val="both"/>
        <w:rPr>
          <w:rFonts w:cstheme="minorHAnsi"/>
        </w:rPr>
      </w:pPr>
      <w:r>
        <w:rPr>
          <w:rFonts w:cstheme="minorHAnsi"/>
        </w:rPr>
        <w:t>45.</w:t>
      </w:r>
      <w:r w:rsidRPr="0085317B">
        <w:rPr>
          <w:rFonts w:cstheme="minorHAnsi"/>
        </w:rPr>
        <w:t xml:space="preserve">2 În cursul Perioadei de Tranziție, Operatorul trebuie de asemenea să implementeze un sistem operațional de contabilitate analitică, conform prevederilor </w:t>
      </w:r>
      <w:r w:rsidRPr="00673ACF">
        <w:rPr>
          <w:rFonts w:cstheme="minorHAnsi"/>
        </w:rPr>
        <w:t xml:space="preserve">art. 26 </w:t>
      </w:r>
      <w:r w:rsidRPr="0085317B">
        <w:rPr>
          <w:rFonts w:cstheme="minorHAnsi"/>
        </w:rPr>
        <w:t>din Dispozițiile Speciale — Partea Comună.</w:t>
      </w:r>
    </w:p>
    <w:p w14:paraId="4B79D327" w14:textId="77777777" w:rsidR="00A955C4" w:rsidRPr="0085317B" w:rsidRDefault="00A955C4" w:rsidP="00A955C4">
      <w:pPr>
        <w:rPr>
          <w:rFonts w:cstheme="minorHAnsi"/>
        </w:rPr>
      </w:pPr>
    </w:p>
    <w:p w14:paraId="1BA64E98" w14:textId="77777777" w:rsidR="00A955C4" w:rsidRPr="0085317B" w:rsidRDefault="00A955C4" w:rsidP="00A955C4">
      <w:pPr>
        <w:pStyle w:val="Titlu3"/>
        <w:ind w:right="29"/>
        <w:jc w:val="center"/>
        <w:rPr>
          <w:rFonts w:cstheme="minorHAnsi"/>
          <w:b/>
          <w:bCs/>
          <w:sz w:val="22"/>
        </w:rPr>
      </w:pPr>
      <w:bookmarkStart w:id="861" w:name="_Toc159530797"/>
      <w:r w:rsidRPr="0085317B">
        <w:rPr>
          <w:rFonts w:cstheme="minorHAnsi"/>
          <w:b/>
          <w:bCs/>
          <w:sz w:val="22"/>
        </w:rPr>
        <w:t>Articolul 4</w:t>
      </w:r>
      <w:r>
        <w:rPr>
          <w:rFonts w:cstheme="minorHAnsi"/>
          <w:b/>
          <w:bCs/>
          <w:sz w:val="22"/>
        </w:rPr>
        <w:t>6</w:t>
      </w:r>
      <w:r w:rsidRPr="0085317B">
        <w:rPr>
          <w:rFonts w:cstheme="minorHAnsi"/>
          <w:b/>
          <w:bCs/>
          <w:sz w:val="22"/>
        </w:rPr>
        <w:t xml:space="preserve"> — Amortizarea mijloacelor fixe</w:t>
      </w:r>
      <w:bookmarkEnd w:id="861"/>
      <w:r w:rsidRPr="0085317B">
        <w:rPr>
          <w:rFonts w:cstheme="minorHAnsi"/>
          <w:b/>
          <w:bCs/>
          <w:sz w:val="22"/>
        </w:rPr>
        <w:t xml:space="preserve"> </w:t>
      </w:r>
    </w:p>
    <w:p w14:paraId="5621E560" w14:textId="77777777" w:rsidR="00A955C4" w:rsidRPr="0085317B" w:rsidRDefault="00A955C4" w:rsidP="00A955C4">
      <w:pPr>
        <w:jc w:val="both"/>
        <w:rPr>
          <w:rFonts w:cstheme="minorHAnsi"/>
        </w:rPr>
      </w:pPr>
    </w:p>
    <w:p w14:paraId="6D696AA4" w14:textId="77777777" w:rsidR="00A955C4" w:rsidRPr="0085317B" w:rsidRDefault="00A955C4" w:rsidP="00A955C4">
      <w:pPr>
        <w:jc w:val="both"/>
        <w:rPr>
          <w:rFonts w:cstheme="minorHAnsi"/>
        </w:rPr>
      </w:pPr>
      <w:r>
        <w:rPr>
          <w:rFonts w:cstheme="minorHAnsi"/>
        </w:rPr>
        <w:lastRenderedPageBreak/>
        <w:t>46.</w:t>
      </w:r>
      <w:r w:rsidRPr="0085317B">
        <w:rPr>
          <w:rFonts w:cstheme="minorHAnsi"/>
        </w:rPr>
        <w:t>1 Amortizarea definită conform legislației fiscale, se aplică la valoarea de intrare a unui bun și se întinde pe întreaga durată de viață contabilă a sa. Doar Bunurilor de Preluare și Bunurilor Proprii li se aplică amortizarea.</w:t>
      </w:r>
    </w:p>
    <w:p w14:paraId="002CFC75" w14:textId="77777777" w:rsidR="00A955C4" w:rsidRPr="0085317B" w:rsidRDefault="00A955C4" w:rsidP="00A955C4">
      <w:pPr>
        <w:tabs>
          <w:tab w:val="left" w:pos="240"/>
        </w:tabs>
        <w:jc w:val="both"/>
        <w:rPr>
          <w:rFonts w:ascii="Calibri" w:hAnsi="Calibri" w:cs="Calibri"/>
          <w:color w:val="FF0000"/>
        </w:rPr>
      </w:pPr>
      <w:r>
        <w:rPr>
          <w:rFonts w:cstheme="minorHAnsi"/>
        </w:rPr>
        <w:t>46.2</w:t>
      </w:r>
      <w:r w:rsidRPr="0085317B">
        <w:rPr>
          <w:rFonts w:cstheme="minorHAnsi"/>
        </w:rPr>
        <w:tab/>
        <w:t xml:space="preserve">Durata de Viață Tehnică trebuie să  </w:t>
      </w:r>
      <w:r w:rsidRPr="0085317B">
        <w:rPr>
          <w:rFonts w:ascii="Calibri" w:hAnsi="Calibri" w:cs="Calibri"/>
        </w:rPr>
        <w:t>corespundă datelor din Registrul Mijloacelor Fixe pentru bunurile luate în considerare</w:t>
      </w:r>
      <w:r w:rsidRPr="0085317B">
        <w:rPr>
          <w:rFonts w:ascii="Calibri" w:hAnsi="Calibri" w:cs="Calibri"/>
          <w:color w:val="FF0000"/>
        </w:rPr>
        <w:t>.</w:t>
      </w:r>
    </w:p>
    <w:p w14:paraId="58DDD71D" w14:textId="77777777" w:rsidR="00A955C4" w:rsidRPr="0085317B" w:rsidRDefault="00A955C4" w:rsidP="00A955C4">
      <w:pPr>
        <w:rPr>
          <w:rFonts w:cstheme="minorHAnsi"/>
        </w:rPr>
      </w:pPr>
    </w:p>
    <w:p w14:paraId="51925FBB" w14:textId="77777777" w:rsidR="00A955C4" w:rsidRPr="0085317B" w:rsidRDefault="00A955C4" w:rsidP="00A955C4">
      <w:pPr>
        <w:pStyle w:val="Titlu3"/>
        <w:ind w:right="29"/>
        <w:jc w:val="center"/>
        <w:rPr>
          <w:rFonts w:cstheme="minorHAnsi"/>
          <w:b/>
          <w:bCs/>
          <w:sz w:val="22"/>
        </w:rPr>
      </w:pPr>
      <w:bookmarkStart w:id="862" w:name="_Toc159530798"/>
      <w:r w:rsidRPr="0085317B">
        <w:rPr>
          <w:rFonts w:cstheme="minorHAnsi"/>
          <w:b/>
          <w:bCs/>
          <w:sz w:val="22"/>
        </w:rPr>
        <w:t>Articolul 4</w:t>
      </w:r>
      <w:r>
        <w:rPr>
          <w:rFonts w:cstheme="minorHAnsi"/>
          <w:b/>
          <w:bCs/>
          <w:sz w:val="22"/>
        </w:rPr>
        <w:t>7</w:t>
      </w:r>
      <w:r w:rsidRPr="0085317B">
        <w:rPr>
          <w:rFonts w:cstheme="minorHAnsi"/>
          <w:b/>
          <w:bCs/>
          <w:sz w:val="22"/>
        </w:rPr>
        <w:t xml:space="preserve"> — Proceduri contabile specifice pentru Bunurile de Retur, Bunurile de </w:t>
      </w:r>
      <w:r>
        <w:rPr>
          <w:rFonts w:cstheme="minorHAnsi"/>
          <w:b/>
          <w:bCs/>
          <w:sz w:val="22"/>
        </w:rPr>
        <w:t>P</w:t>
      </w:r>
      <w:r w:rsidRPr="0085317B">
        <w:rPr>
          <w:rFonts w:cstheme="minorHAnsi"/>
          <w:b/>
          <w:bCs/>
          <w:sz w:val="22"/>
        </w:rPr>
        <w:t>reluare si Bunurile proprii</w:t>
      </w:r>
      <w:bookmarkEnd w:id="862"/>
    </w:p>
    <w:p w14:paraId="776F7C3F" w14:textId="77777777" w:rsidR="00A955C4" w:rsidRPr="0085317B" w:rsidRDefault="00A955C4" w:rsidP="00A955C4">
      <w:pPr>
        <w:jc w:val="both"/>
        <w:rPr>
          <w:rFonts w:cstheme="minorHAnsi"/>
        </w:rPr>
      </w:pPr>
    </w:p>
    <w:p w14:paraId="0AFE6BA2" w14:textId="77777777" w:rsidR="00A955C4" w:rsidRPr="0085317B" w:rsidRDefault="00A955C4" w:rsidP="00A955C4">
      <w:pPr>
        <w:jc w:val="both"/>
        <w:rPr>
          <w:rFonts w:cstheme="minorHAnsi"/>
        </w:rPr>
      </w:pPr>
      <w:r w:rsidRPr="0085317B">
        <w:rPr>
          <w:rFonts w:cstheme="minorHAnsi"/>
        </w:rPr>
        <w:t>Părțile precizează că dispozițiile prezentului articol se vor aplica în măsura în care prevederile legale aplicabile o vor permite.</w:t>
      </w:r>
    </w:p>
    <w:p w14:paraId="5D73EB4F" w14:textId="77777777" w:rsidR="00A955C4" w:rsidRDefault="00A955C4" w:rsidP="00A955C4">
      <w:pPr>
        <w:pStyle w:val="Listparagraf"/>
        <w:spacing w:after="120" w:line="240" w:lineRule="auto"/>
        <w:ind w:left="0"/>
        <w:contextualSpacing w:val="0"/>
        <w:jc w:val="both"/>
        <w:rPr>
          <w:rFonts w:cs="Calibri"/>
          <w:bCs/>
          <w:color w:val="000000"/>
        </w:rPr>
      </w:pPr>
    </w:p>
    <w:p w14:paraId="43171E26" w14:textId="77777777" w:rsidR="00A955C4" w:rsidRPr="00654C2A" w:rsidRDefault="00A955C4" w:rsidP="00A955C4">
      <w:pPr>
        <w:pStyle w:val="Listparagraf"/>
        <w:spacing w:after="120" w:line="240" w:lineRule="auto"/>
        <w:ind w:left="0"/>
        <w:contextualSpacing w:val="0"/>
        <w:jc w:val="both"/>
        <w:rPr>
          <w:rFonts w:cs="Calibri"/>
          <w:bCs/>
          <w:color w:val="000000"/>
        </w:rPr>
      </w:pPr>
      <w:r w:rsidRPr="00654C2A">
        <w:rPr>
          <w:rFonts w:cs="Calibri"/>
          <w:bCs/>
          <w:color w:val="000000"/>
        </w:rPr>
        <w:t xml:space="preserve">47.1 Bunurile </w:t>
      </w:r>
      <w:r>
        <w:rPr>
          <w:rFonts w:cs="Calibri"/>
          <w:bCs/>
          <w:color w:val="000000"/>
        </w:rPr>
        <w:t>de Retur</w:t>
      </w:r>
    </w:p>
    <w:p w14:paraId="68EC7995" w14:textId="6AB59431" w:rsidR="00A955C4" w:rsidRPr="0085317B" w:rsidRDefault="00A955C4" w:rsidP="00A955C4">
      <w:pPr>
        <w:jc w:val="both"/>
        <w:rPr>
          <w:rFonts w:ascii="Calibri" w:hAnsi="Calibri" w:cs="Calibri"/>
          <w:color w:val="000000"/>
        </w:rPr>
      </w:pPr>
      <w:r w:rsidRPr="0085317B">
        <w:rPr>
          <w:rFonts w:ascii="Calibri" w:hAnsi="Calibri" w:cs="Calibri"/>
          <w:color w:val="000000"/>
        </w:rPr>
        <w:t xml:space="preserve">Bunurile </w:t>
      </w:r>
      <w:ins w:id="863" w:author="Radu Gabriel" w:date="2024-03-13T18:06:00Z" w16du:dateUtc="2024-03-13T16:06:00Z">
        <w:r w:rsidR="00E20694">
          <w:rPr>
            <w:rFonts w:ascii="Calibri" w:hAnsi="Calibri" w:cs="Calibri"/>
            <w:color w:val="000000"/>
          </w:rPr>
          <w:t xml:space="preserve">puse la dispoziție </w:t>
        </w:r>
      </w:ins>
      <w:ins w:id="864" w:author="Radu Gabriel" w:date="2024-03-13T18:07:00Z" w16du:dateUtc="2024-03-13T16:07:00Z">
        <w:r w:rsidR="00E20694">
          <w:rPr>
            <w:rFonts w:ascii="Calibri" w:hAnsi="Calibri" w:cs="Calibri"/>
            <w:color w:val="000000"/>
          </w:rPr>
          <w:t>în baza prezentului contract de unitățile administrativ-teritoriale</w:t>
        </w:r>
      </w:ins>
      <w:del w:id="865" w:author="Radu Gabriel" w:date="2024-03-13T18:07:00Z" w16du:dateUtc="2024-03-13T16:07:00Z">
        <w:r w:rsidRPr="0085317B" w:rsidDel="00E20694">
          <w:rPr>
            <w:rFonts w:ascii="Calibri" w:hAnsi="Calibri" w:cs="Calibri"/>
            <w:color w:val="000000"/>
          </w:rPr>
          <w:delText>Concesionate</w:delText>
        </w:r>
      </w:del>
      <w:r w:rsidRPr="0085317B">
        <w:rPr>
          <w:rFonts w:ascii="Calibri" w:hAnsi="Calibri" w:cs="Calibri"/>
          <w:color w:val="000000"/>
        </w:rPr>
        <w:t xml:space="preserve">, rămân înregistrate ca active în contabilitatea unităților administrativ-teritoriale, în calitatea acestora de proprietari ai acestor bunuri. În contabilitatea Delegatului aceste bunuri se evidențiază distinct, extracontabil. Conform normelor contabile aplicabile, Delegatul care primește bunuri în </w:t>
      </w:r>
      <w:ins w:id="866" w:author="Radu Gabriel" w:date="2024-03-13T18:08:00Z" w16du:dateUtc="2024-03-13T16:08:00Z">
        <w:r w:rsidR="00E20694">
          <w:rPr>
            <w:rFonts w:ascii="Calibri" w:hAnsi="Calibri" w:cs="Calibri"/>
            <w:color w:val="000000"/>
          </w:rPr>
          <w:t xml:space="preserve">gestiune </w:t>
        </w:r>
      </w:ins>
      <w:del w:id="867" w:author="Radu Gabriel" w:date="2024-03-13T18:08:00Z" w16du:dateUtc="2024-03-13T16:08:00Z">
        <w:r w:rsidRPr="0085317B" w:rsidDel="00E20694">
          <w:rPr>
            <w:rFonts w:ascii="Calibri" w:hAnsi="Calibri" w:cs="Calibri"/>
            <w:color w:val="000000"/>
          </w:rPr>
          <w:delText xml:space="preserve">concesiune </w:delText>
        </w:r>
      </w:del>
      <w:r w:rsidRPr="0085317B">
        <w:rPr>
          <w:rFonts w:ascii="Calibri" w:hAnsi="Calibri" w:cs="Calibri"/>
          <w:color w:val="000000"/>
        </w:rPr>
        <w:t>reflectă în contabilitate doar cheltuiala cu redevența, fără recunoașterea unei imobilizări necorporale.</w:t>
      </w:r>
    </w:p>
    <w:p w14:paraId="53014AE7" w14:textId="77777777" w:rsidR="00A955C4" w:rsidRPr="00654C2A" w:rsidRDefault="00A955C4" w:rsidP="00A955C4">
      <w:pPr>
        <w:pStyle w:val="Listparagraf"/>
        <w:spacing w:after="120" w:line="240" w:lineRule="auto"/>
        <w:ind w:left="0"/>
        <w:contextualSpacing w:val="0"/>
        <w:jc w:val="both"/>
        <w:rPr>
          <w:rFonts w:cs="Calibri"/>
          <w:bCs/>
          <w:color w:val="000000"/>
        </w:rPr>
      </w:pPr>
      <w:r w:rsidRPr="00654C2A">
        <w:rPr>
          <w:rFonts w:cs="Calibri"/>
          <w:bCs/>
          <w:color w:val="000000"/>
        </w:rPr>
        <w:t>47.2 Bunurile de Retur prin Accesiune</w:t>
      </w:r>
    </w:p>
    <w:p w14:paraId="73A370D5" w14:textId="77777777" w:rsidR="00A955C4" w:rsidRPr="0085317B" w:rsidRDefault="00A955C4" w:rsidP="00A955C4">
      <w:pPr>
        <w:jc w:val="both"/>
        <w:rPr>
          <w:rFonts w:ascii="Calibri" w:hAnsi="Calibri" w:cs="Calibri"/>
          <w:b/>
          <w:color w:val="000000"/>
        </w:rPr>
      </w:pPr>
      <w:r w:rsidRPr="0085317B">
        <w:rPr>
          <w:rFonts w:ascii="Calibri" w:hAnsi="Calibri" w:cs="Calibri"/>
          <w:color w:val="000000"/>
        </w:rPr>
        <w:t>Bunurile de Proiect, finanțate de Delegat, sunt înregistrate contabil ca mijloace fixe în bilanț, conform proporției finanțării respective. Investițiile efectuate de către Delegat din surse proprii (aferente acestor Bunuri de Retur sau  părții corespunzătoare din valoarea acestora) se vor amortiza de către acesta, exclusiv pe Durata prezentului Contract, urmând să fie transferate Delegatarului, la încetarea Contractului, după recuperarea amortizării investiției, gratuit si libere de sarcini.</w:t>
      </w:r>
    </w:p>
    <w:p w14:paraId="602C9150" w14:textId="77777777" w:rsidR="00A955C4" w:rsidRPr="00654C2A" w:rsidRDefault="00A955C4" w:rsidP="00A955C4">
      <w:pPr>
        <w:pStyle w:val="Listparagraf"/>
        <w:spacing w:after="120" w:line="240" w:lineRule="auto"/>
        <w:ind w:left="0"/>
        <w:contextualSpacing w:val="0"/>
        <w:jc w:val="both"/>
        <w:rPr>
          <w:rFonts w:cs="Calibri"/>
          <w:bCs/>
        </w:rPr>
      </w:pPr>
      <w:r w:rsidRPr="00654C2A">
        <w:rPr>
          <w:rFonts w:cs="Calibri"/>
          <w:bCs/>
          <w:color w:val="000000"/>
        </w:rPr>
        <w:t xml:space="preserve">47.3 Bunurile de Preluare si Bunurile </w:t>
      </w:r>
      <w:r w:rsidRPr="00654C2A">
        <w:rPr>
          <w:rFonts w:cs="Calibri"/>
          <w:bCs/>
        </w:rPr>
        <w:t xml:space="preserve">Proprii </w:t>
      </w:r>
    </w:p>
    <w:p w14:paraId="28CFA6AC" w14:textId="77777777" w:rsidR="00A955C4" w:rsidRPr="0085317B" w:rsidRDefault="00A955C4" w:rsidP="00A955C4">
      <w:pPr>
        <w:rPr>
          <w:rFonts w:ascii="Calibri" w:hAnsi="Calibri" w:cs="Calibri"/>
        </w:rPr>
      </w:pPr>
      <w:r w:rsidRPr="0085317B">
        <w:rPr>
          <w:rFonts w:ascii="Calibri" w:hAnsi="Calibri" w:cs="Calibri"/>
        </w:rPr>
        <w:t xml:space="preserve">Procedura de înregistrare contabilă a Bunurilor de Preluare și a Bunurilor Proprii este cea prevăzută de legislația fiscală și contabilă aplicabilă societăților comerciale. </w:t>
      </w:r>
    </w:p>
    <w:p w14:paraId="4139CA95" w14:textId="77777777" w:rsidR="00A955C4" w:rsidRPr="0085317B" w:rsidRDefault="00A955C4" w:rsidP="00A955C4">
      <w:pPr>
        <w:rPr>
          <w:rFonts w:cstheme="minorHAnsi"/>
        </w:rPr>
      </w:pPr>
    </w:p>
    <w:p w14:paraId="611D9583" w14:textId="77777777" w:rsidR="00A955C4" w:rsidRPr="0085317B" w:rsidRDefault="00A955C4" w:rsidP="00A955C4">
      <w:pPr>
        <w:pStyle w:val="Titlu3"/>
        <w:ind w:right="29"/>
        <w:jc w:val="center"/>
        <w:rPr>
          <w:rFonts w:cstheme="minorHAnsi"/>
          <w:b/>
          <w:bCs/>
          <w:sz w:val="22"/>
        </w:rPr>
      </w:pPr>
      <w:bookmarkStart w:id="868" w:name="_Toc159530799"/>
      <w:r w:rsidRPr="0085317B">
        <w:rPr>
          <w:rFonts w:cstheme="minorHAnsi"/>
          <w:b/>
          <w:bCs/>
          <w:sz w:val="22"/>
        </w:rPr>
        <w:t>Articolul 4</w:t>
      </w:r>
      <w:r>
        <w:rPr>
          <w:rFonts w:cstheme="minorHAnsi"/>
          <w:b/>
          <w:bCs/>
          <w:sz w:val="22"/>
        </w:rPr>
        <w:t>8</w:t>
      </w:r>
      <w:r w:rsidRPr="0085317B">
        <w:rPr>
          <w:rFonts w:cstheme="minorHAnsi"/>
          <w:b/>
          <w:bCs/>
          <w:sz w:val="22"/>
        </w:rPr>
        <w:t xml:space="preserve"> — Procedura de înregistrare contabilă a bunurilor Operatorului</w:t>
      </w:r>
      <w:bookmarkEnd w:id="868"/>
    </w:p>
    <w:p w14:paraId="46FDA532" w14:textId="77777777" w:rsidR="00A955C4" w:rsidRPr="0085317B" w:rsidRDefault="00A955C4" w:rsidP="00A955C4">
      <w:pPr>
        <w:jc w:val="both"/>
        <w:rPr>
          <w:rFonts w:cstheme="minorHAnsi"/>
        </w:rPr>
      </w:pPr>
    </w:p>
    <w:p w14:paraId="0BB74A81" w14:textId="77777777" w:rsidR="00A955C4" w:rsidRPr="0085317B" w:rsidRDefault="00A955C4" w:rsidP="00A955C4">
      <w:pPr>
        <w:jc w:val="both"/>
        <w:rPr>
          <w:rFonts w:cstheme="minorHAnsi"/>
        </w:rPr>
      </w:pPr>
      <w:r>
        <w:rPr>
          <w:rFonts w:cstheme="minorHAnsi"/>
        </w:rPr>
        <w:t xml:space="preserve">48.1 </w:t>
      </w:r>
      <w:r w:rsidRPr="0085317B">
        <w:rPr>
          <w:rFonts w:cstheme="minorHAnsi"/>
        </w:rPr>
        <w:t>Procedura de înregistrare contabilă a Bunurilor de Preluare și a Bunurilor Proprii este cea prevăzută de legislația fiscală și contabilă aplicabilă societăților comerciale.</w:t>
      </w:r>
    </w:p>
    <w:p w14:paraId="11B1FA74" w14:textId="77777777" w:rsidR="00A955C4" w:rsidRDefault="00A955C4" w:rsidP="00A955C4">
      <w:pPr>
        <w:rPr>
          <w:ins w:id="869" w:author="Anca Bors" w:date="2024-03-08T14:01:00Z" w16du:dateUtc="2024-03-08T12:01:00Z"/>
          <w:rFonts w:cstheme="minorHAnsi"/>
        </w:rPr>
      </w:pPr>
    </w:p>
    <w:p w14:paraId="3F39E809" w14:textId="77777777" w:rsidR="00972BEC" w:rsidRPr="0085317B" w:rsidRDefault="00972BEC" w:rsidP="00A955C4">
      <w:pPr>
        <w:rPr>
          <w:rFonts w:cstheme="minorHAnsi"/>
        </w:rPr>
      </w:pPr>
    </w:p>
    <w:p w14:paraId="73E1E178" w14:textId="77777777" w:rsidR="00A955C4" w:rsidRPr="0085317B" w:rsidRDefault="00A955C4" w:rsidP="00A955C4">
      <w:pPr>
        <w:pStyle w:val="Titlu1"/>
        <w:spacing w:before="240"/>
        <w:jc w:val="center"/>
        <w:rPr>
          <w:rFonts w:asciiTheme="minorHAnsi" w:hAnsiTheme="minorHAnsi" w:cstheme="minorHAnsi"/>
          <w:b/>
          <w:bCs/>
          <w:color w:val="auto"/>
          <w:sz w:val="24"/>
          <w:szCs w:val="24"/>
        </w:rPr>
      </w:pPr>
      <w:bookmarkStart w:id="870" w:name="_Toc159530800"/>
      <w:r w:rsidRPr="0085317B">
        <w:rPr>
          <w:rFonts w:asciiTheme="minorHAnsi" w:hAnsiTheme="minorHAnsi" w:cstheme="minorHAnsi"/>
          <w:b/>
          <w:bCs/>
          <w:color w:val="auto"/>
          <w:sz w:val="24"/>
          <w:szCs w:val="24"/>
        </w:rPr>
        <w:t>TITLUL III - CONTROLUL SERVICIILOR</w:t>
      </w:r>
      <w:bookmarkEnd w:id="870"/>
    </w:p>
    <w:p w14:paraId="3B93B4AD" w14:textId="77777777" w:rsidR="00A955C4" w:rsidRPr="0085317B" w:rsidRDefault="00A955C4" w:rsidP="00A955C4">
      <w:pPr>
        <w:jc w:val="center"/>
        <w:rPr>
          <w:rFonts w:cstheme="minorHAnsi"/>
          <w:b/>
        </w:rPr>
      </w:pPr>
    </w:p>
    <w:p w14:paraId="2C8722E5" w14:textId="77777777" w:rsidR="00A955C4" w:rsidRPr="0085317B" w:rsidRDefault="00A955C4" w:rsidP="00A955C4">
      <w:pPr>
        <w:pStyle w:val="Titlu3"/>
        <w:ind w:right="29"/>
        <w:jc w:val="center"/>
        <w:rPr>
          <w:rFonts w:cstheme="minorHAnsi"/>
          <w:b/>
          <w:bCs/>
          <w:sz w:val="22"/>
        </w:rPr>
      </w:pPr>
      <w:bookmarkStart w:id="871" w:name="_Toc159530801"/>
      <w:r w:rsidRPr="0085317B">
        <w:rPr>
          <w:rFonts w:cstheme="minorHAnsi"/>
          <w:b/>
          <w:bCs/>
          <w:sz w:val="22"/>
        </w:rPr>
        <w:t>Articolul 4</w:t>
      </w:r>
      <w:r>
        <w:rPr>
          <w:rFonts w:cstheme="minorHAnsi"/>
          <w:b/>
          <w:bCs/>
          <w:sz w:val="22"/>
        </w:rPr>
        <w:t>9</w:t>
      </w:r>
      <w:r w:rsidRPr="0085317B">
        <w:rPr>
          <w:rFonts w:cstheme="minorHAnsi"/>
          <w:b/>
          <w:bCs/>
          <w:sz w:val="22"/>
        </w:rPr>
        <w:t xml:space="preserve"> — Întinderea controlului exercitat de </w:t>
      </w:r>
      <w:r>
        <w:rPr>
          <w:rFonts w:cstheme="minorHAnsi"/>
          <w:b/>
          <w:bCs/>
          <w:sz w:val="22"/>
        </w:rPr>
        <w:t>Autoritatea Delegantă</w:t>
      </w:r>
      <w:bookmarkEnd w:id="871"/>
    </w:p>
    <w:p w14:paraId="5752810F" w14:textId="77777777" w:rsidR="00A955C4" w:rsidRPr="0085317B" w:rsidRDefault="00A955C4" w:rsidP="00A955C4">
      <w:pPr>
        <w:jc w:val="both"/>
        <w:rPr>
          <w:rFonts w:cstheme="minorHAnsi"/>
        </w:rPr>
      </w:pPr>
    </w:p>
    <w:p w14:paraId="132DFC6F" w14:textId="77777777" w:rsidR="00A955C4" w:rsidRPr="0085317B" w:rsidRDefault="00A955C4" w:rsidP="00A955C4">
      <w:pPr>
        <w:jc w:val="both"/>
        <w:rPr>
          <w:rFonts w:cstheme="minorHAnsi"/>
        </w:rPr>
      </w:pPr>
      <w:r>
        <w:rPr>
          <w:rFonts w:cstheme="minorHAnsi"/>
        </w:rPr>
        <w:lastRenderedPageBreak/>
        <w:t>49.</w:t>
      </w:r>
      <w:r w:rsidRPr="0085317B">
        <w:rPr>
          <w:rFonts w:cstheme="minorHAnsi"/>
        </w:rPr>
        <w:t xml:space="preserve">1 </w:t>
      </w:r>
      <w:r>
        <w:rPr>
          <w:rFonts w:cstheme="minorHAnsi"/>
        </w:rPr>
        <w:t>Autoritatea Delegantă</w:t>
      </w:r>
      <w:r w:rsidRPr="0085317B">
        <w:rPr>
          <w:rFonts w:cstheme="minorHAnsi"/>
        </w:rPr>
        <w:t xml:space="preserve"> </w:t>
      </w:r>
      <w:r w:rsidRPr="0085317B">
        <w:rPr>
          <w:rFonts w:ascii="Calibri" w:hAnsi="Calibri" w:cs="Arial"/>
          <w:color w:val="000000"/>
        </w:rPr>
        <w:t>prin intermediul ADI</w:t>
      </w:r>
      <w:r w:rsidRPr="0085317B">
        <w:rPr>
          <w:rFonts w:cstheme="minorHAnsi"/>
        </w:rPr>
        <w:t xml:space="preserve"> are competența generală de exercitare a controlului economic, financiar și tehnic asupra Operatorului. Operatorul consimte să se supună controlului exercitat de </w:t>
      </w:r>
      <w:r>
        <w:rPr>
          <w:rFonts w:cstheme="minorHAnsi"/>
        </w:rPr>
        <w:t>Autoritatea Delegantă</w:t>
      </w:r>
      <w:r w:rsidRPr="0085317B">
        <w:rPr>
          <w:rFonts w:cstheme="minorHAnsi"/>
        </w:rPr>
        <w:t xml:space="preserve"> în ceea ce privește executarea prezentului Contract de Delegare. Controlul este pe de o parte tehnic și pe de altă parte </w:t>
      </w:r>
      <w:proofErr w:type="spellStart"/>
      <w:r w:rsidRPr="0085317B">
        <w:rPr>
          <w:rFonts w:cstheme="minorHAnsi"/>
        </w:rPr>
        <w:t>economico</w:t>
      </w:r>
      <w:proofErr w:type="spellEnd"/>
      <w:r w:rsidRPr="0085317B">
        <w:rPr>
          <w:rFonts w:cstheme="minorHAnsi"/>
        </w:rPr>
        <w:t xml:space="preserve">-financiar, ținând seama de faptul că exercitarea controlului de către </w:t>
      </w:r>
      <w:r>
        <w:rPr>
          <w:rFonts w:cstheme="minorHAnsi"/>
        </w:rPr>
        <w:t>Autoritatea Delegantă</w:t>
      </w:r>
      <w:r w:rsidRPr="0085317B">
        <w:rPr>
          <w:rFonts w:cstheme="minorHAnsi"/>
        </w:rPr>
        <w:t xml:space="preserve"> nu trebuie să aducă atingere autonomiei de gestiune a Operatorului </w:t>
      </w:r>
      <w:r w:rsidRPr="0085317B">
        <w:rPr>
          <w:rFonts w:ascii="Calibri" w:hAnsi="Calibri" w:cs="Arial"/>
          <w:color w:val="000000"/>
        </w:rPr>
        <w:t>si bunei funcționari a acestuia</w:t>
      </w:r>
      <w:r w:rsidRPr="0085317B">
        <w:rPr>
          <w:rFonts w:cstheme="minorHAnsi"/>
        </w:rPr>
        <w:t>.</w:t>
      </w:r>
    </w:p>
    <w:p w14:paraId="6639FBF3" w14:textId="77777777" w:rsidR="00A955C4" w:rsidRPr="0085317B" w:rsidRDefault="00A955C4" w:rsidP="00A955C4">
      <w:pPr>
        <w:jc w:val="both"/>
        <w:rPr>
          <w:rFonts w:cstheme="minorHAnsi"/>
        </w:rPr>
      </w:pPr>
      <w:r>
        <w:rPr>
          <w:rFonts w:cstheme="minorHAnsi"/>
        </w:rPr>
        <w:t>49.</w:t>
      </w:r>
      <w:r w:rsidRPr="0085317B">
        <w:rPr>
          <w:rFonts w:cstheme="minorHAnsi"/>
        </w:rPr>
        <w:t>2</w:t>
      </w:r>
      <w:r w:rsidRPr="0085317B">
        <w:rPr>
          <w:rFonts w:cstheme="minorHAnsi"/>
        </w:rPr>
        <w:tab/>
      </w:r>
      <w:r>
        <w:rPr>
          <w:rFonts w:cstheme="minorHAnsi"/>
        </w:rPr>
        <w:t>Autoritatea Delegantă</w:t>
      </w:r>
      <w:r w:rsidRPr="0085317B">
        <w:rPr>
          <w:rFonts w:cstheme="minorHAnsi"/>
        </w:rPr>
        <w:t>, în conformitate cu prevederile legale și reglementare aplicabile, stabilește termenii și condițiile de exercitare a controlului său asupra modului de gestiune și de furnizare de către Operator a Serviciilor.</w:t>
      </w:r>
    </w:p>
    <w:p w14:paraId="59837A02" w14:textId="77777777" w:rsidR="00A955C4" w:rsidRPr="0085317B" w:rsidRDefault="00A955C4" w:rsidP="00A955C4">
      <w:pPr>
        <w:jc w:val="both"/>
        <w:rPr>
          <w:rFonts w:cstheme="minorHAnsi"/>
        </w:rPr>
      </w:pPr>
      <w:r>
        <w:rPr>
          <w:rFonts w:cstheme="minorHAnsi"/>
        </w:rPr>
        <w:t>Autoritatea Delegantă</w:t>
      </w:r>
      <w:r w:rsidRPr="0085317B">
        <w:rPr>
          <w:rFonts w:cstheme="minorHAnsi"/>
        </w:rPr>
        <w:t xml:space="preserve"> poate delega uneia sau mai multor persoane exercitarea, integral sau în parte, a controlului sau să apeleze în acest scop la orice persoană, consultant sau expert, la alegerea sa.</w:t>
      </w:r>
    </w:p>
    <w:p w14:paraId="23EC8BAD" w14:textId="77777777" w:rsidR="00A955C4" w:rsidRPr="0085317B" w:rsidRDefault="00A955C4" w:rsidP="00A955C4">
      <w:pPr>
        <w:jc w:val="both"/>
        <w:rPr>
          <w:rFonts w:cstheme="minorHAnsi"/>
        </w:rPr>
      </w:pPr>
      <w:r w:rsidRPr="0085317B">
        <w:rPr>
          <w:rFonts w:cstheme="minorHAnsi"/>
        </w:rPr>
        <w:t xml:space="preserve">În mod special, ori de câte ori consideră că este necesar, </w:t>
      </w:r>
      <w:r>
        <w:rPr>
          <w:rFonts w:cstheme="minorHAnsi"/>
        </w:rPr>
        <w:t>Autoritatea Delegantă</w:t>
      </w:r>
      <w:r w:rsidRPr="0085317B">
        <w:rPr>
          <w:rFonts w:cstheme="minorHAnsi"/>
        </w:rPr>
        <w:t xml:space="preserve"> poate recurge, periodic sau permanent, la expertiză exterioară, prin delegarea, integral sau în parte a atribuțiilor sale de control. Din momentul în care este notificat în legătură cu delegarea și obiectul acesteia, Operatorul este ținut de aceleași obligații privind controlul față de expertul exterior ca și față de </w:t>
      </w:r>
      <w:r>
        <w:rPr>
          <w:rFonts w:cstheme="minorHAnsi"/>
        </w:rPr>
        <w:t>Autoritatea Delegantă.</w:t>
      </w:r>
    </w:p>
    <w:p w14:paraId="44B7235F" w14:textId="77777777" w:rsidR="00A955C4" w:rsidRPr="0085317B" w:rsidRDefault="00A955C4" w:rsidP="00A955C4">
      <w:pPr>
        <w:jc w:val="both"/>
        <w:rPr>
          <w:rFonts w:cstheme="minorHAnsi"/>
        </w:rPr>
      </w:pPr>
      <w:r>
        <w:rPr>
          <w:rFonts w:cstheme="minorHAnsi"/>
        </w:rPr>
        <w:t>49.</w:t>
      </w:r>
      <w:r w:rsidRPr="0085317B">
        <w:rPr>
          <w:rFonts w:cstheme="minorHAnsi"/>
        </w:rPr>
        <w:t>3</w:t>
      </w:r>
      <w:r w:rsidRPr="0085317B">
        <w:rPr>
          <w:rFonts w:cstheme="minorHAnsi"/>
        </w:rPr>
        <w:tab/>
      </w:r>
      <w:r>
        <w:rPr>
          <w:rFonts w:cstheme="minorHAnsi"/>
        </w:rPr>
        <w:t>Autoritatea Delegantă</w:t>
      </w:r>
      <w:r w:rsidRPr="0085317B">
        <w:rPr>
          <w:rFonts w:cstheme="minorHAnsi"/>
        </w:rPr>
        <w:t xml:space="preserve"> își exercită controlul în scopul de a evalua respectarea pe teren și în evidențele reale ale Operatorului a obligațiilor ce-i revin conform prezentului Contract de Delegare, și, în special, obiectivele de performanță definite în </w:t>
      </w:r>
      <w:r w:rsidRPr="00673ACF">
        <w:rPr>
          <w:rFonts w:cstheme="minorHAnsi"/>
        </w:rPr>
        <w:t>art. 25 - 35</w:t>
      </w:r>
      <w:r w:rsidRPr="00B75C27">
        <w:rPr>
          <w:rFonts w:cstheme="minorHAnsi"/>
          <w:color w:val="C00000"/>
        </w:rPr>
        <w:t xml:space="preserve"> </w:t>
      </w:r>
      <w:r w:rsidRPr="0085317B">
        <w:rPr>
          <w:rFonts w:cstheme="minorHAnsi"/>
        </w:rPr>
        <w:t>din Dispozițiile Speciale — Partea Comună.</w:t>
      </w:r>
    </w:p>
    <w:p w14:paraId="40D4BDD7" w14:textId="77777777" w:rsidR="00A955C4" w:rsidRPr="0085317B" w:rsidRDefault="00A955C4" w:rsidP="00A955C4">
      <w:pPr>
        <w:jc w:val="both"/>
        <w:rPr>
          <w:rFonts w:cstheme="minorHAnsi"/>
        </w:rPr>
      </w:pPr>
      <w:r>
        <w:rPr>
          <w:rFonts w:cstheme="minorHAnsi"/>
        </w:rPr>
        <w:t>49.</w:t>
      </w:r>
      <w:r w:rsidRPr="0085317B">
        <w:rPr>
          <w:rFonts w:cstheme="minorHAnsi"/>
        </w:rPr>
        <w:t>4</w:t>
      </w:r>
      <w:r w:rsidRPr="0085317B">
        <w:rPr>
          <w:rFonts w:cstheme="minorHAnsi"/>
        </w:rPr>
        <w:tab/>
        <w:t>Operatorul nu poate sub nici o formă să se prevaleze de acest control sau de oricare dintre prevederile prezentului Contract de Delegare pentru a fi exonerat, integral sau parțial, de obligațiile ce-i revin conform prezentului Contract de Delegare.</w:t>
      </w:r>
    </w:p>
    <w:p w14:paraId="3C83C223" w14:textId="77777777" w:rsidR="00A955C4" w:rsidRPr="0085317B" w:rsidRDefault="00A955C4" w:rsidP="00A955C4">
      <w:pPr>
        <w:jc w:val="both"/>
        <w:rPr>
          <w:rFonts w:cstheme="minorHAnsi"/>
        </w:rPr>
      </w:pPr>
      <w:r>
        <w:rPr>
          <w:rFonts w:cstheme="minorHAnsi"/>
        </w:rPr>
        <w:t>49.</w:t>
      </w:r>
      <w:r w:rsidRPr="0085317B">
        <w:rPr>
          <w:rFonts w:cstheme="minorHAnsi"/>
        </w:rPr>
        <w:t>5</w:t>
      </w:r>
      <w:r w:rsidRPr="0085317B">
        <w:rPr>
          <w:rFonts w:cstheme="minorHAnsi"/>
        </w:rPr>
        <w:tab/>
        <w:t xml:space="preserve">Operatorul se angajează să depună toate diligențele, din proprie inițiativă, pentru exercitarea controlului de către </w:t>
      </w:r>
      <w:r>
        <w:rPr>
          <w:rFonts w:cstheme="minorHAnsi"/>
        </w:rPr>
        <w:t>Autoritatea Delegantă</w:t>
      </w:r>
      <w:r w:rsidRPr="0085317B">
        <w:rPr>
          <w:rFonts w:cstheme="minorHAnsi"/>
        </w:rPr>
        <w:t xml:space="preserve"> în condiții normale și să nu împiedice în nici un fel efectuarea acestui control.</w:t>
      </w:r>
    </w:p>
    <w:p w14:paraId="25BB9B2C" w14:textId="77777777" w:rsidR="00A955C4" w:rsidRPr="0085317B" w:rsidRDefault="00A955C4" w:rsidP="00A955C4">
      <w:pPr>
        <w:jc w:val="both"/>
        <w:rPr>
          <w:rFonts w:cstheme="minorHAnsi"/>
        </w:rPr>
      </w:pPr>
      <w:r>
        <w:rPr>
          <w:rFonts w:cstheme="minorHAnsi"/>
        </w:rPr>
        <w:t>49.</w:t>
      </w:r>
      <w:r w:rsidRPr="0085317B">
        <w:rPr>
          <w:rFonts w:cstheme="minorHAnsi"/>
        </w:rPr>
        <w:t>6</w:t>
      </w:r>
      <w:r w:rsidRPr="0085317B">
        <w:rPr>
          <w:rFonts w:cstheme="minorHAnsi"/>
        </w:rPr>
        <w:tab/>
        <w:t xml:space="preserve">Exercitarea atribuțiilor de control de către </w:t>
      </w:r>
      <w:r>
        <w:rPr>
          <w:rFonts w:cstheme="minorHAnsi"/>
        </w:rPr>
        <w:t>Autoritatea Delegantă</w:t>
      </w:r>
      <w:r w:rsidRPr="0085317B">
        <w:rPr>
          <w:rFonts w:cstheme="minorHAnsi"/>
        </w:rPr>
        <w:t xml:space="preserve"> nu poate prejudicia gestiunea sau furnizarea de către Operator a Serviciilor.</w:t>
      </w:r>
    </w:p>
    <w:p w14:paraId="293CB463" w14:textId="77777777" w:rsidR="00A955C4" w:rsidRPr="0085317B" w:rsidRDefault="00A955C4" w:rsidP="00A955C4">
      <w:pPr>
        <w:rPr>
          <w:rFonts w:cstheme="minorHAnsi"/>
        </w:rPr>
      </w:pPr>
      <w:r w:rsidRPr="0085317B">
        <w:rPr>
          <w:rFonts w:cstheme="minorHAnsi"/>
        </w:rPr>
        <w:t xml:space="preserve"> </w:t>
      </w:r>
    </w:p>
    <w:p w14:paraId="18E105CC" w14:textId="77777777" w:rsidR="00A955C4" w:rsidRPr="0085317B" w:rsidRDefault="00A955C4" w:rsidP="00A955C4">
      <w:pPr>
        <w:pStyle w:val="Titlu3"/>
        <w:ind w:right="29"/>
        <w:jc w:val="center"/>
        <w:rPr>
          <w:rFonts w:cstheme="minorHAnsi"/>
          <w:b/>
          <w:bCs/>
          <w:sz w:val="22"/>
        </w:rPr>
      </w:pPr>
      <w:bookmarkStart w:id="872" w:name="_Toc159530802"/>
      <w:r w:rsidRPr="0085317B">
        <w:rPr>
          <w:rFonts w:cstheme="minorHAnsi"/>
          <w:b/>
          <w:bCs/>
          <w:sz w:val="22"/>
        </w:rPr>
        <w:t xml:space="preserve">Articolul </w:t>
      </w:r>
      <w:r>
        <w:rPr>
          <w:rFonts w:cstheme="minorHAnsi"/>
          <w:b/>
          <w:bCs/>
          <w:sz w:val="22"/>
        </w:rPr>
        <w:t>50</w:t>
      </w:r>
      <w:r w:rsidRPr="0085317B">
        <w:rPr>
          <w:rFonts w:cstheme="minorHAnsi"/>
          <w:b/>
          <w:bCs/>
          <w:sz w:val="22"/>
        </w:rPr>
        <w:t xml:space="preserve"> — Monitorizarea gestiunii si furnizării Serviciilor</w:t>
      </w:r>
      <w:bookmarkEnd w:id="872"/>
    </w:p>
    <w:p w14:paraId="0BA80FB2" w14:textId="77777777" w:rsidR="00A955C4" w:rsidRPr="0085317B" w:rsidRDefault="00A955C4" w:rsidP="00A955C4">
      <w:pPr>
        <w:jc w:val="both"/>
        <w:rPr>
          <w:rFonts w:cstheme="minorHAnsi"/>
        </w:rPr>
      </w:pPr>
    </w:p>
    <w:p w14:paraId="496ED610" w14:textId="77777777" w:rsidR="00A955C4" w:rsidRPr="0085317B" w:rsidRDefault="00A955C4" w:rsidP="00A955C4">
      <w:pPr>
        <w:jc w:val="both"/>
        <w:rPr>
          <w:rFonts w:cstheme="minorHAnsi"/>
        </w:rPr>
      </w:pPr>
      <w:r>
        <w:rPr>
          <w:rFonts w:cstheme="minorHAnsi"/>
        </w:rPr>
        <w:t>50.</w:t>
      </w:r>
      <w:r w:rsidRPr="0085317B">
        <w:rPr>
          <w:rFonts w:cstheme="minorHAnsi"/>
        </w:rPr>
        <w:t>1 Controlul asupra gestiunii și Furnizării Serviciilor este asigurat, în numele și pe seama Autorității Delegante de către Asociație.</w:t>
      </w:r>
    </w:p>
    <w:p w14:paraId="3C16F8B5" w14:textId="77777777" w:rsidR="00A955C4" w:rsidRPr="0085317B" w:rsidRDefault="00A955C4" w:rsidP="00A955C4">
      <w:pPr>
        <w:jc w:val="both"/>
        <w:rPr>
          <w:rFonts w:cstheme="minorHAnsi"/>
        </w:rPr>
      </w:pPr>
      <w:r>
        <w:rPr>
          <w:rFonts w:cstheme="minorHAnsi"/>
        </w:rPr>
        <w:t>50.</w:t>
      </w:r>
      <w:r w:rsidRPr="0085317B">
        <w:rPr>
          <w:rFonts w:cstheme="minorHAnsi"/>
        </w:rPr>
        <w:t xml:space="preserve">2 </w:t>
      </w:r>
      <w:r>
        <w:rPr>
          <w:rFonts w:cstheme="minorHAnsi"/>
        </w:rPr>
        <w:t>Autoritatea Delegantă</w:t>
      </w:r>
      <w:r w:rsidRPr="0085317B">
        <w:rPr>
          <w:rFonts w:cstheme="minorHAnsi"/>
        </w:rPr>
        <w:t xml:space="preserve"> își exercită controlul și toate atribuțiile sale conform prevederilor legale și reglementare ce guvernează activitatea Operatorului, precum și prezentului Contract de Delegare.</w:t>
      </w:r>
    </w:p>
    <w:p w14:paraId="585009E0" w14:textId="77777777" w:rsidR="00A955C4" w:rsidRPr="0085317B" w:rsidRDefault="00A955C4" w:rsidP="00A955C4">
      <w:pPr>
        <w:jc w:val="both"/>
        <w:rPr>
          <w:rFonts w:cstheme="minorHAnsi"/>
        </w:rPr>
      </w:pPr>
      <w:r>
        <w:rPr>
          <w:rFonts w:cstheme="minorHAnsi"/>
        </w:rPr>
        <w:t>50.</w:t>
      </w:r>
      <w:r w:rsidRPr="0085317B">
        <w:rPr>
          <w:rFonts w:cstheme="minorHAnsi"/>
        </w:rPr>
        <w:t>3 Pentru a permite Asociației să își exercite controlul, Operatorul se angajează să îi pună la dispoziție orice documente contabile, tehnice sau alte documente oficiale în conformitate cu legislația în vigoare și să îi permită accesul, la fața locului, la orice evidențe sau registre în legătură cu furnizarea Serviciilor. Aceasta atribuție de control a Autorității Delegante trebuie exercitată cu respectarea autonomiei de gestiune a Operatorului și fără a interveni în domeniul deciziilor de conducere și funcționării societății.</w:t>
      </w:r>
    </w:p>
    <w:p w14:paraId="1197B337" w14:textId="77777777" w:rsidR="00A955C4" w:rsidRPr="0085317B" w:rsidRDefault="00A955C4" w:rsidP="00A955C4">
      <w:pPr>
        <w:jc w:val="both"/>
        <w:rPr>
          <w:rFonts w:cstheme="minorHAnsi"/>
        </w:rPr>
      </w:pPr>
      <w:r>
        <w:rPr>
          <w:rFonts w:cstheme="minorHAnsi"/>
        </w:rPr>
        <w:lastRenderedPageBreak/>
        <w:t>50.</w:t>
      </w:r>
      <w:r w:rsidRPr="0085317B">
        <w:rPr>
          <w:rFonts w:cstheme="minorHAnsi"/>
        </w:rPr>
        <w:t xml:space="preserve">4 </w:t>
      </w:r>
      <w:r>
        <w:rPr>
          <w:rFonts w:cstheme="minorHAnsi"/>
        </w:rPr>
        <w:t>Autoritatea Delegantă</w:t>
      </w:r>
      <w:r w:rsidRPr="0085317B">
        <w:rPr>
          <w:rFonts w:cstheme="minorHAnsi"/>
        </w:rPr>
        <w:t xml:space="preserve"> poate inspecta la fața locului sau prin intermediul probelor, prin Asociație  </w:t>
      </w:r>
      <w:r w:rsidRPr="0085317B">
        <w:rPr>
          <w:rFonts w:ascii="Calibri" w:hAnsi="Calibri" w:cs="Calibri"/>
        </w:rPr>
        <w:t>prin proprii agenți de control sau prin intermediul unor experți independenți având competența necesară, bunurile utilizate în Furnizarea Serviciilor, conturile Delegatului, precum și orice alte aspecte care au legătură cu Furnizarea Serviciilor</w:t>
      </w:r>
      <w:r w:rsidRPr="0085317B">
        <w:rPr>
          <w:rFonts w:cstheme="minorHAnsi"/>
        </w:rPr>
        <w:t>.</w:t>
      </w:r>
    </w:p>
    <w:p w14:paraId="03C2FA7C" w14:textId="77777777" w:rsidR="00A955C4" w:rsidRPr="0085317B" w:rsidRDefault="00A955C4" w:rsidP="00A955C4">
      <w:pPr>
        <w:rPr>
          <w:rFonts w:cstheme="minorHAnsi"/>
        </w:rPr>
      </w:pPr>
    </w:p>
    <w:p w14:paraId="6A100EAF" w14:textId="77777777" w:rsidR="00A955C4" w:rsidRPr="0085317B" w:rsidRDefault="00A955C4" w:rsidP="00A955C4">
      <w:pPr>
        <w:pStyle w:val="Titlu3"/>
        <w:ind w:right="29"/>
        <w:jc w:val="center"/>
        <w:rPr>
          <w:rFonts w:cstheme="minorHAnsi"/>
          <w:b/>
          <w:bCs/>
          <w:sz w:val="22"/>
        </w:rPr>
      </w:pPr>
      <w:bookmarkStart w:id="873" w:name="_Toc159530803"/>
      <w:r w:rsidRPr="0085317B">
        <w:rPr>
          <w:rFonts w:cstheme="minorHAnsi"/>
          <w:b/>
          <w:bCs/>
          <w:sz w:val="22"/>
        </w:rPr>
        <w:t xml:space="preserve">Articolul </w:t>
      </w:r>
      <w:r>
        <w:rPr>
          <w:rFonts w:cstheme="minorHAnsi"/>
          <w:b/>
          <w:bCs/>
          <w:sz w:val="22"/>
        </w:rPr>
        <w:t>51</w:t>
      </w:r>
      <w:r w:rsidRPr="0085317B">
        <w:rPr>
          <w:rFonts w:cstheme="minorHAnsi"/>
          <w:b/>
          <w:bCs/>
          <w:sz w:val="22"/>
        </w:rPr>
        <w:t xml:space="preserve"> — Rapoartele Anuale</w:t>
      </w:r>
      <w:bookmarkEnd w:id="873"/>
    </w:p>
    <w:p w14:paraId="05102CCA" w14:textId="77777777" w:rsidR="00A955C4" w:rsidRPr="0085317B" w:rsidRDefault="00A955C4" w:rsidP="00A955C4">
      <w:pPr>
        <w:jc w:val="both"/>
        <w:rPr>
          <w:rFonts w:cstheme="minorHAnsi"/>
        </w:rPr>
      </w:pPr>
    </w:p>
    <w:p w14:paraId="5892F35C" w14:textId="77777777" w:rsidR="00A955C4" w:rsidRPr="00654C2A" w:rsidRDefault="00A955C4" w:rsidP="00A955C4">
      <w:pPr>
        <w:spacing w:after="0" w:line="240" w:lineRule="auto"/>
        <w:jc w:val="both"/>
        <w:rPr>
          <w:rFonts w:ascii="Calibri" w:hAnsi="Calibri" w:cs="Arial"/>
          <w:color w:val="000000"/>
        </w:rPr>
      </w:pPr>
      <w:r>
        <w:rPr>
          <w:rFonts w:ascii="Calibri" w:hAnsi="Calibri" w:cs="Arial"/>
          <w:color w:val="000000"/>
        </w:rPr>
        <w:t xml:space="preserve">51.1 </w:t>
      </w:r>
      <w:r w:rsidRPr="00654C2A">
        <w:rPr>
          <w:rFonts w:ascii="Calibri" w:hAnsi="Calibri" w:cs="Arial"/>
          <w:color w:val="000000"/>
        </w:rPr>
        <w:t>Pentru a permite controlul economic, financiar și tehnic al Contractului de delegare, Operatorul se angajează să prezinte anual Autorității delegante, următoarele rapoarte:</w:t>
      </w:r>
    </w:p>
    <w:p w14:paraId="188EF02F" w14:textId="77777777" w:rsidR="00A955C4" w:rsidRPr="0085317B" w:rsidRDefault="00A955C4" w:rsidP="00A955C4">
      <w:pPr>
        <w:tabs>
          <w:tab w:val="left" w:pos="1350"/>
        </w:tabs>
        <w:ind w:left="1260" w:hanging="270"/>
        <w:rPr>
          <w:rFonts w:ascii="Calibri" w:hAnsi="Calibri" w:cs="Arial"/>
          <w:color w:val="000000"/>
        </w:rPr>
      </w:pPr>
      <w:r w:rsidRPr="0085317B">
        <w:rPr>
          <w:rFonts w:ascii="Calibri" w:hAnsi="Calibri" w:cs="Arial"/>
          <w:color w:val="000000"/>
        </w:rPr>
        <w:t>a)</w:t>
      </w:r>
      <w:r w:rsidRPr="0085317B">
        <w:rPr>
          <w:rFonts w:ascii="Calibri" w:hAnsi="Calibri" w:cs="Arial"/>
          <w:color w:val="000000"/>
        </w:rPr>
        <w:tab/>
        <w:t>Raport de gestiune al serviciului</w:t>
      </w:r>
    </w:p>
    <w:p w14:paraId="3EA0F3CC" w14:textId="77777777" w:rsidR="00A955C4" w:rsidRPr="0085317B" w:rsidRDefault="00A955C4" w:rsidP="00A955C4">
      <w:pPr>
        <w:tabs>
          <w:tab w:val="left" w:pos="1350"/>
        </w:tabs>
        <w:ind w:left="1260" w:hanging="270"/>
        <w:rPr>
          <w:rFonts w:ascii="Calibri" w:hAnsi="Calibri" w:cs="Arial"/>
          <w:color w:val="000000"/>
        </w:rPr>
      </w:pPr>
      <w:r w:rsidRPr="0085317B">
        <w:rPr>
          <w:rFonts w:ascii="Calibri" w:hAnsi="Calibri" w:cs="Arial"/>
          <w:color w:val="000000"/>
        </w:rPr>
        <w:t>b)</w:t>
      </w:r>
      <w:r w:rsidRPr="0085317B">
        <w:rPr>
          <w:rFonts w:ascii="Calibri" w:hAnsi="Calibri" w:cs="Arial"/>
          <w:color w:val="000000"/>
        </w:rPr>
        <w:tab/>
        <w:t>Raport financiar</w:t>
      </w:r>
    </w:p>
    <w:p w14:paraId="3FB59FD8" w14:textId="77777777" w:rsidR="00A955C4" w:rsidRPr="0085317B" w:rsidRDefault="00A955C4" w:rsidP="00A955C4">
      <w:pPr>
        <w:tabs>
          <w:tab w:val="left" w:pos="1350"/>
        </w:tabs>
        <w:ind w:left="1260" w:hanging="270"/>
        <w:rPr>
          <w:rFonts w:ascii="Calibri" w:hAnsi="Calibri" w:cs="Arial"/>
          <w:color w:val="000000"/>
        </w:rPr>
      </w:pPr>
      <w:r w:rsidRPr="0085317B">
        <w:rPr>
          <w:rFonts w:ascii="Calibri" w:hAnsi="Calibri" w:cs="Arial"/>
          <w:color w:val="000000"/>
        </w:rPr>
        <w:t>c)</w:t>
      </w:r>
      <w:r w:rsidRPr="0085317B">
        <w:rPr>
          <w:rFonts w:ascii="Calibri" w:hAnsi="Calibri" w:cs="Arial"/>
          <w:color w:val="000000"/>
        </w:rPr>
        <w:tab/>
        <w:t xml:space="preserve">Situații financiare anuale ale companiei </w:t>
      </w:r>
    </w:p>
    <w:p w14:paraId="35C1E6EE" w14:textId="77777777" w:rsidR="00A955C4" w:rsidRPr="0085317B" w:rsidRDefault="00A955C4" w:rsidP="00A955C4">
      <w:pPr>
        <w:tabs>
          <w:tab w:val="left" w:pos="1350"/>
        </w:tabs>
        <w:spacing w:after="120"/>
        <w:ind w:left="1260" w:hanging="270"/>
        <w:rPr>
          <w:rFonts w:ascii="Calibri" w:hAnsi="Calibri" w:cs="Arial"/>
          <w:color w:val="000000"/>
        </w:rPr>
      </w:pPr>
      <w:r w:rsidRPr="0085317B">
        <w:rPr>
          <w:rFonts w:ascii="Calibri" w:hAnsi="Calibri" w:cs="Arial"/>
          <w:color w:val="000000"/>
        </w:rPr>
        <w:t>d)</w:t>
      </w:r>
      <w:r w:rsidRPr="0085317B">
        <w:rPr>
          <w:rFonts w:ascii="Calibri" w:hAnsi="Calibri" w:cs="Arial"/>
          <w:color w:val="000000"/>
        </w:rPr>
        <w:tab/>
        <w:t>Programul activităților planificate</w:t>
      </w:r>
    </w:p>
    <w:p w14:paraId="6AC4FA8C" w14:textId="77777777" w:rsidR="00A955C4" w:rsidRPr="00654C2A" w:rsidRDefault="00A955C4" w:rsidP="00A955C4">
      <w:pPr>
        <w:spacing w:after="120" w:line="240" w:lineRule="auto"/>
        <w:jc w:val="both"/>
        <w:rPr>
          <w:rFonts w:ascii="Calibri" w:hAnsi="Calibri" w:cs="Arial"/>
          <w:color w:val="000000"/>
        </w:rPr>
      </w:pPr>
      <w:r>
        <w:rPr>
          <w:rFonts w:ascii="Calibri" w:hAnsi="Calibri" w:cs="Arial"/>
          <w:color w:val="000000"/>
        </w:rPr>
        <w:t xml:space="preserve">51.2 </w:t>
      </w:r>
      <w:r w:rsidRPr="00654C2A">
        <w:rPr>
          <w:rFonts w:ascii="Calibri" w:hAnsi="Calibri" w:cs="Arial"/>
          <w:color w:val="000000"/>
        </w:rPr>
        <w:t>Raportul de gestiune al serviciului:</w:t>
      </w:r>
    </w:p>
    <w:p w14:paraId="21CCAEA5" w14:textId="77777777" w:rsidR="00A955C4" w:rsidRPr="0085317B" w:rsidRDefault="00A955C4" w:rsidP="00A955C4">
      <w:pPr>
        <w:ind w:left="1350" w:hanging="468"/>
        <w:jc w:val="both"/>
        <w:rPr>
          <w:rFonts w:ascii="Calibri" w:hAnsi="Calibri" w:cs="Arial"/>
          <w:color w:val="000000"/>
        </w:rPr>
      </w:pPr>
      <w:r w:rsidRPr="0085317B">
        <w:rPr>
          <w:rFonts w:ascii="Calibri" w:hAnsi="Calibri" w:cs="Arial"/>
          <w:color w:val="000000"/>
        </w:rPr>
        <w:t>a)</w:t>
      </w:r>
      <w:r w:rsidRPr="0085317B">
        <w:rPr>
          <w:rFonts w:ascii="Calibri" w:hAnsi="Calibri" w:cs="Arial"/>
          <w:color w:val="000000"/>
        </w:rPr>
        <w:tab/>
        <w:t>Indicatori de performanta privind managementul operatorului calculați pe întreaga arie de operare</w:t>
      </w:r>
    </w:p>
    <w:p w14:paraId="4454A511" w14:textId="77777777" w:rsidR="00A955C4" w:rsidRPr="0085317B" w:rsidRDefault="00A955C4" w:rsidP="00A955C4">
      <w:pPr>
        <w:ind w:left="1800"/>
        <w:jc w:val="both"/>
        <w:rPr>
          <w:rFonts w:ascii="Calibri" w:hAnsi="Calibri" w:cs="Arial"/>
          <w:color w:val="000000"/>
        </w:rPr>
      </w:pPr>
      <w:r w:rsidRPr="0085317B">
        <w:rPr>
          <w:rFonts w:ascii="Calibri" w:hAnsi="Calibri" w:cs="Arial"/>
          <w:color w:val="000000"/>
        </w:rPr>
        <w:t>- nivelul Indicatorilor de Performanta privind managementul operatorului pentru perioada precedentă (anul anterior)</w:t>
      </w:r>
    </w:p>
    <w:p w14:paraId="7E4D4EB2" w14:textId="77777777" w:rsidR="00A955C4" w:rsidRPr="0085317B" w:rsidRDefault="00A955C4" w:rsidP="00A955C4">
      <w:pPr>
        <w:tabs>
          <w:tab w:val="left" w:pos="1350"/>
        </w:tabs>
        <w:ind w:left="1350" w:hanging="468"/>
        <w:jc w:val="both"/>
        <w:rPr>
          <w:rFonts w:ascii="Calibri" w:hAnsi="Calibri" w:cs="Arial"/>
          <w:color w:val="000000"/>
        </w:rPr>
      </w:pPr>
      <w:r w:rsidRPr="0085317B">
        <w:rPr>
          <w:rFonts w:ascii="Calibri" w:hAnsi="Calibri" w:cs="Arial"/>
          <w:color w:val="000000"/>
        </w:rPr>
        <w:t xml:space="preserve">b)  Indicatori de performanță ai serviciului estimați pentru perioada următoare (anul următor) calculați separat pe fiecare UAT sau aglomerare (vor fi prevăzute, dacă este cazul, și elementele critice care ar putea afecta îndeplinirea indicatorilor și a </w:t>
      </w:r>
      <w:proofErr w:type="spellStart"/>
      <w:r w:rsidRPr="0085317B">
        <w:rPr>
          <w:rFonts w:ascii="Calibri" w:hAnsi="Calibri" w:cs="Arial"/>
          <w:color w:val="000000"/>
        </w:rPr>
        <w:t>condiționalităților</w:t>
      </w:r>
      <w:proofErr w:type="spellEnd"/>
      <w:r w:rsidRPr="0085317B">
        <w:rPr>
          <w:rFonts w:ascii="Calibri" w:hAnsi="Calibri" w:cs="Arial"/>
          <w:color w:val="000000"/>
        </w:rPr>
        <w:t xml:space="preserve"> asumate în cadrul contractelor de finanțare semnate cu diferite instituții de finanțare).</w:t>
      </w:r>
    </w:p>
    <w:p w14:paraId="76D0F47A" w14:textId="77777777" w:rsidR="00A955C4" w:rsidRPr="0085317B" w:rsidRDefault="00A955C4" w:rsidP="00A955C4">
      <w:pPr>
        <w:tabs>
          <w:tab w:val="left" w:pos="1350"/>
        </w:tabs>
        <w:ind w:left="1350" w:hanging="468"/>
        <w:rPr>
          <w:rFonts w:ascii="Calibri" w:hAnsi="Calibri" w:cs="Arial"/>
          <w:color w:val="000000"/>
        </w:rPr>
      </w:pPr>
      <w:r w:rsidRPr="0085317B">
        <w:rPr>
          <w:rFonts w:ascii="Calibri" w:hAnsi="Calibri" w:cs="Arial"/>
          <w:color w:val="000000"/>
        </w:rPr>
        <w:t>c) Raport tehnic în format tabelar- numeric și grafic, însoțit de detalii privind evoluția lor. Raportul tehnic privește separat, pe de o parte apa potabilă și canalizarea, iar pe de altă parte fiecare arie de operare. Acest raport va cuprinde următoarele elemente, cu detalii despre evoluția lor în ultimele patru exerciții financiare:</w:t>
      </w:r>
    </w:p>
    <w:p w14:paraId="493FE93A" w14:textId="77777777" w:rsidR="00A955C4" w:rsidRPr="0085317B" w:rsidRDefault="00A955C4" w:rsidP="00A955C4">
      <w:pPr>
        <w:numPr>
          <w:ilvl w:val="0"/>
          <w:numId w:val="30"/>
        </w:numPr>
        <w:tabs>
          <w:tab w:val="left" w:pos="1350"/>
        </w:tabs>
        <w:spacing w:after="0" w:line="240" w:lineRule="auto"/>
        <w:rPr>
          <w:rFonts w:ascii="Calibri" w:hAnsi="Calibri" w:cs="Arial"/>
          <w:color w:val="000000"/>
        </w:rPr>
      </w:pPr>
      <w:r w:rsidRPr="0085317B">
        <w:rPr>
          <w:rFonts w:ascii="Calibri" w:hAnsi="Calibri" w:cs="Arial"/>
          <w:color w:val="000000"/>
        </w:rPr>
        <w:t>numărul de utilizatori;</w:t>
      </w:r>
    </w:p>
    <w:p w14:paraId="33E3281E" w14:textId="77777777" w:rsidR="00A955C4" w:rsidRPr="0085317B" w:rsidRDefault="00A955C4" w:rsidP="00A955C4">
      <w:pPr>
        <w:numPr>
          <w:ilvl w:val="0"/>
          <w:numId w:val="30"/>
        </w:numPr>
        <w:tabs>
          <w:tab w:val="left" w:pos="1350"/>
        </w:tabs>
        <w:spacing w:after="0" w:line="240" w:lineRule="auto"/>
        <w:rPr>
          <w:rFonts w:ascii="Calibri" w:hAnsi="Calibri" w:cs="Arial"/>
          <w:color w:val="000000"/>
        </w:rPr>
      </w:pPr>
      <w:r w:rsidRPr="0085317B">
        <w:rPr>
          <w:rFonts w:ascii="Calibri" w:hAnsi="Calibri" w:cs="Arial"/>
          <w:color w:val="000000"/>
        </w:rPr>
        <w:t>volumele facturate;</w:t>
      </w:r>
    </w:p>
    <w:p w14:paraId="2C86DCC5" w14:textId="77777777" w:rsidR="00A955C4" w:rsidRPr="0085317B" w:rsidRDefault="00A955C4" w:rsidP="00A955C4">
      <w:pPr>
        <w:numPr>
          <w:ilvl w:val="0"/>
          <w:numId w:val="30"/>
        </w:numPr>
        <w:tabs>
          <w:tab w:val="left" w:pos="1350"/>
        </w:tabs>
        <w:spacing w:after="0" w:line="240" w:lineRule="auto"/>
        <w:rPr>
          <w:rFonts w:ascii="Calibri" w:hAnsi="Calibri" w:cs="Arial"/>
          <w:color w:val="000000"/>
        </w:rPr>
      </w:pPr>
      <w:r w:rsidRPr="0085317B">
        <w:rPr>
          <w:rFonts w:ascii="Calibri" w:hAnsi="Calibri" w:cs="Arial"/>
          <w:color w:val="000000"/>
        </w:rPr>
        <w:t>numărul de Branșamente și Racorduri cu contor și fără contor, pentru apă și canalizare  lungimea rețelelor;</w:t>
      </w:r>
    </w:p>
    <w:p w14:paraId="4CD02B30" w14:textId="77777777" w:rsidR="00A955C4" w:rsidRPr="0085317B" w:rsidRDefault="00A955C4" w:rsidP="00A955C4">
      <w:pPr>
        <w:numPr>
          <w:ilvl w:val="0"/>
          <w:numId w:val="30"/>
        </w:numPr>
        <w:tabs>
          <w:tab w:val="left" w:pos="1350"/>
        </w:tabs>
        <w:spacing w:after="0" w:line="240" w:lineRule="auto"/>
        <w:rPr>
          <w:rFonts w:ascii="Calibri" w:hAnsi="Calibri" w:cs="Arial"/>
          <w:color w:val="000000"/>
        </w:rPr>
      </w:pPr>
      <w:r w:rsidRPr="0085317B">
        <w:rPr>
          <w:rFonts w:ascii="Calibri" w:hAnsi="Calibri" w:cs="Arial"/>
          <w:color w:val="000000"/>
        </w:rPr>
        <w:t xml:space="preserve">rezultatul tehnic în ceea ce privește realizarea obiectivelor stabilite; </w:t>
      </w:r>
    </w:p>
    <w:p w14:paraId="69159E10" w14:textId="77777777" w:rsidR="00A955C4" w:rsidRPr="0085317B" w:rsidRDefault="00A955C4" w:rsidP="00A955C4">
      <w:pPr>
        <w:numPr>
          <w:ilvl w:val="0"/>
          <w:numId w:val="30"/>
        </w:numPr>
        <w:tabs>
          <w:tab w:val="left" w:pos="1350"/>
        </w:tabs>
        <w:spacing w:after="0" w:line="240" w:lineRule="auto"/>
        <w:rPr>
          <w:rFonts w:ascii="Calibri" w:hAnsi="Calibri" w:cs="Arial"/>
          <w:color w:val="000000"/>
        </w:rPr>
      </w:pPr>
      <w:r w:rsidRPr="0085317B">
        <w:rPr>
          <w:rFonts w:ascii="Calibri" w:hAnsi="Calibri" w:cs="Arial"/>
          <w:color w:val="000000"/>
        </w:rPr>
        <w:t>statistica întreruperilor Serviciului (apa si canalizare).</w:t>
      </w:r>
    </w:p>
    <w:p w14:paraId="7D5DAC8B" w14:textId="77777777" w:rsidR="00A955C4" w:rsidRPr="0085317B" w:rsidRDefault="00A955C4" w:rsidP="00A955C4">
      <w:pPr>
        <w:tabs>
          <w:tab w:val="left" w:pos="1350"/>
        </w:tabs>
        <w:ind w:left="1350" w:hanging="468"/>
        <w:rPr>
          <w:rFonts w:ascii="Calibri" w:hAnsi="Calibri" w:cs="Arial"/>
          <w:color w:val="000000"/>
        </w:rPr>
      </w:pPr>
    </w:p>
    <w:p w14:paraId="0DB13D72" w14:textId="77777777" w:rsidR="00A955C4" w:rsidRPr="0085317B" w:rsidRDefault="00A955C4" w:rsidP="00A955C4">
      <w:pPr>
        <w:tabs>
          <w:tab w:val="left" w:pos="1350"/>
        </w:tabs>
        <w:ind w:left="1350" w:hanging="468"/>
        <w:rPr>
          <w:rFonts w:ascii="Calibri" w:hAnsi="Calibri" w:cs="Arial"/>
          <w:color w:val="000000"/>
        </w:rPr>
      </w:pPr>
      <w:r w:rsidRPr="0085317B">
        <w:rPr>
          <w:rFonts w:ascii="Calibri" w:hAnsi="Calibri" w:cs="Arial"/>
          <w:color w:val="000000"/>
        </w:rPr>
        <w:t>d)  Asigurarea protecției mediului si a domeniului public</w:t>
      </w:r>
    </w:p>
    <w:p w14:paraId="638EF615" w14:textId="77777777" w:rsidR="00A955C4" w:rsidRPr="0085317B" w:rsidRDefault="00A955C4" w:rsidP="00A955C4">
      <w:pPr>
        <w:numPr>
          <w:ilvl w:val="0"/>
          <w:numId w:val="31"/>
        </w:numPr>
        <w:tabs>
          <w:tab w:val="left" w:pos="1350"/>
        </w:tabs>
        <w:spacing w:after="0" w:line="240" w:lineRule="auto"/>
        <w:rPr>
          <w:rFonts w:ascii="Calibri" w:hAnsi="Calibri" w:cs="Arial"/>
          <w:color w:val="000000"/>
        </w:rPr>
      </w:pPr>
      <w:r w:rsidRPr="0085317B">
        <w:rPr>
          <w:rFonts w:ascii="Calibri" w:hAnsi="Calibri" w:cs="Arial"/>
          <w:color w:val="000000"/>
        </w:rPr>
        <w:t>Protecția mediului</w:t>
      </w:r>
    </w:p>
    <w:p w14:paraId="7E838241" w14:textId="77777777" w:rsidR="00A955C4" w:rsidRPr="0085317B" w:rsidRDefault="00A955C4" w:rsidP="00A955C4">
      <w:pPr>
        <w:numPr>
          <w:ilvl w:val="0"/>
          <w:numId w:val="31"/>
        </w:numPr>
        <w:tabs>
          <w:tab w:val="left" w:pos="1350"/>
        </w:tabs>
        <w:spacing w:after="0" w:line="240" w:lineRule="auto"/>
        <w:rPr>
          <w:rFonts w:ascii="Calibri" w:hAnsi="Calibri" w:cs="Arial"/>
          <w:color w:val="000000"/>
        </w:rPr>
      </w:pPr>
      <w:r w:rsidRPr="0085317B">
        <w:rPr>
          <w:rFonts w:ascii="Calibri" w:hAnsi="Calibri" w:cs="Arial"/>
          <w:color w:val="000000"/>
        </w:rPr>
        <w:t>Protecția patrimoniului public</w:t>
      </w:r>
    </w:p>
    <w:p w14:paraId="1628F6C5" w14:textId="77777777" w:rsidR="00A955C4" w:rsidRPr="0085317B" w:rsidRDefault="00A955C4" w:rsidP="00A955C4">
      <w:pPr>
        <w:tabs>
          <w:tab w:val="left" w:pos="1350"/>
        </w:tabs>
        <w:ind w:left="1350" w:hanging="468"/>
        <w:rPr>
          <w:rFonts w:ascii="Calibri" w:hAnsi="Calibri" w:cs="Arial"/>
          <w:color w:val="000000"/>
        </w:rPr>
      </w:pPr>
    </w:p>
    <w:p w14:paraId="3C8FA07C" w14:textId="77777777" w:rsidR="00A955C4" w:rsidRPr="0085317B" w:rsidRDefault="00A955C4" w:rsidP="00A955C4">
      <w:pPr>
        <w:spacing w:after="120" w:line="240" w:lineRule="auto"/>
        <w:jc w:val="both"/>
        <w:rPr>
          <w:rFonts w:ascii="Calibri" w:hAnsi="Calibri" w:cs="Arial"/>
          <w:color w:val="000000"/>
        </w:rPr>
      </w:pPr>
      <w:r>
        <w:rPr>
          <w:rFonts w:ascii="Calibri" w:hAnsi="Calibri" w:cs="Arial"/>
          <w:color w:val="000000"/>
        </w:rPr>
        <w:t xml:space="preserve">51.3 </w:t>
      </w:r>
      <w:r w:rsidRPr="0085317B">
        <w:rPr>
          <w:rFonts w:ascii="Calibri" w:hAnsi="Calibri" w:cs="Arial"/>
          <w:color w:val="000000"/>
        </w:rPr>
        <w:t>Raportul financiar:</w:t>
      </w:r>
    </w:p>
    <w:p w14:paraId="6D0C825F" w14:textId="77777777" w:rsidR="00A955C4" w:rsidRPr="0085317B" w:rsidRDefault="00A955C4" w:rsidP="00A955C4">
      <w:pPr>
        <w:spacing w:after="120"/>
        <w:ind w:left="1080"/>
        <w:rPr>
          <w:rFonts w:ascii="Calibri" w:hAnsi="Calibri" w:cs="Arial"/>
          <w:color w:val="000000"/>
        </w:rPr>
      </w:pPr>
      <w:r w:rsidRPr="0085317B">
        <w:rPr>
          <w:rFonts w:ascii="Calibri" w:hAnsi="Calibri" w:cs="Arial"/>
          <w:color w:val="000000"/>
        </w:rPr>
        <w:t>a)</w:t>
      </w:r>
      <w:r w:rsidRPr="0085317B">
        <w:rPr>
          <w:rFonts w:ascii="Calibri" w:hAnsi="Calibri" w:cs="Arial"/>
          <w:color w:val="000000"/>
        </w:rPr>
        <w:tab/>
        <w:t xml:space="preserve">Indicatori financiari </w:t>
      </w:r>
    </w:p>
    <w:p w14:paraId="13F261BD" w14:textId="77777777" w:rsidR="00A955C4" w:rsidRPr="0085317B" w:rsidRDefault="00A955C4" w:rsidP="00A955C4">
      <w:pPr>
        <w:spacing w:after="120"/>
        <w:ind w:left="1080"/>
        <w:rPr>
          <w:rFonts w:ascii="Calibri" w:hAnsi="Calibri" w:cs="Arial"/>
          <w:color w:val="000000"/>
        </w:rPr>
      </w:pPr>
      <w:r w:rsidRPr="0085317B">
        <w:rPr>
          <w:rFonts w:ascii="Calibri" w:hAnsi="Calibri" w:cs="Arial"/>
          <w:color w:val="000000"/>
        </w:rPr>
        <w:t>b)</w:t>
      </w:r>
      <w:r w:rsidRPr="0085317B">
        <w:rPr>
          <w:rFonts w:ascii="Calibri" w:hAnsi="Calibri" w:cs="Arial"/>
          <w:color w:val="000000"/>
        </w:rPr>
        <w:tab/>
        <w:t>Planul financiar pe 5 ani</w:t>
      </w:r>
    </w:p>
    <w:p w14:paraId="549C4070" w14:textId="77777777" w:rsidR="00A955C4" w:rsidRPr="0085317B" w:rsidRDefault="00A955C4" w:rsidP="00A955C4">
      <w:pPr>
        <w:numPr>
          <w:ilvl w:val="0"/>
          <w:numId w:val="28"/>
        </w:numPr>
        <w:tabs>
          <w:tab w:val="left" w:pos="1800"/>
        </w:tabs>
        <w:spacing w:after="0" w:line="240" w:lineRule="auto"/>
        <w:ind w:left="1710" w:hanging="162"/>
        <w:rPr>
          <w:rFonts w:ascii="Calibri" w:hAnsi="Calibri" w:cs="Arial"/>
          <w:color w:val="000000"/>
        </w:rPr>
      </w:pPr>
      <w:r w:rsidRPr="0085317B">
        <w:rPr>
          <w:rFonts w:ascii="Calibri" w:hAnsi="Calibri" w:cs="Arial"/>
          <w:color w:val="000000"/>
        </w:rPr>
        <w:lastRenderedPageBreak/>
        <w:t>evoluția prețurilor/tarife, producției fizice,  veniturilor, cheltuielilor si profitului</w:t>
      </w:r>
    </w:p>
    <w:p w14:paraId="0960EC0C" w14:textId="77777777" w:rsidR="00A955C4" w:rsidRPr="0085317B" w:rsidRDefault="00A955C4" w:rsidP="00A955C4">
      <w:pPr>
        <w:spacing w:after="120"/>
        <w:ind w:left="1080"/>
        <w:rPr>
          <w:rFonts w:ascii="Calibri" w:hAnsi="Calibri" w:cs="Arial"/>
          <w:color w:val="000000"/>
        </w:rPr>
      </w:pPr>
      <w:r w:rsidRPr="0085317B">
        <w:rPr>
          <w:rFonts w:ascii="Calibri" w:hAnsi="Calibri" w:cs="Arial"/>
          <w:color w:val="000000"/>
        </w:rPr>
        <w:t>c)</w:t>
      </w:r>
      <w:r w:rsidRPr="0085317B">
        <w:rPr>
          <w:rFonts w:ascii="Calibri" w:hAnsi="Calibri" w:cs="Arial"/>
          <w:color w:val="000000"/>
        </w:rPr>
        <w:tab/>
        <w:t>Programul de investiții, dotări si sursele de finanțare (3 ani)</w:t>
      </w:r>
    </w:p>
    <w:p w14:paraId="664C364A" w14:textId="77777777" w:rsidR="00A955C4" w:rsidRPr="0085317B" w:rsidRDefault="00A955C4" w:rsidP="00A955C4">
      <w:pPr>
        <w:spacing w:after="120"/>
        <w:ind w:left="1080"/>
        <w:jc w:val="both"/>
        <w:rPr>
          <w:rFonts w:ascii="Calibri" w:hAnsi="Calibri" w:cs="Arial"/>
          <w:color w:val="000000"/>
        </w:rPr>
      </w:pPr>
      <w:r w:rsidRPr="0085317B">
        <w:rPr>
          <w:rFonts w:ascii="Calibri" w:hAnsi="Calibri" w:cs="Arial"/>
          <w:color w:val="000000"/>
        </w:rPr>
        <w:t xml:space="preserve">În cazul în care </w:t>
      </w:r>
      <w:r>
        <w:rPr>
          <w:rFonts w:ascii="Calibri" w:hAnsi="Calibri" w:cs="Arial"/>
          <w:color w:val="000000"/>
        </w:rPr>
        <w:t>Autoritatea Delegantă</w:t>
      </w:r>
      <w:r w:rsidRPr="0085317B">
        <w:rPr>
          <w:rFonts w:ascii="Calibri" w:hAnsi="Calibri" w:cs="Arial"/>
          <w:color w:val="000000"/>
        </w:rPr>
        <w:t xml:space="preserve"> va considera că nivelul înregistrat de indicatorii financiari privind managementul operatorului pot pune în pericol continuitatea afacerii, Operatorul va prezenta un plan de acțiune pentru a îmbunătăți nivelul indicatorilor financiari pentru perioada următoare. În cazul în care Operatorul nu reușește să amelioreze situația deși a beneficiat de suportul autorității delegante in implementarea planului, </w:t>
      </w:r>
      <w:r>
        <w:rPr>
          <w:rFonts w:ascii="Calibri" w:hAnsi="Calibri" w:cs="Arial"/>
          <w:color w:val="000000"/>
        </w:rPr>
        <w:t>Autoritatea Delegantă</w:t>
      </w:r>
      <w:r w:rsidRPr="0085317B">
        <w:rPr>
          <w:rFonts w:ascii="Calibri" w:hAnsi="Calibri" w:cs="Arial"/>
          <w:color w:val="000000"/>
        </w:rPr>
        <w:t xml:space="preserve"> poate hotărî sa preia gestiunea Serviciilor pentru a le asigura continuitatea.</w:t>
      </w:r>
    </w:p>
    <w:p w14:paraId="14CB9BFD" w14:textId="77777777" w:rsidR="00A955C4" w:rsidRPr="0085317B" w:rsidRDefault="00A955C4" w:rsidP="00A955C4">
      <w:pPr>
        <w:spacing w:after="120" w:line="240" w:lineRule="auto"/>
        <w:jc w:val="both"/>
        <w:rPr>
          <w:rFonts w:ascii="Calibri" w:hAnsi="Calibri" w:cs="Arial"/>
          <w:color w:val="000000"/>
        </w:rPr>
      </w:pPr>
      <w:r>
        <w:rPr>
          <w:rFonts w:ascii="Calibri" w:hAnsi="Calibri" w:cs="Arial"/>
          <w:color w:val="000000"/>
        </w:rPr>
        <w:t xml:space="preserve">51.4 </w:t>
      </w:r>
      <w:r w:rsidRPr="0085317B">
        <w:rPr>
          <w:rFonts w:ascii="Calibri" w:hAnsi="Calibri" w:cs="Arial"/>
          <w:color w:val="000000"/>
        </w:rPr>
        <w:t>Situațiile financiare ale companiei. Situațiile financiare vor cuprinde:</w:t>
      </w:r>
    </w:p>
    <w:p w14:paraId="622BE9FD" w14:textId="77777777" w:rsidR="00A955C4" w:rsidRPr="0085317B" w:rsidRDefault="00A955C4" w:rsidP="00A955C4">
      <w:pPr>
        <w:spacing w:after="120"/>
        <w:ind w:left="1008"/>
        <w:jc w:val="both"/>
        <w:rPr>
          <w:rFonts w:ascii="Calibri" w:hAnsi="Calibri" w:cs="Arial"/>
          <w:color w:val="000000"/>
        </w:rPr>
      </w:pPr>
      <w:r w:rsidRPr="0085317B">
        <w:rPr>
          <w:rFonts w:ascii="Calibri" w:hAnsi="Calibri" w:cs="Arial"/>
          <w:color w:val="000000"/>
        </w:rPr>
        <w:t xml:space="preserve">- bilanțul, </w:t>
      </w:r>
    </w:p>
    <w:p w14:paraId="49BC67C6" w14:textId="77777777" w:rsidR="00A955C4" w:rsidRPr="0085317B" w:rsidRDefault="00A955C4" w:rsidP="00A955C4">
      <w:pPr>
        <w:spacing w:after="120"/>
        <w:ind w:left="1008"/>
        <w:jc w:val="both"/>
        <w:rPr>
          <w:rFonts w:ascii="Calibri" w:hAnsi="Calibri" w:cs="Arial"/>
          <w:color w:val="000000"/>
        </w:rPr>
      </w:pPr>
      <w:r w:rsidRPr="0085317B">
        <w:rPr>
          <w:rFonts w:ascii="Calibri" w:hAnsi="Calibri" w:cs="Arial"/>
          <w:color w:val="000000"/>
        </w:rPr>
        <w:t xml:space="preserve">- contul de profit și pierderi </w:t>
      </w:r>
    </w:p>
    <w:p w14:paraId="5BE6011A" w14:textId="77777777" w:rsidR="00A955C4" w:rsidRPr="0085317B" w:rsidRDefault="00A955C4" w:rsidP="00A955C4">
      <w:pPr>
        <w:spacing w:after="120"/>
        <w:ind w:left="1008"/>
        <w:jc w:val="both"/>
        <w:rPr>
          <w:rFonts w:ascii="Calibri" w:hAnsi="Calibri" w:cs="Arial"/>
          <w:color w:val="000000"/>
        </w:rPr>
      </w:pPr>
      <w:r w:rsidRPr="0085317B">
        <w:rPr>
          <w:rFonts w:ascii="Calibri" w:hAnsi="Calibri" w:cs="Arial"/>
          <w:color w:val="000000"/>
        </w:rPr>
        <w:t>- raportul de audit financiar.</w:t>
      </w:r>
    </w:p>
    <w:p w14:paraId="21C52B0C" w14:textId="77777777" w:rsidR="00A955C4" w:rsidRPr="0085317B" w:rsidRDefault="00A955C4" w:rsidP="00A955C4">
      <w:pPr>
        <w:spacing w:after="120" w:line="240" w:lineRule="auto"/>
        <w:jc w:val="both"/>
        <w:rPr>
          <w:rFonts w:ascii="Calibri" w:hAnsi="Calibri" w:cs="Arial"/>
          <w:color w:val="000000"/>
        </w:rPr>
      </w:pPr>
      <w:r>
        <w:rPr>
          <w:rFonts w:ascii="Calibri" w:hAnsi="Calibri" w:cs="Arial"/>
          <w:color w:val="000000"/>
        </w:rPr>
        <w:t xml:space="preserve">51.5 </w:t>
      </w:r>
      <w:r w:rsidRPr="0085317B">
        <w:rPr>
          <w:rFonts w:ascii="Calibri" w:hAnsi="Calibri" w:cs="Arial"/>
          <w:color w:val="000000"/>
        </w:rPr>
        <w:t>Programul activităților planificate pentru anul următor:</w:t>
      </w:r>
    </w:p>
    <w:p w14:paraId="241134B7" w14:textId="77777777" w:rsidR="00A955C4" w:rsidRPr="0085317B" w:rsidRDefault="00A955C4" w:rsidP="00A955C4">
      <w:pPr>
        <w:numPr>
          <w:ilvl w:val="0"/>
          <w:numId w:val="29"/>
        </w:numPr>
        <w:spacing w:after="0" w:line="240" w:lineRule="auto"/>
        <w:ind w:firstLine="0"/>
        <w:rPr>
          <w:rFonts w:ascii="Calibri" w:hAnsi="Calibri" w:cs="Arial"/>
          <w:color w:val="000000"/>
        </w:rPr>
      </w:pPr>
      <w:r w:rsidRPr="0085317B">
        <w:rPr>
          <w:rFonts w:ascii="Calibri" w:hAnsi="Calibri" w:cs="Arial"/>
          <w:color w:val="000000"/>
        </w:rPr>
        <w:t>Planul previzional de producție</w:t>
      </w:r>
    </w:p>
    <w:p w14:paraId="432023A7" w14:textId="77777777" w:rsidR="00A955C4" w:rsidRPr="0085317B" w:rsidRDefault="00A955C4" w:rsidP="00A955C4">
      <w:pPr>
        <w:numPr>
          <w:ilvl w:val="0"/>
          <w:numId w:val="29"/>
        </w:numPr>
        <w:spacing w:after="0" w:line="240" w:lineRule="auto"/>
        <w:ind w:firstLine="0"/>
        <w:jc w:val="both"/>
        <w:rPr>
          <w:rFonts w:ascii="Calibri" w:hAnsi="Calibri" w:cs="Arial"/>
          <w:color w:val="000000"/>
        </w:rPr>
      </w:pPr>
      <w:r w:rsidRPr="0085317B">
        <w:rPr>
          <w:rFonts w:ascii="Calibri" w:hAnsi="Calibri" w:cs="Arial"/>
          <w:color w:val="000000"/>
        </w:rPr>
        <w:t>Programul anual de lucrări de reparații curente la clădiri</w:t>
      </w:r>
    </w:p>
    <w:p w14:paraId="430488F9" w14:textId="77777777" w:rsidR="00A955C4" w:rsidRPr="0085317B" w:rsidRDefault="00A955C4" w:rsidP="00A955C4">
      <w:pPr>
        <w:numPr>
          <w:ilvl w:val="0"/>
          <w:numId w:val="29"/>
        </w:numPr>
        <w:spacing w:after="0" w:line="240" w:lineRule="auto"/>
        <w:ind w:firstLine="0"/>
        <w:jc w:val="both"/>
        <w:rPr>
          <w:rFonts w:ascii="Calibri" w:hAnsi="Calibri" w:cs="Arial"/>
          <w:color w:val="000000"/>
        </w:rPr>
      </w:pPr>
      <w:r w:rsidRPr="0085317B">
        <w:rPr>
          <w:rFonts w:ascii="Calibri" w:hAnsi="Calibri" w:cs="Arial"/>
          <w:color w:val="000000"/>
        </w:rPr>
        <w:t>Planul de revizii si reparații la utilajele tehnologice</w:t>
      </w:r>
    </w:p>
    <w:p w14:paraId="200780FD" w14:textId="77777777" w:rsidR="00A955C4" w:rsidRDefault="00A955C4" w:rsidP="00A955C4">
      <w:pPr>
        <w:spacing w:after="120" w:line="240" w:lineRule="auto"/>
        <w:jc w:val="both"/>
        <w:rPr>
          <w:rFonts w:ascii="Calibri" w:hAnsi="Calibri" w:cs="Arial"/>
          <w:color w:val="000000"/>
        </w:rPr>
      </w:pPr>
    </w:p>
    <w:p w14:paraId="5AEC3D27" w14:textId="77777777" w:rsidR="00A955C4" w:rsidRPr="0085317B" w:rsidRDefault="00A955C4" w:rsidP="00A955C4">
      <w:pPr>
        <w:spacing w:after="120" w:line="240" w:lineRule="auto"/>
        <w:jc w:val="both"/>
        <w:rPr>
          <w:rFonts w:ascii="Calibri" w:hAnsi="Calibri" w:cs="Arial"/>
          <w:color w:val="000000"/>
        </w:rPr>
      </w:pPr>
      <w:r>
        <w:rPr>
          <w:rFonts w:ascii="Calibri" w:hAnsi="Calibri" w:cs="Arial"/>
          <w:color w:val="000000"/>
        </w:rPr>
        <w:t xml:space="preserve">51.6 </w:t>
      </w:r>
      <w:r w:rsidRPr="0085317B">
        <w:rPr>
          <w:rFonts w:ascii="Calibri" w:hAnsi="Calibri" w:cs="Arial"/>
          <w:color w:val="000000"/>
        </w:rPr>
        <w:t xml:space="preserve">Operatorul va trebui sa respecte următoarele termene de raportare către </w:t>
      </w:r>
      <w:r>
        <w:rPr>
          <w:rFonts w:ascii="Calibri" w:hAnsi="Calibri" w:cs="Arial"/>
          <w:color w:val="000000"/>
        </w:rPr>
        <w:t>Autoritatea Delegantă</w:t>
      </w:r>
      <w:r w:rsidRPr="0085317B">
        <w:rPr>
          <w:rFonts w:ascii="Calibri" w:hAnsi="Calibri" w:cs="Arial"/>
          <w:color w:val="000000"/>
        </w:rPr>
        <w:t>:</w:t>
      </w:r>
    </w:p>
    <w:p w14:paraId="33F2F9CE" w14:textId="77777777" w:rsidR="00A955C4" w:rsidRPr="0085317B" w:rsidRDefault="00A955C4" w:rsidP="00A955C4">
      <w:pPr>
        <w:numPr>
          <w:ilvl w:val="0"/>
          <w:numId w:val="29"/>
        </w:numPr>
        <w:spacing w:after="0" w:line="240" w:lineRule="auto"/>
        <w:ind w:firstLine="0"/>
        <w:jc w:val="both"/>
        <w:rPr>
          <w:rFonts w:ascii="Calibri" w:hAnsi="Calibri" w:cs="Arial"/>
          <w:color w:val="000000"/>
        </w:rPr>
      </w:pPr>
      <w:r w:rsidRPr="0085317B">
        <w:rPr>
          <w:rFonts w:ascii="Calibri" w:hAnsi="Calibri" w:cs="Arial"/>
          <w:color w:val="000000"/>
        </w:rPr>
        <w:t xml:space="preserve">Raport de gestiune al serviciului si Raportul Financiar – maxim 30 zile de la aprobarea </w:t>
      </w:r>
      <w:r w:rsidRPr="0085317B">
        <w:rPr>
          <w:rFonts w:ascii="Calibri" w:hAnsi="Calibri" w:cs="Arial"/>
          <w:color w:val="000000"/>
        </w:rPr>
        <w:tab/>
        <w:t xml:space="preserve">situațiilor financiare </w:t>
      </w:r>
    </w:p>
    <w:p w14:paraId="0B661840" w14:textId="77777777" w:rsidR="00A955C4" w:rsidRPr="0085317B" w:rsidRDefault="00A955C4" w:rsidP="00A955C4">
      <w:pPr>
        <w:numPr>
          <w:ilvl w:val="0"/>
          <w:numId w:val="29"/>
        </w:numPr>
        <w:spacing w:after="0" w:line="240" w:lineRule="auto"/>
        <w:ind w:firstLine="0"/>
        <w:jc w:val="both"/>
        <w:rPr>
          <w:rFonts w:ascii="Calibri" w:hAnsi="Calibri" w:cs="Arial"/>
          <w:color w:val="000000"/>
        </w:rPr>
      </w:pPr>
      <w:r w:rsidRPr="0085317B">
        <w:rPr>
          <w:rFonts w:ascii="Calibri" w:hAnsi="Calibri" w:cs="Arial"/>
          <w:color w:val="000000"/>
        </w:rPr>
        <w:t xml:space="preserve">Situații financiare ale companiei –maxim 30 zile de la aprobarea situațiilor financiare </w:t>
      </w:r>
    </w:p>
    <w:p w14:paraId="66BCFC81" w14:textId="77777777" w:rsidR="00A955C4" w:rsidRPr="0085317B" w:rsidRDefault="00A955C4" w:rsidP="00A955C4">
      <w:pPr>
        <w:numPr>
          <w:ilvl w:val="0"/>
          <w:numId w:val="29"/>
        </w:numPr>
        <w:spacing w:after="0" w:line="240" w:lineRule="auto"/>
        <w:ind w:firstLine="0"/>
        <w:jc w:val="both"/>
        <w:rPr>
          <w:rFonts w:ascii="Calibri" w:hAnsi="Calibri" w:cs="Arial"/>
          <w:color w:val="000000"/>
        </w:rPr>
      </w:pPr>
      <w:r w:rsidRPr="0085317B">
        <w:rPr>
          <w:rFonts w:ascii="Calibri" w:hAnsi="Calibri" w:cs="Arial"/>
          <w:color w:val="000000"/>
        </w:rPr>
        <w:t xml:space="preserve">Programul activităților planificate pentru anul următor va fi transmis in termen de </w:t>
      </w:r>
      <w:r w:rsidRPr="0085317B">
        <w:rPr>
          <w:rFonts w:ascii="Calibri" w:hAnsi="Calibri" w:cs="Arial"/>
          <w:color w:val="000000"/>
        </w:rPr>
        <w:tab/>
        <w:t xml:space="preserve">maxim 30 zile de la aprobarea BVC. </w:t>
      </w:r>
    </w:p>
    <w:p w14:paraId="7B2FD5F9" w14:textId="77777777" w:rsidR="00A955C4" w:rsidRPr="0085317B" w:rsidRDefault="00A955C4" w:rsidP="00A955C4">
      <w:pPr>
        <w:jc w:val="both"/>
        <w:rPr>
          <w:rFonts w:cstheme="minorHAnsi"/>
        </w:rPr>
      </w:pPr>
    </w:p>
    <w:p w14:paraId="7530ADFC" w14:textId="77777777" w:rsidR="00A955C4" w:rsidRPr="0085317B" w:rsidRDefault="00A955C4" w:rsidP="00A955C4">
      <w:pPr>
        <w:jc w:val="both"/>
        <w:rPr>
          <w:rFonts w:cstheme="minorHAnsi"/>
        </w:rPr>
      </w:pPr>
      <w:r>
        <w:rPr>
          <w:rFonts w:cstheme="minorHAnsi"/>
        </w:rPr>
        <w:t xml:space="preserve">51.7 </w:t>
      </w:r>
      <w:r w:rsidRPr="0085317B">
        <w:rPr>
          <w:rFonts w:cstheme="minorHAnsi"/>
        </w:rPr>
        <w:t>Refuzul Operatorului de a prezenta oricare dintre documentele menționate  în prezentul capitol la termenele prevăzute constituie o încălcare a contractului.</w:t>
      </w:r>
    </w:p>
    <w:p w14:paraId="5B569F07" w14:textId="77777777" w:rsidR="00130CC3" w:rsidRPr="0085317B" w:rsidRDefault="00130CC3" w:rsidP="00A955C4">
      <w:pPr>
        <w:spacing w:after="0"/>
        <w:rPr>
          <w:rFonts w:cstheme="minorHAnsi"/>
        </w:rPr>
      </w:pPr>
    </w:p>
    <w:p w14:paraId="0ADC4ABE" w14:textId="77777777" w:rsidR="00A955C4" w:rsidRPr="0085317B" w:rsidRDefault="00A955C4" w:rsidP="00A955C4">
      <w:pPr>
        <w:pStyle w:val="Titlu3"/>
        <w:ind w:right="29"/>
        <w:jc w:val="center"/>
        <w:rPr>
          <w:rFonts w:cstheme="minorHAnsi"/>
          <w:b/>
          <w:bCs/>
          <w:sz w:val="22"/>
        </w:rPr>
      </w:pPr>
      <w:bookmarkStart w:id="874" w:name="_Toc159530804"/>
      <w:r w:rsidRPr="0085317B">
        <w:rPr>
          <w:rFonts w:cstheme="minorHAnsi"/>
          <w:b/>
          <w:bCs/>
          <w:sz w:val="22"/>
        </w:rPr>
        <w:t xml:space="preserve">Articolul </w:t>
      </w:r>
      <w:r>
        <w:rPr>
          <w:rFonts w:cstheme="minorHAnsi"/>
          <w:b/>
          <w:bCs/>
          <w:sz w:val="22"/>
        </w:rPr>
        <w:t>52</w:t>
      </w:r>
      <w:r w:rsidRPr="0085317B">
        <w:rPr>
          <w:rFonts w:cstheme="minorHAnsi"/>
          <w:b/>
          <w:bCs/>
          <w:sz w:val="22"/>
        </w:rPr>
        <w:t xml:space="preserve"> — Revizuirea la cinci ani</w:t>
      </w:r>
      <w:bookmarkEnd w:id="874"/>
    </w:p>
    <w:p w14:paraId="402C159E" w14:textId="77777777" w:rsidR="00A955C4" w:rsidRPr="0085317B" w:rsidRDefault="00A955C4" w:rsidP="00A955C4">
      <w:pPr>
        <w:jc w:val="both"/>
        <w:rPr>
          <w:rFonts w:cstheme="minorHAnsi"/>
        </w:rPr>
      </w:pPr>
    </w:p>
    <w:p w14:paraId="764629E2" w14:textId="77777777" w:rsidR="00A955C4" w:rsidRPr="0085317B" w:rsidRDefault="00A955C4" w:rsidP="00A955C4">
      <w:pPr>
        <w:jc w:val="both"/>
        <w:rPr>
          <w:rFonts w:cstheme="minorHAnsi"/>
        </w:rPr>
      </w:pPr>
      <w:r>
        <w:rPr>
          <w:rFonts w:cstheme="minorHAnsi"/>
        </w:rPr>
        <w:t xml:space="preserve">52.1 </w:t>
      </w:r>
      <w:r w:rsidRPr="0085317B">
        <w:rPr>
          <w:rFonts w:cstheme="minorHAnsi"/>
        </w:rPr>
        <w:t>Înainte de încheierea Perioadei de Tranziție și a fiecărei perioade de cinci ani ce ur</w:t>
      </w:r>
      <w:r>
        <w:rPr>
          <w:rFonts w:cstheme="minorHAnsi"/>
        </w:rPr>
        <w:t>m</w:t>
      </w:r>
      <w:r w:rsidRPr="0085317B">
        <w:rPr>
          <w:rFonts w:cstheme="minorHAnsi"/>
        </w:rPr>
        <w:t xml:space="preserve">ează acesteia, </w:t>
      </w:r>
      <w:r>
        <w:rPr>
          <w:rFonts w:cstheme="minorHAnsi"/>
        </w:rPr>
        <w:t>Autoritatea Delegantă</w:t>
      </w:r>
      <w:r w:rsidRPr="0085317B">
        <w:rPr>
          <w:rFonts w:cstheme="minorHAnsi"/>
        </w:rPr>
        <w:t xml:space="preserve"> verifică rezultatele Operatorului, conform prevederilor Titlului IV din Dispozițiile Speciale — Partea Comună.</w:t>
      </w:r>
    </w:p>
    <w:p w14:paraId="7CC1BAFC" w14:textId="77777777" w:rsidR="00A955C4" w:rsidRPr="0085317B" w:rsidRDefault="00A955C4" w:rsidP="00A955C4">
      <w:pPr>
        <w:jc w:val="both"/>
        <w:rPr>
          <w:rFonts w:cstheme="minorHAnsi"/>
        </w:rPr>
      </w:pPr>
      <w:r>
        <w:rPr>
          <w:rFonts w:cstheme="minorHAnsi"/>
        </w:rPr>
        <w:t xml:space="preserve">52.2 </w:t>
      </w:r>
      <w:r w:rsidRPr="0085317B">
        <w:rPr>
          <w:rFonts w:cstheme="minorHAnsi"/>
        </w:rPr>
        <w:t xml:space="preserve">Părțile se întâlnesc pentru a verifica starea Serviciilor, evaluează observațiile rezultate din controlul efectuat de </w:t>
      </w:r>
      <w:r>
        <w:rPr>
          <w:rFonts w:cstheme="minorHAnsi"/>
        </w:rPr>
        <w:t>Autoritatea Delegantă</w:t>
      </w:r>
      <w:r w:rsidRPr="0085317B">
        <w:rPr>
          <w:rFonts w:cstheme="minorHAnsi"/>
        </w:rPr>
        <w:t>, convin asupra eventualelor penalități și elaborează de comun acord modificările necesare la prezentul Contract de Delegare, în special în ceea ce privește prețurile și tarifele.</w:t>
      </w:r>
    </w:p>
    <w:p w14:paraId="2F2F475D" w14:textId="77777777" w:rsidR="00A955C4" w:rsidRPr="0085317B" w:rsidRDefault="00A955C4" w:rsidP="00A955C4">
      <w:pPr>
        <w:jc w:val="both"/>
        <w:rPr>
          <w:rFonts w:cstheme="minorHAnsi"/>
        </w:rPr>
      </w:pPr>
      <w:r>
        <w:rPr>
          <w:rFonts w:cstheme="minorHAnsi"/>
        </w:rPr>
        <w:t>52.3 Autoritatea Delegantă</w:t>
      </w:r>
      <w:r w:rsidRPr="0085317B">
        <w:rPr>
          <w:rFonts w:cstheme="minorHAnsi"/>
        </w:rPr>
        <w:t xml:space="preserve"> îi va transmite Operatorului comentariile sale cel mai târziu în termen de 30 (treizeci) de zile calendaristice de la data primirii documentului ce prezintă verificarea din cinci în cinci ani. Operatorul îi va răspunde Autorității Delegante în termen de 15 (cincisprezece) zile calendaristice.</w:t>
      </w:r>
    </w:p>
    <w:p w14:paraId="43D19154" w14:textId="77777777" w:rsidR="00A955C4" w:rsidRPr="0085317B" w:rsidRDefault="00A955C4" w:rsidP="00A955C4">
      <w:pPr>
        <w:spacing w:after="0"/>
        <w:rPr>
          <w:rFonts w:cstheme="minorHAnsi"/>
        </w:rPr>
      </w:pPr>
    </w:p>
    <w:p w14:paraId="59C1157C" w14:textId="77777777" w:rsidR="00A955C4" w:rsidRPr="00A71BD5" w:rsidRDefault="00A955C4" w:rsidP="00A955C4">
      <w:pPr>
        <w:pStyle w:val="Titlu3"/>
        <w:ind w:right="29"/>
        <w:jc w:val="center"/>
        <w:rPr>
          <w:rFonts w:cstheme="minorHAnsi"/>
          <w:b/>
          <w:bCs/>
          <w:sz w:val="22"/>
        </w:rPr>
      </w:pPr>
      <w:bookmarkStart w:id="875" w:name="_Toc48730299"/>
      <w:bookmarkStart w:id="876" w:name="_Toc159530805"/>
      <w:r w:rsidRPr="00A71BD5">
        <w:rPr>
          <w:rFonts w:cstheme="minorHAnsi"/>
          <w:b/>
          <w:bCs/>
          <w:sz w:val="22"/>
        </w:rPr>
        <w:lastRenderedPageBreak/>
        <w:t>Articolul 5</w:t>
      </w:r>
      <w:r>
        <w:rPr>
          <w:rFonts w:cstheme="minorHAnsi"/>
          <w:b/>
          <w:bCs/>
          <w:sz w:val="22"/>
        </w:rPr>
        <w:t>3</w:t>
      </w:r>
      <w:r w:rsidRPr="00A71BD5">
        <w:rPr>
          <w:rFonts w:cstheme="minorHAnsi"/>
          <w:b/>
          <w:bCs/>
          <w:sz w:val="22"/>
        </w:rPr>
        <w:t xml:space="preserve"> – Răspunderea contractuală</w:t>
      </w:r>
      <w:bookmarkEnd w:id="875"/>
      <w:bookmarkEnd w:id="876"/>
      <w:r w:rsidRPr="00A71BD5">
        <w:rPr>
          <w:rFonts w:cstheme="minorHAnsi"/>
          <w:b/>
          <w:bCs/>
          <w:sz w:val="22"/>
        </w:rPr>
        <w:t xml:space="preserve"> </w:t>
      </w:r>
    </w:p>
    <w:p w14:paraId="5F622B4F" w14:textId="77777777" w:rsidR="00A955C4" w:rsidRPr="0085317B" w:rsidRDefault="00A955C4" w:rsidP="00A955C4">
      <w:pPr>
        <w:tabs>
          <w:tab w:val="left" w:pos="240"/>
        </w:tabs>
        <w:jc w:val="both"/>
        <w:rPr>
          <w:rFonts w:ascii="Calibri" w:hAnsi="Calibri" w:cs="Calibri"/>
        </w:rPr>
      </w:pPr>
    </w:p>
    <w:p w14:paraId="542459CD" w14:textId="77777777" w:rsidR="00A955C4" w:rsidRPr="00654C2A" w:rsidRDefault="00A955C4" w:rsidP="00A955C4">
      <w:pPr>
        <w:tabs>
          <w:tab w:val="left" w:pos="240"/>
        </w:tabs>
        <w:jc w:val="both"/>
        <w:rPr>
          <w:rFonts w:ascii="Calibri" w:hAnsi="Calibri" w:cs="Calibri"/>
        </w:rPr>
      </w:pPr>
      <w:r w:rsidRPr="00654C2A">
        <w:rPr>
          <w:rFonts w:ascii="Calibri" w:hAnsi="Calibri" w:cs="Calibri"/>
        </w:rPr>
        <w:t>5</w:t>
      </w:r>
      <w:r>
        <w:rPr>
          <w:rFonts w:ascii="Calibri" w:hAnsi="Calibri" w:cs="Calibri"/>
        </w:rPr>
        <w:t>3</w:t>
      </w:r>
      <w:r w:rsidRPr="00654C2A">
        <w:rPr>
          <w:rFonts w:ascii="Calibri" w:hAnsi="Calibri" w:cs="Calibri"/>
        </w:rPr>
        <w:t>.1. Răspunderea Contractuală</w:t>
      </w:r>
    </w:p>
    <w:p w14:paraId="11960117" w14:textId="77777777" w:rsidR="00A955C4" w:rsidRPr="0085317B" w:rsidRDefault="00A955C4" w:rsidP="00A955C4">
      <w:pPr>
        <w:numPr>
          <w:ilvl w:val="0"/>
          <w:numId w:val="12"/>
        </w:numPr>
        <w:tabs>
          <w:tab w:val="left" w:pos="240"/>
        </w:tabs>
        <w:spacing w:after="0" w:line="283" w:lineRule="auto"/>
        <w:ind w:left="0" w:firstLine="0"/>
        <w:jc w:val="both"/>
        <w:rPr>
          <w:rFonts w:ascii="Calibri" w:hAnsi="Calibri" w:cs="Calibri"/>
        </w:rPr>
      </w:pPr>
      <w:r w:rsidRPr="0085317B">
        <w:rPr>
          <w:rFonts w:ascii="Calibri" w:hAnsi="Calibri" w:cs="Calibri"/>
        </w:rPr>
        <w:t>Nerespectarea dovedită de către oricare dintre Părțile contractante a obligațiilor contractuale ce îi incumbă în temeiul prezentului Contract atrage răspunderea contractuală a Părții în culpă.</w:t>
      </w:r>
    </w:p>
    <w:p w14:paraId="42B48D3F" w14:textId="77777777" w:rsidR="00A955C4" w:rsidRPr="0085317B" w:rsidRDefault="00A955C4" w:rsidP="00A955C4">
      <w:pPr>
        <w:numPr>
          <w:ilvl w:val="0"/>
          <w:numId w:val="12"/>
        </w:numPr>
        <w:tabs>
          <w:tab w:val="left" w:pos="240"/>
        </w:tabs>
        <w:spacing w:after="0" w:line="283" w:lineRule="auto"/>
        <w:ind w:left="0" w:firstLine="0"/>
        <w:jc w:val="both"/>
        <w:rPr>
          <w:rFonts w:ascii="Calibri" w:hAnsi="Calibri" w:cs="Calibri"/>
        </w:rPr>
      </w:pPr>
      <w:r w:rsidRPr="0085317B">
        <w:rPr>
          <w:rFonts w:ascii="Calibri" w:hAnsi="Calibri" w:cs="Calibri"/>
        </w:rPr>
        <w:t>În situația rezilierii Contractului din vina unei Părți, această Parte va datora despăgubiri celeilalte Părți, în cuantumul stabilit de Părți, de un expert independent, desemnat de acestea sau de către instanța judecătorească competentă.</w:t>
      </w:r>
    </w:p>
    <w:p w14:paraId="239B8514" w14:textId="77777777" w:rsidR="00A955C4" w:rsidRPr="0085317B" w:rsidRDefault="00A955C4" w:rsidP="00A955C4">
      <w:pPr>
        <w:numPr>
          <w:ilvl w:val="0"/>
          <w:numId w:val="12"/>
        </w:numPr>
        <w:tabs>
          <w:tab w:val="left" w:pos="240"/>
        </w:tabs>
        <w:spacing w:after="0" w:line="283" w:lineRule="auto"/>
        <w:ind w:left="0" w:firstLine="0"/>
        <w:jc w:val="both"/>
        <w:rPr>
          <w:rFonts w:ascii="Calibri" w:hAnsi="Calibri" w:cs="Calibri"/>
        </w:rPr>
      </w:pPr>
      <w:r w:rsidRPr="0085317B">
        <w:rPr>
          <w:rFonts w:ascii="Calibri" w:hAnsi="Calibri" w:cs="Calibri"/>
        </w:rPr>
        <w:t xml:space="preserve">Încetarea prezentului Contract nu va avea ca efect degrevarea de obligații a Părților în cazul în care, prin natura lor, obligațiile respective rămân în vigoare </w:t>
      </w:r>
      <w:proofErr w:type="spellStart"/>
      <w:r w:rsidRPr="0085317B">
        <w:rPr>
          <w:rFonts w:ascii="Calibri" w:hAnsi="Calibri" w:cs="Calibri"/>
        </w:rPr>
        <w:t>şi</w:t>
      </w:r>
      <w:proofErr w:type="spellEnd"/>
      <w:r w:rsidRPr="0085317B">
        <w:rPr>
          <w:rFonts w:ascii="Calibri" w:hAnsi="Calibri" w:cs="Calibri"/>
        </w:rPr>
        <w:t xml:space="preserve"> după Data Încetării. De asemenea, Părțile rămân răspunzătoare pentru orice fapte/acte întreprinse de către o Parte pe perioada desfășurării Contractului ale căror rezultate care s-ar ivi după încetarea efectelor Contractului </w:t>
      </w:r>
      <w:proofErr w:type="spellStart"/>
      <w:r w:rsidRPr="0085317B">
        <w:rPr>
          <w:rFonts w:ascii="Calibri" w:hAnsi="Calibri" w:cs="Calibri"/>
        </w:rPr>
        <w:t>şi</w:t>
      </w:r>
      <w:proofErr w:type="spellEnd"/>
      <w:r w:rsidRPr="0085317B">
        <w:rPr>
          <w:rFonts w:ascii="Calibri" w:hAnsi="Calibri" w:cs="Calibri"/>
        </w:rPr>
        <w:t xml:space="preserve"> care ar avea efecte prejudiciabile pentru cealaltă Parte.</w:t>
      </w:r>
    </w:p>
    <w:p w14:paraId="204D05EB" w14:textId="77777777" w:rsidR="00A955C4" w:rsidRPr="0085317B" w:rsidRDefault="00A955C4" w:rsidP="00A955C4">
      <w:pPr>
        <w:tabs>
          <w:tab w:val="left" w:pos="240"/>
        </w:tabs>
        <w:jc w:val="both"/>
        <w:rPr>
          <w:rFonts w:ascii="Calibri" w:hAnsi="Calibri" w:cs="Calibri"/>
        </w:rPr>
      </w:pPr>
    </w:p>
    <w:p w14:paraId="45E8BDF2" w14:textId="77777777" w:rsidR="00A955C4" w:rsidRPr="00654C2A" w:rsidRDefault="00A955C4" w:rsidP="00A955C4">
      <w:pPr>
        <w:tabs>
          <w:tab w:val="left" w:pos="240"/>
        </w:tabs>
        <w:jc w:val="both"/>
        <w:rPr>
          <w:rFonts w:ascii="Calibri" w:hAnsi="Calibri" w:cs="Calibri"/>
        </w:rPr>
      </w:pPr>
      <w:r w:rsidRPr="00654C2A">
        <w:rPr>
          <w:rFonts w:ascii="Calibri" w:hAnsi="Calibri" w:cs="Calibri"/>
        </w:rPr>
        <w:t>53.2. Întinderea despăgubirilor</w:t>
      </w:r>
    </w:p>
    <w:p w14:paraId="0CCBC1E3" w14:textId="77777777" w:rsidR="00A955C4" w:rsidRPr="0085317B" w:rsidRDefault="00A955C4" w:rsidP="00A955C4">
      <w:pPr>
        <w:tabs>
          <w:tab w:val="left" w:pos="240"/>
        </w:tabs>
        <w:jc w:val="both"/>
        <w:rPr>
          <w:rFonts w:ascii="Calibri" w:hAnsi="Calibri" w:cs="Calibri"/>
        </w:rPr>
      </w:pPr>
      <w:r w:rsidRPr="0085317B">
        <w:rPr>
          <w:rFonts w:ascii="Calibri" w:hAnsi="Calibri" w:cs="Calibri"/>
        </w:rPr>
        <w:t xml:space="preserve">Despăgubirile datorate de oricare dintre Părți conform prezentului Contract vor fi limitate la acoperirea integrală a prejudiciilor suferite de Partea sau terțul prejudiciat. În înțelesul prezentului Contract </w:t>
      </w:r>
      <w:proofErr w:type="spellStart"/>
      <w:r w:rsidRPr="0085317B">
        <w:rPr>
          <w:rFonts w:ascii="Calibri" w:hAnsi="Calibri" w:cs="Calibri"/>
        </w:rPr>
        <w:t>şi</w:t>
      </w:r>
      <w:proofErr w:type="spellEnd"/>
      <w:r w:rsidRPr="0085317B">
        <w:rPr>
          <w:rFonts w:ascii="Calibri" w:hAnsi="Calibri" w:cs="Calibri"/>
        </w:rPr>
        <w:t xml:space="preserve"> articol în despăgubiri nu sunt incluse penalitățile ce pot fi datorate de o Parte conform prezentului Contract.</w:t>
      </w:r>
    </w:p>
    <w:p w14:paraId="7FD9D430" w14:textId="77777777" w:rsidR="00A955C4" w:rsidRPr="0085317B" w:rsidRDefault="00A955C4" w:rsidP="00A955C4">
      <w:pPr>
        <w:rPr>
          <w:rFonts w:cstheme="minorHAnsi"/>
        </w:rPr>
      </w:pPr>
    </w:p>
    <w:p w14:paraId="62AE3484" w14:textId="77777777" w:rsidR="00A955C4" w:rsidRPr="0085317B" w:rsidRDefault="00A955C4" w:rsidP="00A955C4">
      <w:pPr>
        <w:pStyle w:val="Titlu3"/>
        <w:ind w:right="29"/>
        <w:jc w:val="center"/>
        <w:rPr>
          <w:rFonts w:cstheme="minorHAnsi"/>
          <w:b/>
          <w:bCs/>
          <w:sz w:val="22"/>
        </w:rPr>
      </w:pPr>
      <w:bookmarkStart w:id="877" w:name="_Toc159530806"/>
      <w:r w:rsidRPr="0085317B">
        <w:rPr>
          <w:rFonts w:cstheme="minorHAnsi"/>
          <w:b/>
          <w:bCs/>
          <w:sz w:val="22"/>
        </w:rPr>
        <w:t>Articolul 5</w:t>
      </w:r>
      <w:r>
        <w:rPr>
          <w:rFonts w:cstheme="minorHAnsi"/>
          <w:b/>
          <w:bCs/>
          <w:sz w:val="22"/>
        </w:rPr>
        <w:t>4</w:t>
      </w:r>
      <w:r w:rsidRPr="0085317B">
        <w:rPr>
          <w:rFonts w:cstheme="minorHAnsi"/>
          <w:b/>
          <w:bCs/>
          <w:sz w:val="22"/>
        </w:rPr>
        <w:t>— Răspunderea contractuală a Operatorului Penalități, Exonerare</w:t>
      </w:r>
      <w:bookmarkEnd w:id="877"/>
    </w:p>
    <w:p w14:paraId="50218830" w14:textId="77777777" w:rsidR="00A955C4" w:rsidRPr="0085317B" w:rsidRDefault="00A955C4" w:rsidP="00A955C4">
      <w:pPr>
        <w:rPr>
          <w:rFonts w:cstheme="minorHAnsi"/>
        </w:rPr>
      </w:pPr>
    </w:p>
    <w:p w14:paraId="31728A48" w14:textId="77777777" w:rsidR="00A955C4" w:rsidRPr="0085317B" w:rsidRDefault="00A955C4" w:rsidP="00A955C4">
      <w:pPr>
        <w:pStyle w:val="Listparagraf"/>
        <w:spacing w:after="120"/>
        <w:ind w:left="0"/>
        <w:jc w:val="both"/>
        <w:rPr>
          <w:rFonts w:ascii="Calibri" w:hAnsi="Calibri" w:cs="Calibri"/>
        </w:rPr>
      </w:pPr>
      <w:r w:rsidRPr="00654C2A">
        <w:rPr>
          <w:rFonts w:ascii="Calibri" w:hAnsi="Calibri" w:cs="Calibri"/>
        </w:rPr>
        <w:t>54.1</w:t>
      </w:r>
      <w:r w:rsidRPr="0085317B">
        <w:rPr>
          <w:rFonts w:ascii="Calibri" w:hAnsi="Calibri" w:cs="Calibri"/>
        </w:rPr>
        <w:t xml:space="preserve"> Delegatul declară </w:t>
      </w:r>
      <w:proofErr w:type="spellStart"/>
      <w:r w:rsidRPr="0085317B">
        <w:rPr>
          <w:rFonts w:ascii="Calibri" w:hAnsi="Calibri" w:cs="Calibri"/>
        </w:rPr>
        <w:t>şi</w:t>
      </w:r>
      <w:proofErr w:type="spellEnd"/>
      <w:r w:rsidRPr="0085317B">
        <w:rPr>
          <w:rFonts w:ascii="Calibri" w:hAnsi="Calibri" w:cs="Calibri"/>
        </w:rPr>
        <w:t xml:space="preserve"> garantează ca acceptă </w:t>
      </w:r>
      <w:proofErr w:type="spellStart"/>
      <w:r w:rsidRPr="0085317B">
        <w:rPr>
          <w:rFonts w:ascii="Calibri" w:hAnsi="Calibri" w:cs="Calibri"/>
        </w:rPr>
        <w:t>şi</w:t>
      </w:r>
      <w:proofErr w:type="spellEnd"/>
      <w:r w:rsidRPr="0085317B">
        <w:rPr>
          <w:rFonts w:ascii="Calibri" w:hAnsi="Calibri" w:cs="Calibri"/>
        </w:rPr>
        <w:t xml:space="preserve"> încheie prezentul Contract pe propriul său risc tehnic, economic </w:t>
      </w:r>
      <w:proofErr w:type="spellStart"/>
      <w:r w:rsidRPr="0085317B">
        <w:rPr>
          <w:rFonts w:ascii="Calibri" w:hAnsi="Calibri" w:cs="Calibri"/>
        </w:rPr>
        <w:t>şi</w:t>
      </w:r>
      <w:proofErr w:type="spellEnd"/>
      <w:r w:rsidRPr="0085317B">
        <w:rPr>
          <w:rFonts w:ascii="Calibri" w:hAnsi="Calibri" w:cs="Calibri"/>
        </w:rPr>
        <w:t xml:space="preserve"> financiar </w:t>
      </w:r>
      <w:proofErr w:type="spellStart"/>
      <w:r w:rsidRPr="0085317B">
        <w:rPr>
          <w:rFonts w:ascii="Calibri" w:hAnsi="Calibri" w:cs="Calibri"/>
        </w:rPr>
        <w:t>şi</w:t>
      </w:r>
      <w:proofErr w:type="spellEnd"/>
      <w:r w:rsidRPr="0085317B">
        <w:rPr>
          <w:rFonts w:ascii="Calibri" w:hAnsi="Calibri" w:cs="Calibri"/>
        </w:rPr>
        <w:t xml:space="preserve"> că este răspunzător atât în fața Delegatarului cât </w:t>
      </w:r>
      <w:proofErr w:type="spellStart"/>
      <w:r w:rsidRPr="0085317B">
        <w:rPr>
          <w:rFonts w:ascii="Calibri" w:hAnsi="Calibri" w:cs="Calibri"/>
        </w:rPr>
        <w:t>şi</w:t>
      </w:r>
      <w:proofErr w:type="spellEnd"/>
      <w:r w:rsidRPr="0085317B">
        <w:rPr>
          <w:rFonts w:ascii="Calibri" w:hAnsi="Calibri" w:cs="Calibri"/>
        </w:rPr>
        <w:t xml:space="preserve">, în unele situații, față de Autoritățile Competente pentru obligațiile asumate, prestarea Serviciilor </w:t>
      </w:r>
      <w:proofErr w:type="spellStart"/>
      <w:r w:rsidRPr="0085317B">
        <w:rPr>
          <w:rFonts w:ascii="Calibri" w:hAnsi="Calibri" w:cs="Calibri"/>
        </w:rPr>
        <w:t>şi</w:t>
      </w:r>
      <w:proofErr w:type="spellEnd"/>
      <w:r w:rsidRPr="0085317B">
        <w:rPr>
          <w:rFonts w:ascii="Calibri" w:hAnsi="Calibri" w:cs="Calibri"/>
        </w:rPr>
        <w:t xml:space="preserve"> exploatarea Bunurilor de Retur conform prevederilor prezentului Contract. Nici Delegatarul, nici Autoritățile Competente nu vor fi răspunzători în niciun fel față de terți pentru îndeplinirea de către Delegat a obligațiilor asumate în baza prezentului Contract </w:t>
      </w:r>
      <w:proofErr w:type="spellStart"/>
      <w:r w:rsidRPr="0085317B">
        <w:rPr>
          <w:rFonts w:ascii="Calibri" w:hAnsi="Calibri" w:cs="Calibri"/>
        </w:rPr>
        <w:t>şi</w:t>
      </w:r>
      <w:proofErr w:type="spellEnd"/>
      <w:r w:rsidRPr="0085317B">
        <w:rPr>
          <w:rFonts w:ascii="Calibri" w:hAnsi="Calibri" w:cs="Calibri"/>
        </w:rPr>
        <w:t xml:space="preserve"> pentru Furnizarea Serviciilor de către acesta. Delegatul confirmă în special că a luat în considerație, în conformitate cu </w:t>
      </w:r>
      <w:proofErr w:type="spellStart"/>
      <w:r w:rsidRPr="0085317B">
        <w:rPr>
          <w:rFonts w:ascii="Calibri" w:hAnsi="Calibri" w:cs="Calibri"/>
        </w:rPr>
        <w:t>şi</w:t>
      </w:r>
      <w:proofErr w:type="spellEnd"/>
      <w:r w:rsidRPr="0085317B">
        <w:rPr>
          <w:rFonts w:ascii="Calibri" w:hAnsi="Calibri" w:cs="Calibri"/>
        </w:rPr>
        <w:t xml:space="preserve"> bazându-se pe termenii </w:t>
      </w:r>
      <w:proofErr w:type="spellStart"/>
      <w:r w:rsidRPr="0085317B">
        <w:rPr>
          <w:rFonts w:ascii="Calibri" w:hAnsi="Calibri" w:cs="Calibri"/>
        </w:rPr>
        <w:t>şi</w:t>
      </w:r>
      <w:proofErr w:type="spellEnd"/>
      <w:r w:rsidRPr="0085317B">
        <w:rPr>
          <w:rFonts w:ascii="Calibri" w:hAnsi="Calibri" w:cs="Calibri"/>
        </w:rPr>
        <w:t xml:space="preserve"> condițiile prezentului Contract, înaintea încheierii prezentului Contract, obligațiile, riscurile </w:t>
      </w:r>
      <w:proofErr w:type="spellStart"/>
      <w:r w:rsidRPr="0085317B">
        <w:rPr>
          <w:rFonts w:ascii="Calibri" w:hAnsi="Calibri" w:cs="Calibri"/>
        </w:rPr>
        <w:t>şi</w:t>
      </w:r>
      <w:proofErr w:type="spellEnd"/>
      <w:r w:rsidRPr="0085317B">
        <w:rPr>
          <w:rFonts w:ascii="Calibri" w:hAnsi="Calibri" w:cs="Calibri"/>
        </w:rPr>
        <w:t xml:space="preserve">/sau pericolele de orice fel care pot exista sau pot apărea în legătură cu Furnizarea Serviciilor, operarea Bunurilor de Retur, </w:t>
      </w:r>
      <w:proofErr w:type="spellStart"/>
      <w:r w:rsidRPr="0085317B">
        <w:rPr>
          <w:rFonts w:ascii="Calibri" w:hAnsi="Calibri" w:cs="Calibri"/>
        </w:rPr>
        <w:t>şi</w:t>
      </w:r>
      <w:proofErr w:type="spellEnd"/>
      <w:r w:rsidRPr="0085317B">
        <w:rPr>
          <w:rFonts w:ascii="Calibri" w:hAnsi="Calibri" w:cs="Calibri"/>
        </w:rPr>
        <w:t>, în general, în legătură cu obligațiile asumate prin prezentul Contract.</w:t>
      </w:r>
    </w:p>
    <w:p w14:paraId="122FB4C4" w14:textId="77777777" w:rsidR="00A955C4" w:rsidRDefault="00A955C4" w:rsidP="00A955C4">
      <w:pPr>
        <w:pStyle w:val="Listparagraf"/>
        <w:spacing w:after="120"/>
        <w:ind w:left="0"/>
        <w:jc w:val="both"/>
        <w:rPr>
          <w:rFonts w:ascii="Calibri" w:hAnsi="Calibri" w:cs="Calibri"/>
          <w:b/>
        </w:rPr>
      </w:pPr>
    </w:p>
    <w:p w14:paraId="4B36770E" w14:textId="77777777" w:rsidR="00A955C4" w:rsidRDefault="00A955C4" w:rsidP="00A955C4">
      <w:pPr>
        <w:pStyle w:val="Listparagraf"/>
        <w:spacing w:after="120"/>
        <w:ind w:left="0"/>
        <w:jc w:val="both"/>
        <w:rPr>
          <w:rFonts w:ascii="Calibri" w:hAnsi="Calibri" w:cs="Calibri"/>
          <w:bCs/>
        </w:rPr>
      </w:pPr>
      <w:r w:rsidRPr="00654C2A">
        <w:rPr>
          <w:rFonts w:ascii="Calibri" w:hAnsi="Calibri" w:cs="Calibri"/>
          <w:bCs/>
        </w:rPr>
        <w:t>54.2 Nerespectarea Indicatorilor de Performanță ai Serviciilor</w:t>
      </w:r>
    </w:p>
    <w:p w14:paraId="0382223D" w14:textId="77777777" w:rsidR="00A955C4" w:rsidRPr="00654C2A" w:rsidRDefault="00A955C4" w:rsidP="00A955C4">
      <w:pPr>
        <w:pStyle w:val="Listparagraf"/>
        <w:spacing w:after="120"/>
        <w:ind w:left="0"/>
        <w:jc w:val="both"/>
        <w:rPr>
          <w:rFonts w:ascii="Calibri" w:hAnsi="Calibri" w:cs="Calibri"/>
          <w:bCs/>
        </w:rPr>
      </w:pPr>
    </w:p>
    <w:p w14:paraId="326842F2" w14:textId="77777777" w:rsidR="00A955C4" w:rsidRPr="0085317B" w:rsidRDefault="00A955C4" w:rsidP="00A955C4">
      <w:pPr>
        <w:pStyle w:val="Listparagraf"/>
        <w:numPr>
          <w:ilvl w:val="0"/>
          <w:numId w:val="14"/>
        </w:numPr>
        <w:spacing w:after="120" w:line="240" w:lineRule="auto"/>
        <w:ind w:left="1134" w:hanging="567"/>
        <w:contextualSpacing w:val="0"/>
        <w:jc w:val="both"/>
        <w:rPr>
          <w:rFonts w:ascii="Calibri" w:hAnsi="Calibri" w:cs="Calibri"/>
        </w:rPr>
      </w:pPr>
      <w:r w:rsidRPr="0085317B">
        <w:rPr>
          <w:rFonts w:ascii="Calibri" w:hAnsi="Calibri" w:cs="Calibri"/>
        </w:rPr>
        <w:t>Nerespectarea de către Delegat a Indicatorilor de Performanță ai Serviciilor, stabiliți conform Regulamentului Serviciilor (</w:t>
      </w:r>
      <w:r w:rsidRPr="00C1511A">
        <w:rPr>
          <w:rFonts w:ascii="Calibri" w:hAnsi="Calibri" w:cs="Calibri"/>
        </w:rPr>
        <w:t xml:space="preserve">Anexa nr. 1 </w:t>
      </w:r>
      <w:r w:rsidRPr="0085317B">
        <w:rPr>
          <w:rFonts w:ascii="Calibri" w:hAnsi="Calibri" w:cs="Calibri"/>
        </w:rPr>
        <w:t xml:space="preserve">la Contract), va atrage obligația Delegatului de a plăti penalități conform </w:t>
      </w:r>
      <w:r w:rsidRPr="00C1511A">
        <w:rPr>
          <w:rFonts w:ascii="Calibri" w:hAnsi="Calibri" w:cs="Calibri"/>
        </w:rPr>
        <w:t xml:space="preserve">art. 54 </w:t>
      </w:r>
      <w:r w:rsidRPr="0085317B">
        <w:rPr>
          <w:rFonts w:ascii="Calibri" w:hAnsi="Calibri" w:cs="Calibri"/>
        </w:rPr>
        <w:t>din Dispozițiile Speciale - Partea Comună.</w:t>
      </w:r>
    </w:p>
    <w:p w14:paraId="64DD0E03" w14:textId="77777777" w:rsidR="00A955C4" w:rsidRPr="0085317B" w:rsidRDefault="00A955C4" w:rsidP="00A955C4">
      <w:pPr>
        <w:pStyle w:val="Listparagraf"/>
        <w:numPr>
          <w:ilvl w:val="0"/>
          <w:numId w:val="14"/>
        </w:numPr>
        <w:spacing w:after="120" w:line="240" w:lineRule="auto"/>
        <w:ind w:left="1134" w:hanging="567"/>
        <w:contextualSpacing w:val="0"/>
        <w:jc w:val="both"/>
        <w:rPr>
          <w:rFonts w:ascii="Calibri" w:hAnsi="Calibri" w:cs="Calibri"/>
        </w:rPr>
      </w:pPr>
      <w:r w:rsidRPr="0085317B">
        <w:rPr>
          <w:rFonts w:ascii="Calibri" w:hAnsi="Calibri" w:cs="Calibri"/>
        </w:rPr>
        <w:t xml:space="preserve">Nerespectarea gravă </w:t>
      </w:r>
      <w:proofErr w:type="spellStart"/>
      <w:r w:rsidRPr="0085317B">
        <w:rPr>
          <w:rFonts w:ascii="Calibri" w:hAnsi="Calibri" w:cs="Calibri"/>
        </w:rPr>
        <w:t>şi</w:t>
      </w:r>
      <w:proofErr w:type="spellEnd"/>
      <w:r w:rsidRPr="0085317B">
        <w:rPr>
          <w:rFonts w:ascii="Calibri" w:hAnsi="Calibri" w:cs="Calibri"/>
        </w:rPr>
        <w:t xml:space="preserve"> repetată a Indicatorilor de Performanță dă dreptul Delegatarului să rezilieze Contractul.</w:t>
      </w:r>
    </w:p>
    <w:p w14:paraId="0F6F699A" w14:textId="77777777" w:rsidR="00A955C4" w:rsidRPr="00654C2A" w:rsidRDefault="00A955C4" w:rsidP="00A955C4">
      <w:pPr>
        <w:pStyle w:val="Listparagraf"/>
        <w:spacing w:after="120"/>
        <w:ind w:left="0"/>
        <w:jc w:val="both"/>
        <w:rPr>
          <w:rFonts w:ascii="Calibri" w:hAnsi="Calibri" w:cs="Calibri"/>
          <w:bCs/>
        </w:rPr>
      </w:pPr>
      <w:r w:rsidRPr="00654C2A">
        <w:rPr>
          <w:rFonts w:ascii="Calibri" w:hAnsi="Calibri" w:cs="Calibri"/>
          <w:bCs/>
        </w:rPr>
        <w:t>5</w:t>
      </w:r>
      <w:r>
        <w:rPr>
          <w:rFonts w:ascii="Calibri" w:hAnsi="Calibri" w:cs="Calibri"/>
          <w:bCs/>
        </w:rPr>
        <w:t>4</w:t>
      </w:r>
      <w:r w:rsidRPr="00654C2A">
        <w:rPr>
          <w:rFonts w:ascii="Calibri" w:hAnsi="Calibri" w:cs="Calibri"/>
          <w:bCs/>
        </w:rPr>
        <w:t>.3 Încasarea penalităților contractuale</w:t>
      </w:r>
    </w:p>
    <w:p w14:paraId="4032EAA0" w14:textId="77777777" w:rsidR="00A955C4" w:rsidRPr="0085317B" w:rsidRDefault="00A955C4" w:rsidP="00A955C4">
      <w:pPr>
        <w:jc w:val="both"/>
        <w:rPr>
          <w:rFonts w:ascii="Calibri" w:hAnsi="Calibri" w:cs="Calibri"/>
        </w:rPr>
      </w:pPr>
      <w:r w:rsidRPr="0085317B">
        <w:rPr>
          <w:rFonts w:ascii="Calibri" w:hAnsi="Calibri" w:cs="Calibri"/>
        </w:rPr>
        <w:t xml:space="preserve">Penalitățile prevăzute în prezentul articol pot fi cerute Delegatului în scris cu o expunere de motive corespunzătoare, pe baza rapoartelor de monitorizare întocmite de Asociație. Penalitățile vor reveni </w:t>
      </w:r>
      <w:r w:rsidRPr="0085317B">
        <w:rPr>
          <w:rFonts w:ascii="Calibri" w:hAnsi="Calibri" w:cs="Calibri"/>
        </w:rPr>
        <w:lastRenderedPageBreak/>
        <w:t>unităților administrativ-teritoriale care au calitatea de Delegatar, pe baza principiului Proporționalității.</w:t>
      </w:r>
    </w:p>
    <w:p w14:paraId="7C5FC002" w14:textId="77777777" w:rsidR="00A955C4" w:rsidRPr="0085317B" w:rsidRDefault="00A955C4" w:rsidP="00A955C4">
      <w:pPr>
        <w:jc w:val="both"/>
        <w:rPr>
          <w:rFonts w:ascii="Calibri" w:hAnsi="Calibri" w:cs="Calibri"/>
        </w:rPr>
      </w:pPr>
      <w:r w:rsidRPr="0085317B">
        <w:rPr>
          <w:rFonts w:ascii="Calibri" w:hAnsi="Calibri" w:cs="Calibri"/>
        </w:rPr>
        <w:t xml:space="preserve">În nici un caz Delegatul nu poate recurge la aceste plăți în scopul limitării răspunderii sale. </w:t>
      </w:r>
    </w:p>
    <w:p w14:paraId="0055FC4D" w14:textId="77777777" w:rsidR="00A955C4" w:rsidRPr="0085317B" w:rsidRDefault="00A955C4" w:rsidP="00A955C4">
      <w:pPr>
        <w:jc w:val="both"/>
        <w:rPr>
          <w:rFonts w:ascii="Calibri" w:hAnsi="Calibri" w:cs="Calibri"/>
        </w:rPr>
      </w:pPr>
      <w:r w:rsidRPr="0085317B">
        <w:rPr>
          <w:rFonts w:ascii="Calibri" w:hAnsi="Calibri" w:cs="Calibri"/>
        </w:rPr>
        <w:t>Ele pot fi reținute, prin executarea valorii aferente din Garanția de Bună Execuție, de oricare dintre unitățile administrativ teritoriale care au calitatea de Delegatar, cu informarea Asociației.</w:t>
      </w:r>
    </w:p>
    <w:p w14:paraId="7DBCB4EA" w14:textId="77777777" w:rsidR="00A955C4" w:rsidRPr="0085317B" w:rsidRDefault="00A955C4" w:rsidP="00A955C4">
      <w:pPr>
        <w:pStyle w:val="Listparagraf"/>
        <w:spacing w:after="120"/>
        <w:ind w:left="480"/>
        <w:jc w:val="both"/>
        <w:rPr>
          <w:rFonts w:ascii="Calibri" w:hAnsi="Calibri" w:cs="Calibri"/>
          <w:b/>
          <w:bCs/>
        </w:rPr>
      </w:pPr>
    </w:p>
    <w:p w14:paraId="4B7575E3" w14:textId="77777777" w:rsidR="00A955C4" w:rsidRPr="00654C2A" w:rsidRDefault="00A955C4" w:rsidP="00A955C4">
      <w:pPr>
        <w:pStyle w:val="Listparagraf"/>
        <w:spacing w:after="120"/>
        <w:ind w:left="0"/>
        <w:jc w:val="both"/>
        <w:rPr>
          <w:rFonts w:ascii="Calibri" w:hAnsi="Calibri" w:cs="Calibri"/>
          <w:bCs/>
        </w:rPr>
      </w:pPr>
      <w:r w:rsidRPr="00654C2A">
        <w:rPr>
          <w:rFonts w:ascii="Calibri" w:hAnsi="Calibri" w:cs="Calibri"/>
          <w:bCs/>
        </w:rPr>
        <w:t>54.4 Alte despăgubiri</w:t>
      </w:r>
    </w:p>
    <w:p w14:paraId="74385782" w14:textId="77777777" w:rsidR="00A955C4" w:rsidRPr="0085317B" w:rsidRDefault="00A955C4" w:rsidP="00A955C4">
      <w:pPr>
        <w:jc w:val="both"/>
        <w:rPr>
          <w:rFonts w:ascii="Calibri" w:hAnsi="Calibri" w:cs="Calibri"/>
        </w:rPr>
      </w:pPr>
      <w:r w:rsidRPr="0085317B">
        <w:rPr>
          <w:rFonts w:ascii="Calibri" w:hAnsi="Calibri" w:cs="Calibri"/>
        </w:rPr>
        <w:t xml:space="preserve">În plus față de orice alte despăgubiri, penalități sau sancțiuni prevăzute în acest Contract, Delegatul va despăgubi Delegatarul </w:t>
      </w:r>
      <w:proofErr w:type="spellStart"/>
      <w:r w:rsidRPr="0085317B">
        <w:rPr>
          <w:rFonts w:ascii="Calibri" w:hAnsi="Calibri" w:cs="Calibri"/>
        </w:rPr>
        <w:t>şi</w:t>
      </w:r>
      <w:proofErr w:type="spellEnd"/>
      <w:r w:rsidRPr="0085317B">
        <w:rPr>
          <w:rFonts w:ascii="Calibri" w:hAnsi="Calibri" w:cs="Calibri"/>
        </w:rPr>
        <w:t xml:space="preserve"> pe mandatarii sau prepușii acestuia în legătură cu orice pretenții sau prejudicii invocate de orice altă persoană decât Delegatarul, care pot fi generate de, sau în cursul, sau în legătură cu neîndeplinirea de către Delegat a oricăror obligații în baza prezentului Contract.</w:t>
      </w:r>
    </w:p>
    <w:p w14:paraId="30821275" w14:textId="77777777" w:rsidR="00A955C4" w:rsidRDefault="00A955C4" w:rsidP="00A955C4">
      <w:pPr>
        <w:pStyle w:val="Listparagraf"/>
        <w:spacing w:after="120"/>
        <w:ind w:left="480"/>
        <w:jc w:val="both"/>
        <w:rPr>
          <w:ins w:id="878" w:author="Radu Gabriel" w:date="2024-03-13T19:39:00Z" w16du:dateUtc="2024-03-13T17:39:00Z"/>
          <w:rFonts w:ascii="Calibri" w:hAnsi="Calibri" w:cs="Calibri"/>
          <w:b/>
          <w:bCs/>
        </w:rPr>
      </w:pPr>
    </w:p>
    <w:p w14:paraId="3ABEF26A" w14:textId="77777777" w:rsidR="00C81334" w:rsidRPr="0085317B" w:rsidRDefault="00C81334" w:rsidP="00A955C4">
      <w:pPr>
        <w:pStyle w:val="Listparagraf"/>
        <w:spacing w:after="120"/>
        <w:ind w:left="480"/>
        <w:jc w:val="both"/>
        <w:rPr>
          <w:rFonts w:ascii="Calibri" w:hAnsi="Calibri" w:cs="Calibri"/>
          <w:b/>
          <w:bCs/>
        </w:rPr>
      </w:pPr>
    </w:p>
    <w:p w14:paraId="090AF2A4" w14:textId="77777777" w:rsidR="00A955C4" w:rsidRPr="00654C2A" w:rsidRDefault="00A955C4" w:rsidP="00A955C4">
      <w:pPr>
        <w:pStyle w:val="Listparagraf"/>
        <w:spacing w:after="120"/>
        <w:ind w:left="0"/>
        <w:jc w:val="both"/>
        <w:rPr>
          <w:rFonts w:ascii="Calibri" w:hAnsi="Calibri" w:cs="Calibri"/>
          <w:bCs/>
        </w:rPr>
      </w:pPr>
      <w:r w:rsidRPr="00654C2A">
        <w:rPr>
          <w:rFonts w:ascii="Calibri" w:hAnsi="Calibri" w:cs="Calibri"/>
          <w:bCs/>
        </w:rPr>
        <w:t>54.5 Exonerarea de răspundere a Delegatului</w:t>
      </w:r>
    </w:p>
    <w:p w14:paraId="040B32C8" w14:textId="77777777" w:rsidR="00A955C4" w:rsidRPr="0085317B" w:rsidRDefault="00A955C4" w:rsidP="00A955C4">
      <w:pPr>
        <w:pStyle w:val="Listparagraf"/>
        <w:numPr>
          <w:ilvl w:val="0"/>
          <w:numId w:val="15"/>
        </w:numPr>
        <w:spacing w:after="120" w:line="240" w:lineRule="auto"/>
        <w:ind w:left="1134" w:hanging="567"/>
        <w:contextualSpacing w:val="0"/>
        <w:jc w:val="both"/>
        <w:rPr>
          <w:rFonts w:ascii="Calibri" w:hAnsi="Calibri" w:cs="Calibri"/>
        </w:rPr>
      </w:pPr>
      <w:r w:rsidRPr="0085317B">
        <w:rPr>
          <w:rFonts w:ascii="Calibri" w:hAnsi="Calibri" w:cs="Calibri"/>
        </w:rPr>
        <w:t>Fără a aduce atingere prevederilor prezentului articol privind răspunderea Delegatului, acesta nu va putea fi ținut răspunzător pentru neîndeplinirea vreunei obligații ce-i revine în baza prezentului Contract dacă neîndeplinirea respectivei obligații este o consecință directă a situațiilor prevăzute la alineatele următoare.</w:t>
      </w:r>
    </w:p>
    <w:p w14:paraId="3CA7D4C9" w14:textId="77777777" w:rsidR="00A955C4" w:rsidRPr="0085317B" w:rsidRDefault="00A955C4" w:rsidP="00A955C4">
      <w:pPr>
        <w:pStyle w:val="Listparagraf"/>
        <w:numPr>
          <w:ilvl w:val="0"/>
          <w:numId w:val="15"/>
        </w:numPr>
        <w:spacing w:after="120" w:line="240" w:lineRule="auto"/>
        <w:ind w:left="1134" w:hanging="567"/>
        <w:contextualSpacing w:val="0"/>
        <w:jc w:val="both"/>
        <w:rPr>
          <w:rFonts w:ascii="Calibri" w:hAnsi="Calibri" w:cs="Calibri"/>
        </w:rPr>
      </w:pPr>
      <w:r w:rsidRPr="0085317B">
        <w:rPr>
          <w:rFonts w:ascii="Calibri" w:hAnsi="Calibri" w:cs="Calibri"/>
        </w:rPr>
        <w:t>Delegatul nu va fi obligat să îndeplinească obligațiile sale contractuale, inclusiv Indicatorii de Performanță, în măsura în care acesta nu poate, în mod rezonabil, fie (i) să respecte termenele de îndeplinire a obligațiilor contractuale în perioadele de timp prevăzute, fie (ii) să continue să îndeplinească obligațiile contractuale, ca o consecință directă a:</w:t>
      </w:r>
    </w:p>
    <w:p w14:paraId="0D9AEA5B" w14:textId="77777777" w:rsidR="00A955C4" w:rsidRPr="0085317B" w:rsidRDefault="00A955C4" w:rsidP="00A955C4">
      <w:pPr>
        <w:pStyle w:val="Listparagraf"/>
        <w:numPr>
          <w:ilvl w:val="0"/>
          <w:numId w:val="13"/>
        </w:numPr>
        <w:spacing w:after="120" w:line="240" w:lineRule="auto"/>
        <w:ind w:left="1701" w:hanging="567"/>
        <w:contextualSpacing w:val="0"/>
        <w:jc w:val="both"/>
        <w:rPr>
          <w:rFonts w:ascii="Calibri" w:hAnsi="Calibri" w:cs="Calibri"/>
        </w:rPr>
      </w:pPr>
      <w:r w:rsidRPr="0085317B">
        <w:rPr>
          <w:rFonts w:ascii="Calibri" w:hAnsi="Calibri" w:cs="Calibri"/>
        </w:rPr>
        <w:t>apariției unui Eveniment de Forță Majoră;</w:t>
      </w:r>
    </w:p>
    <w:p w14:paraId="0B1D558A" w14:textId="77777777" w:rsidR="00A955C4" w:rsidRPr="0085317B" w:rsidRDefault="00A955C4" w:rsidP="00A955C4">
      <w:pPr>
        <w:pStyle w:val="Listparagraf"/>
        <w:numPr>
          <w:ilvl w:val="0"/>
          <w:numId w:val="13"/>
        </w:numPr>
        <w:spacing w:after="120" w:line="240" w:lineRule="auto"/>
        <w:ind w:left="1701" w:hanging="567"/>
        <w:contextualSpacing w:val="0"/>
        <w:jc w:val="both"/>
        <w:rPr>
          <w:rFonts w:ascii="Calibri" w:hAnsi="Calibri" w:cs="Calibri"/>
        </w:rPr>
      </w:pPr>
      <w:r w:rsidRPr="0085317B">
        <w:rPr>
          <w:rFonts w:ascii="Calibri" w:hAnsi="Calibri" w:cs="Calibri"/>
        </w:rPr>
        <w:t xml:space="preserve">nerespectării de către Delegatar a propriilor sale obligații asumate prin prezentul Contract; </w:t>
      </w:r>
    </w:p>
    <w:p w14:paraId="7F67569C" w14:textId="77777777" w:rsidR="00A955C4" w:rsidRPr="0085317B" w:rsidRDefault="00A955C4" w:rsidP="00A955C4">
      <w:pPr>
        <w:pStyle w:val="Listparagraf"/>
        <w:numPr>
          <w:ilvl w:val="0"/>
          <w:numId w:val="13"/>
        </w:numPr>
        <w:spacing w:after="120" w:line="240" w:lineRule="auto"/>
        <w:ind w:left="1701" w:hanging="567"/>
        <w:contextualSpacing w:val="0"/>
        <w:jc w:val="both"/>
        <w:rPr>
          <w:rFonts w:ascii="Calibri" w:hAnsi="Calibri" w:cs="Calibri"/>
        </w:rPr>
      </w:pPr>
      <w:r w:rsidRPr="0085317B">
        <w:rPr>
          <w:rFonts w:ascii="Calibri" w:hAnsi="Calibri" w:cs="Calibri"/>
        </w:rPr>
        <w:t>acțiunii, inacțiunii sau faptelor unor terțe persoane pentru care Delegatul nu este responsabil.</w:t>
      </w:r>
    </w:p>
    <w:p w14:paraId="3A72A9D0" w14:textId="77777777" w:rsidR="00A955C4" w:rsidRPr="0085317B" w:rsidRDefault="00A955C4" w:rsidP="00A955C4">
      <w:pPr>
        <w:pStyle w:val="Listparagraf"/>
        <w:numPr>
          <w:ilvl w:val="0"/>
          <w:numId w:val="15"/>
        </w:numPr>
        <w:spacing w:after="120" w:line="240" w:lineRule="auto"/>
        <w:ind w:left="1134" w:hanging="567"/>
        <w:contextualSpacing w:val="0"/>
        <w:jc w:val="both"/>
        <w:rPr>
          <w:rFonts w:ascii="Calibri" w:hAnsi="Calibri" w:cs="Calibri"/>
        </w:rPr>
      </w:pPr>
      <w:r w:rsidRPr="0085317B">
        <w:rPr>
          <w:rFonts w:ascii="Calibri" w:hAnsi="Calibri" w:cs="Calibri"/>
        </w:rPr>
        <w:t xml:space="preserve">În cazul în care Delegatul se află în imposibilitatea de Furnizare a Serviciilor, total sau parțial, din orice motiv, sau consideră că anumite circumstanțe ar putea împiedica în mod substanțial Furnizarea Serviciilor, atunci Delegatul va notifica imediat Delegatarul, în condițiile prevăzute de prezentul Contract oferind în scris detalii cuprinzătoare asupra circumstanțelor, motivelor, durata posibilă a întreruperii </w:t>
      </w:r>
      <w:proofErr w:type="spellStart"/>
      <w:r w:rsidRPr="0085317B">
        <w:rPr>
          <w:rFonts w:ascii="Calibri" w:hAnsi="Calibri" w:cs="Calibri"/>
        </w:rPr>
        <w:t>şi</w:t>
      </w:r>
      <w:proofErr w:type="spellEnd"/>
      <w:r w:rsidRPr="0085317B">
        <w:rPr>
          <w:rFonts w:ascii="Calibri" w:hAnsi="Calibri" w:cs="Calibri"/>
        </w:rPr>
        <w:t xml:space="preserve"> acțiunile avute în vedere pentru remedierea situației, precum </w:t>
      </w:r>
      <w:proofErr w:type="spellStart"/>
      <w:r w:rsidRPr="0085317B">
        <w:rPr>
          <w:rFonts w:ascii="Calibri" w:hAnsi="Calibri" w:cs="Calibri"/>
        </w:rPr>
        <w:t>şi</w:t>
      </w:r>
      <w:proofErr w:type="spellEnd"/>
      <w:r w:rsidRPr="0085317B">
        <w:rPr>
          <w:rFonts w:ascii="Calibri" w:hAnsi="Calibri" w:cs="Calibri"/>
        </w:rPr>
        <w:t xml:space="preserve"> orice alte detalii pe care Delegatarul le solicită în mod rezonabil. Invocarea oricărui motiv care ar putea împiedica în mod substanțial Furnizarea Serviciilor nu va atrage nicio modificare a vreunei clauze a acestui Contract </w:t>
      </w:r>
      <w:proofErr w:type="spellStart"/>
      <w:r w:rsidRPr="0085317B">
        <w:rPr>
          <w:rFonts w:ascii="Calibri" w:hAnsi="Calibri" w:cs="Calibri"/>
        </w:rPr>
        <w:t>şi</w:t>
      </w:r>
      <w:proofErr w:type="spellEnd"/>
      <w:r w:rsidRPr="0085317B">
        <w:rPr>
          <w:rFonts w:ascii="Calibri" w:hAnsi="Calibri" w:cs="Calibri"/>
        </w:rPr>
        <w:t xml:space="preserve"> nu va elibera sau exonera în niciun fel Delegatul de obligația de Furnizarea Serviciilor conform Contractului </w:t>
      </w:r>
      <w:proofErr w:type="spellStart"/>
      <w:r w:rsidRPr="0085317B">
        <w:rPr>
          <w:rFonts w:ascii="Calibri" w:hAnsi="Calibri" w:cs="Calibri"/>
        </w:rPr>
        <w:t>şi</w:t>
      </w:r>
      <w:proofErr w:type="spellEnd"/>
      <w:r w:rsidRPr="0085317B">
        <w:rPr>
          <w:rFonts w:ascii="Calibri" w:hAnsi="Calibri" w:cs="Calibri"/>
        </w:rPr>
        <w:t xml:space="preserve"> a Legii în vigoare cu privire la suspendarea sau limitarea prestării Serviciilor.</w:t>
      </w:r>
    </w:p>
    <w:p w14:paraId="5BE9763D" w14:textId="77777777" w:rsidR="00A955C4" w:rsidRPr="00654C2A" w:rsidRDefault="00A955C4" w:rsidP="00A955C4">
      <w:pPr>
        <w:pStyle w:val="Listparagraf"/>
        <w:spacing w:after="120"/>
        <w:ind w:left="0"/>
        <w:jc w:val="both"/>
        <w:rPr>
          <w:rFonts w:ascii="Calibri" w:hAnsi="Calibri" w:cs="Calibri"/>
          <w:bCs/>
        </w:rPr>
      </w:pPr>
      <w:r w:rsidRPr="00654C2A">
        <w:rPr>
          <w:rFonts w:ascii="Calibri" w:hAnsi="Calibri" w:cs="Calibri"/>
          <w:bCs/>
        </w:rPr>
        <w:t>54.6 Recuperarea debitelor</w:t>
      </w:r>
    </w:p>
    <w:p w14:paraId="2669EEA9" w14:textId="77777777" w:rsidR="00A955C4" w:rsidRPr="0085317B" w:rsidRDefault="00A955C4" w:rsidP="00A955C4">
      <w:pPr>
        <w:pStyle w:val="Listparagraf"/>
        <w:numPr>
          <w:ilvl w:val="0"/>
          <w:numId w:val="16"/>
        </w:numPr>
        <w:spacing w:after="120" w:line="240" w:lineRule="auto"/>
        <w:ind w:left="1134" w:hanging="567"/>
        <w:contextualSpacing w:val="0"/>
        <w:jc w:val="both"/>
        <w:rPr>
          <w:rFonts w:ascii="Calibri" w:hAnsi="Calibri" w:cs="Calibri"/>
        </w:rPr>
      </w:pPr>
      <w:r w:rsidRPr="0085317B">
        <w:rPr>
          <w:rFonts w:ascii="Calibri" w:hAnsi="Calibri" w:cs="Calibri"/>
        </w:rPr>
        <w:t xml:space="preserve">Delegatarul este îndreptățit să recupereze de la Delegat orice prejudicii suferite din vina Delegatului, care sunt descoperite după Data Încetării, în conformitate cu Legea aplicabilă. </w:t>
      </w:r>
    </w:p>
    <w:p w14:paraId="48F57D78" w14:textId="77777777" w:rsidR="00A955C4" w:rsidRPr="0085317B" w:rsidRDefault="00A955C4" w:rsidP="00A955C4">
      <w:pPr>
        <w:pStyle w:val="Listparagraf"/>
        <w:numPr>
          <w:ilvl w:val="0"/>
          <w:numId w:val="16"/>
        </w:numPr>
        <w:spacing w:after="120" w:line="240" w:lineRule="auto"/>
        <w:ind w:left="1134" w:hanging="567"/>
        <w:contextualSpacing w:val="0"/>
        <w:jc w:val="both"/>
        <w:rPr>
          <w:rFonts w:ascii="Calibri" w:hAnsi="Calibri" w:cs="Calibri"/>
        </w:rPr>
      </w:pPr>
      <w:r w:rsidRPr="0085317B">
        <w:rPr>
          <w:rFonts w:ascii="Calibri" w:hAnsi="Calibri" w:cs="Calibri"/>
        </w:rPr>
        <w:t xml:space="preserve">Comisioanele bancare </w:t>
      </w:r>
      <w:proofErr w:type="spellStart"/>
      <w:r w:rsidRPr="0085317B">
        <w:rPr>
          <w:rFonts w:ascii="Calibri" w:hAnsi="Calibri" w:cs="Calibri"/>
        </w:rPr>
        <w:t>şi</w:t>
      </w:r>
      <w:proofErr w:type="spellEnd"/>
      <w:r w:rsidRPr="0085317B">
        <w:rPr>
          <w:rFonts w:ascii="Calibri" w:hAnsi="Calibri" w:cs="Calibri"/>
        </w:rPr>
        <w:t xml:space="preserve"> alte sume similare rezultate din operațiunile legate de plata sumelor datorate de Delegat Delegatarului cad în integralitate în sarcina Delegatului.</w:t>
      </w:r>
    </w:p>
    <w:p w14:paraId="0CDB47A7" w14:textId="77777777" w:rsidR="00A955C4" w:rsidRPr="0085317B" w:rsidRDefault="00A955C4" w:rsidP="00A955C4">
      <w:pPr>
        <w:rPr>
          <w:rFonts w:cstheme="minorHAnsi"/>
        </w:rPr>
      </w:pPr>
    </w:p>
    <w:p w14:paraId="53588A17" w14:textId="77777777" w:rsidR="00A955C4" w:rsidRDefault="00A955C4" w:rsidP="00A955C4">
      <w:pPr>
        <w:pStyle w:val="Titlu3"/>
        <w:ind w:right="29"/>
        <w:jc w:val="center"/>
        <w:rPr>
          <w:rFonts w:cstheme="minorHAnsi"/>
          <w:b/>
          <w:bCs/>
          <w:sz w:val="22"/>
        </w:rPr>
      </w:pPr>
      <w:bookmarkStart w:id="879" w:name="_Toc48730301"/>
      <w:bookmarkStart w:id="880" w:name="_Toc159530807"/>
      <w:bookmarkStart w:id="881" w:name="_Toc14101531"/>
      <w:r w:rsidRPr="0085317B">
        <w:rPr>
          <w:rFonts w:cstheme="minorHAnsi"/>
          <w:b/>
          <w:bCs/>
          <w:sz w:val="22"/>
        </w:rPr>
        <w:lastRenderedPageBreak/>
        <w:t>Articolul 5</w:t>
      </w:r>
      <w:r>
        <w:rPr>
          <w:rFonts w:cstheme="minorHAnsi"/>
          <w:b/>
          <w:bCs/>
          <w:sz w:val="22"/>
        </w:rPr>
        <w:t>5</w:t>
      </w:r>
      <w:r w:rsidRPr="0085317B">
        <w:rPr>
          <w:rFonts w:cstheme="minorHAnsi"/>
          <w:b/>
          <w:bCs/>
          <w:sz w:val="22"/>
        </w:rPr>
        <w:t xml:space="preserve"> – Răspunderea contractuală a Autorității delegante</w:t>
      </w:r>
      <w:bookmarkEnd w:id="879"/>
      <w:bookmarkEnd w:id="880"/>
      <w:r w:rsidRPr="0085317B">
        <w:rPr>
          <w:rFonts w:cstheme="minorHAnsi"/>
          <w:b/>
          <w:bCs/>
          <w:sz w:val="22"/>
        </w:rPr>
        <w:t xml:space="preserve"> </w:t>
      </w:r>
      <w:bookmarkEnd w:id="881"/>
    </w:p>
    <w:p w14:paraId="06B66595" w14:textId="77777777" w:rsidR="00A955C4" w:rsidRPr="00343B22" w:rsidRDefault="00A955C4" w:rsidP="00A955C4"/>
    <w:p w14:paraId="1E63B4B6" w14:textId="77777777" w:rsidR="00A955C4" w:rsidRPr="0085317B" w:rsidRDefault="00A955C4" w:rsidP="00A955C4">
      <w:pPr>
        <w:tabs>
          <w:tab w:val="left" w:pos="240"/>
        </w:tabs>
        <w:spacing w:after="0" w:line="240" w:lineRule="auto"/>
        <w:jc w:val="both"/>
        <w:rPr>
          <w:rFonts w:ascii="Calibri" w:hAnsi="Calibri" w:cs="Calibri"/>
        </w:rPr>
      </w:pPr>
      <w:r>
        <w:rPr>
          <w:rFonts w:ascii="Calibri" w:hAnsi="Calibri" w:cs="Calibri"/>
        </w:rPr>
        <w:t>55.1</w:t>
      </w:r>
      <w:r w:rsidRPr="0085317B">
        <w:rPr>
          <w:rFonts w:ascii="Calibri" w:hAnsi="Calibri" w:cs="Calibri"/>
        </w:rPr>
        <w:t xml:space="preserve"> </w:t>
      </w:r>
      <w:r>
        <w:rPr>
          <w:rFonts w:ascii="Calibri" w:hAnsi="Calibri" w:cs="Calibri"/>
        </w:rPr>
        <w:t>Autoritatea Delegantă</w:t>
      </w:r>
      <w:r w:rsidRPr="0085317B">
        <w:rPr>
          <w:rFonts w:ascii="Calibri" w:hAnsi="Calibri" w:cs="Calibri"/>
        </w:rPr>
        <w:t xml:space="preserve"> răspunde pentru acțiunile nejustificate și neexecutarea obligațiilor contractuale, care afectează furnizarea Serviciilor </w:t>
      </w:r>
      <w:proofErr w:type="spellStart"/>
      <w:r w:rsidRPr="0085317B">
        <w:rPr>
          <w:rFonts w:ascii="Calibri" w:hAnsi="Calibri" w:cs="Calibri"/>
        </w:rPr>
        <w:t>şi</w:t>
      </w:r>
      <w:proofErr w:type="spellEnd"/>
      <w:r w:rsidRPr="0085317B">
        <w:rPr>
          <w:rFonts w:ascii="Calibri" w:hAnsi="Calibri" w:cs="Calibri"/>
        </w:rPr>
        <w:t xml:space="preserve"> provoacă prejudicii. În aceste cazuri </w:t>
      </w:r>
      <w:r>
        <w:rPr>
          <w:rFonts w:ascii="Calibri" w:hAnsi="Calibri" w:cs="Calibri"/>
        </w:rPr>
        <w:t>Autoritatea Delegantă</w:t>
      </w:r>
      <w:r w:rsidRPr="0085317B">
        <w:rPr>
          <w:rFonts w:ascii="Calibri" w:hAnsi="Calibri" w:cs="Calibri"/>
        </w:rPr>
        <w:t xml:space="preserve"> va plăti Operatorului daune interese, fără  alte penalități, pentru acoperirea prejudiciului provocat, în cuantumul convenit de Părți sau stabilit de instanța competentă să soluționeze disputa.</w:t>
      </w:r>
    </w:p>
    <w:p w14:paraId="72186AB4" w14:textId="77777777" w:rsidR="00A955C4" w:rsidRPr="0085317B" w:rsidRDefault="00A955C4" w:rsidP="00A955C4">
      <w:pPr>
        <w:tabs>
          <w:tab w:val="left" w:pos="240"/>
        </w:tabs>
        <w:jc w:val="both"/>
        <w:rPr>
          <w:rFonts w:ascii="Calibri" w:hAnsi="Calibri" w:cs="Calibri"/>
        </w:rPr>
      </w:pPr>
    </w:p>
    <w:p w14:paraId="2DC26B43" w14:textId="77777777" w:rsidR="00A955C4" w:rsidRPr="0085317B" w:rsidRDefault="00A955C4" w:rsidP="00A955C4">
      <w:pPr>
        <w:tabs>
          <w:tab w:val="left" w:pos="240"/>
        </w:tabs>
        <w:spacing w:after="0" w:line="240" w:lineRule="auto"/>
        <w:jc w:val="both"/>
        <w:rPr>
          <w:rFonts w:ascii="Calibri" w:hAnsi="Calibri" w:cs="Calibri"/>
        </w:rPr>
      </w:pPr>
      <w:r>
        <w:rPr>
          <w:rFonts w:ascii="Calibri" w:hAnsi="Calibri" w:cs="Calibri"/>
        </w:rPr>
        <w:t xml:space="preserve">55.2 </w:t>
      </w:r>
      <w:r w:rsidRPr="0085317B">
        <w:rPr>
          <w:rFonts w:ascii="Calibri" w:hAnsi="Calibri" w:cs="Calibri"/>
        </w:rPr>
        <w:t>Autoritatea delegantă nu va fi răspunzătoare față de Operator pentru daune sau cheltuieli de orice natură pe care Operatorul le-ar putea suporta sau înregistra datorită: (i) producerii unui eveniment de Forță Majoră (ii) stării Bunurilor Publice sau a amplasamentelor aferente acestora, cu excepția prejudiciilor provocate de acestea care se datorează culpei dovedite a unităților administrativ-teritoriale parte la Contract în calitatea lor de proprietar sau (iii) oricărei nereușite a Operatorului de a realiza veniturile previzionate în baza prezentului Contract.</w:t>
      </w:r>
    </w:p>
    <w:p w14:paraId="14BBA0AC" w14:textId="77777777" w:rsidR="00130CC3" w:rsidRDefault="00130CC3" w:rsidP="00130CC3">
      <w:bookmarkStart w:id="882" w:name="_Toc476136762"/>
    </w:p>
    <w:p w14:paraId="560B939B" w14:textId="77777777" w:rsidR="00972BEC" w:rsidRDefault="00972BEC">
      <w:pPr>
        <w:rPr>
          <w:ins w:id="883" w:author="Anca Bors" w:date="2024-03-08T14:01:00Z" w16du:dateUtc="2024-03-08T12:01:00Z"/>
          <w:rFonts w:eastAsiaTheme="majorEastAsia" w:cstheme="minorHAnsi"/>
          <w:b/>
          <w:bCs/>
          <w:color w:val="2F5496" w:themeColor="accent1" w:themeShade="BF"/>
          <w:sz w:val="24"/>
          <w:szCs w:val="24"/>
        </w:rPr>
      </w:pPr>
      <w:bookmarkStart w:id="884" w:name="_Toc159530808"/>
      <w:ins w:id="885" w:author="Anca Bors" w:date="2024-03-08T14:01:00Z" w16du:dateUtc="2024-03-08T12:01:00Z">
        <w:r>
          <w:rPr>
            <w:rFonts w:cstheme="minorHAnsi"/>
            <w:b/>
            <w:bCs/>
            <w:sz w:val="24"/>
            <w:szCs w:val="24"/>
          </w:rPr>
          <w:br w:type="page"/>
        </w:r>
      </w:ins>
    </w:p>
    <w:p w14:paraId="491A8342" w14:textId="1C0DBCAA" w:rsidR="00A955C4" w:rsidRPr="0085317B" w:rsidRDefault="00A955C4" w:rsidP="00A955C4">
      <w:pPr>
        <w:pStyle w:val="Titlu1"/>
        <w:jc w:val="center"/>
        <w:rPr>
          <w:rFonts w:asciiTheme="minorHAnsi" w:hAnsiTheme="minorHAnsi" w:cstheme="minorHAnsi"/>
          <w:b/>
          <w:bCs/>
          <w:sz w:val="24"/>
          <w:szCs w:val="24"/>
        </w:rPr>
      </w:pPr>
      <w:r w:rsidRPr="0085317B">
        <w:rPr>
          <w:rFonts w:asciiTheme="minorHAnsi" w:hAnsiTheme="minorHAnsi" w:cstheme="minorHAnsi"/>
          <w:b/>
          <w:bCs/>
          <w:sz w:val="24"/>
          <w:szCs w:val="24"/>
        </w:rPr>
        <w:lastRenderedPageBreak/>
        <w:t>TITLUL I</w:t>
      </w:r>
      <w:r>
        <w:rPr>
          <w:rFonts w:asciiTheme="minorHAnsi" w:hAnsiTheme="minorHAnsi" w:cstheme="minorHAnsi"/>
          <w:b/>
          <w:bCs/>
          <w:sz w:val="24"/>
          <w:szCs w:val="24"/>
        </w:rPr>
        <w:t>V</w:t>
      </w:r>
      <w:r w:rsidRPr="0085317B">
        <w:rPr>
          <w:rFonts w:asciiTheme="minorHAnsi" w:hAnsiTheme="minorHAnsi" w:cstheme="minorHAnsi"/>
          <w:b/>
          <w:bCs/>
          <w:sz w:val="24"/>
          <w:szCs w:val="24"/>
        </w:rPr>
        <w:t xml:space="preserve"> – CERINTE DE MANAGEMENT</w:t>
      </w:r>
      <w:bookmarkEnd w:id="882"/>
      <w:bookmarkEnd w:id="884"/>
    </w:p>
    <w:p w14:paraId="192A478E" w14:textId="77777777" w:rsidR="00A955C4" w:rsidRPr="0085317B" w:rsidRDefault="00A955C4" w:rsidP="00A955C4">
      <w:pPr>
        <w:rPr>
          <w:rFonts w:ascii="Calibri" w:hAnsi="Calibri" w:cs="Calibri"/>
        </w:rPr>
      </w:pPr>
    </w:p>
    <w:p w14:paraId="0607DE7E" w14:textId="77777777" w:rsidR="00A955C4" w:rsidRDefault="00A955C4" w:rsidP="00A955C4">
      <w:pPr>
        <w:pStyle w:val="Titlu3"/>
        <w:ind w:right="29"/>
        <w:jc w:val="center"/>
        <w:rPr>
          <w:rFonts w:cstheme="minorHAnsi"/>
          <w:b/>
          <w:bCs/>
          <w:sz w:val="22"/>
        </w:rPr>
      </w:pPr>
      <w:bookmarkStart w:id="886" w:name="_Toc476136763"/>
      <w:bookmarkStart w:id="887" w:name="_Toc159530809"/>
      <w:r w:rsidRPr="0085317B">
        <w:rPr>
          <w:rFonts w:cstheme="minorHAnsi"/>
          <w:b/>
          <w:bCs/>
          <w:sz w:val="22"/>
        </w:rPr>
        <w:t xml:space="preserve">Articolul </w:t>
      </w:r>
      <w:r>
        <w:rPr>
          <w:rFonts w:cstheme="minorHAnsi"/>
          <w:b/>
          <w:bCs/>
          <w:sz w:val="22"/>
        </w:rPr>
        <w:t>56</w:t>
      </w:r>
      <w:r w:rsidRPr="0085317B">
        <w:rPr>
          <w:rFonts w:cstheme="minorHAnsi"/>
          <w:b/>
          <w:bCs/>
          <w:sz w:val="22"/>
        </w:rPr>
        <w:t xml:space="preserve"> – Control intern/managerial</w:t>
      </w:r>
      <w:bookmarkEnd w:id="886"/>
      <w:bookmarkEnd w:id="887"/>
      <w:r w:rsidRPr="0085317B">
        <w:rPr>
          <w:rFonts w:cstheme="minorHAnsi"/>
          <w:b/>
          <w:bCs/>
          <w:sz w:val="22"/>
        </w:rPr>
        <w:t xml:space="preserve"> </w:t>
      </w:r>
    </w:p>
    <w:p w14:paraId="76EF3B52" w14:textId="77777777" w:rsidR="00A955C4" w:rsidRPr="00C81E4C" w:rsidRDefault="00A955C4" w:rsidP="00A955C4"/>
    <w:p w14:paraId="52C3B7CB" w14:textId="77777777" w:rsidR="00A955C4" w:rsidRPr="0085317B" w:rsidRDefault="00A955C4" w:rsidP="00A955C4">
      <w:pPr>
        <w:jc w:val="both"/>
        <w:rPr>
          <w:rFonts w:ascii="Calibri" w:hAnsi="Calibri" w:cs="Calibri"/>
        </w:rPr>
      </w:pPr>
      <w:r>
        <w:rPr>
          <w:rFonts w:ascii="Calibri" w:hAnsi="Calibri" w:cs="Calibri"/>
        </w:rPr>
        <w:t xml:space="preserve">56.1 </w:t>
      </w:r>
      <w:r w:rsidRPr="0085317B">
        <w:rPr>
          <w:rFonts w:ascii="Calibri" w:hAnsi="Calibri" w:cs="Calibri"/>
        </w:rPr>
        <w:t xml:space="preserve">Operatorul regional are responsabilitatea implementării standardelor de control intern/managerial, așa cum sunt ele definite in Ordinul nr. 600/2018 pentru aprobarea Codului controlului intern/managerial al entităților publice. </w:t>
      </w:r>
    </w:p>
    <w:p w14:paraId="396EBC17" w14:textId="77777777" w:rsidR="00A955C4" w:rsidRPr="0085317B" w:rsidRDefault="00A955C4" w:rsidP="00A955C4">
      <w:pPr>
        <w:pStyle w:val="Titlu3"/>
        <w:ind w:right="29"/>
        <w:jc w:val="center"/>
        <w:rPr>
          <w:rFonts w:cstheme="minorHAnsi"/>
          <w:b/>
          <w:bCs/>
          <w:sz w:val="22"/>
        </w:rPr>
      </w:pPr>
      <w:bookmarkStart w:id="888" w:name="_Toc476136764"/>
    </w:p>
    <w:p w14:paraId="683293EC" w14:textId="77777777" w:rsidR="00A955C4" w:rsidRDefault="00A955C4" w:rsidP="00A955C4">
      <w:pPr>
        <w:pStyle w:val="Titlu3"/>
        <w:ind w:right="29"/>
        <w:jc w:val="center"/>
        <w:rPr>
          <w:rFonts w:cstheme="minorHAnsi"/>
          <w:b/>
          <w:bCs/>
          <w:sz w:val="22"/>
        </w:rPr>
      </w:pPr>
      <w:bookmarkStart w:id="889" w:name="_Toc159530810"/>
      <w:r w:rsidRPr="0085317B">
        <w:rPr>
          <w:rFonts w:cstheme="minorHAnsi"/>
          <w:b/>
          <w:bCs/>
          <w:sz w:val="22"/>
        </w:rPr>
        <w:t xml:space="preserve">Articolul </w:t>
      </w:r>
      <w:r>
        <w:rPr>
          <w:rFonts w:cstheme="minorHAnsi"/>
          <w:b/>
          <w:bCs/>
          <w:sz w:val="22"/>
        </w:rPr>
        <w:t>57</w:t>
      </w:r>
      <w:r w:rsidRPr="0085317B">
        <w:rPr>
          <w:rFonts w:cstheme="minorHAnsi"/>
          <w:b/>
          <w:bCs/>
          <w:sz w:val="22"/>
        </w:rPr>
        <w:t xml:space="preserve"> – Guvernanta corporativa</w:t>
      </w:r>
      <w:bookmarkEnd w:id="888"/>
      <w:bookmarkEnd w:id="889"/>
      <w:r w:rsidRPr="0085317B">
        <w:rPr>
          <w:rFonts w:cstheme="minorHAnsi"/>
          <w:b/>
          <w:bCs/>
          <w:sz w:val="22"/>
        </w:rPr>
        <w:t xml:space="preserve">  </w:t>
      </w:r>
    </w:p>
    <w:p w14:paraId="7761AF34" w14:textId="77777777" w:rsidR="00A955C4" w:rsidRPr="00343B22" w:rsidRDefault="00A955C4" w:rsidP="00A955C4"/>
    <w:p w14:paraId="798B625C" w14:textId="77777777" w:rsidR="00A955C4" w:rsidRPr="0085317B" w:rsidRDefault="00A955C4" w:rsidP="00A955C4">
      <w:pPr>
        <w:jc w:val="both"/>
        <w:rPr>
          <w:rFonts w:ascii="Calibri" w:eastAsia="Calibri" w:hAnsi="Calibri" w:cs="Calibri"/>
        </w:rPr>
      </w:pPr>
      <w:r>
        <w:rPr>
          <w:rFonts w:ascii="Calibri" w:eastAsia="Calibri" w:hAnsi="Calibri" w:cs="Calibri"/>
        </w:rPr>
        <w:t xml:space="preserve">57.1 </w:t>
      </w:r>
      <w:r w:rsidRPr="0085317B">
        <w:rPr>
          <w:rFonts w:ascii="Calibri" w:eastAsia="Calibri" w:hAnsi="Calibri" w:cs="Calibri"/>
        </w:rPr>
        <w:t>Regulile de guvernanță corporativă prevăzute de OUG 109/2011 privind guvernanța corporativă a întreprinderilor publice, cu modificările și completările ulterioare, se aplică în mod corespunzător și operatorului regional.</w:t>
      </w:r>
    </w:p>
    <w:p w14:paraId="73496904" w14:textId="77777777" w:rsidR="00A955C4" w:rsidRPr="0085317B" w:rsidRDefault="00A955C4" w:rsidP="00A955C4">
      <w:pPr>
        <w:rPr>
          <w:rFonts w:ascii="Calibri" w:hAnsi="Calibri" w:cs="Calibri"/>
        </w:rPr>
      </w:pPr>
    </w:p>
    <w:p w14:paraId="624EB98F" w14:textId="77777777" w:rsidR="00A955C4" w:rsidRDefault="00A955C4" w:rsidP="00A955C4">
      <w:pPr>
        <w:pStyle w:val="Titlu3"/>
        <w:ind w:right="29"/>
        <w:jc w:val="center"/>
        <w:rPr>
          <w:rFonts w:cstheme="minorHAnsi"/>
          <w:b/>
          <w:bCs/>
          <w:sz w:val="22"/>
        </w:rPr>
      </w:pPr>
      <w:bookmarkStart w:id="890" w:name="_Toc476136765"/>
      <w:bookmarkStart w:id="891" w:name="_Toc159530811"/>
      <w:r w:rsidRPr="0085317B">
        <w:rPr>
          <w:rFonts w:cstheme="minorHAnsi"/>
          <w:b/>
          <w:bCs/>
          <w:sz w:val="22"/>
        </w:rPr>
        <w:t xml:space="preserve">Articolul </w:t>
      </w:r>
      <w:r>
        <w:rPr>
          <w:rFonts w:cstheme="minorHAnsi"/>
          <w:b/>
          <w:bCs/>
          <w:sz w:val="22"/>
        </w:rPr>
        <w:t>58</w:t>
      </w:r>
      <w:r w:rsidRPr="0085317B">
        <w:rPr>
          <w:rFonts w:cstheme="minorHAnsi"/>
          <w:b/>
          <w:bCs/>
          <w:sz w:val="22"/>
        </w:rPr>
        <w:t xml:space="preserve"> – Masuri de informare</w:t>
      </w:r>
      <w:bookmarkEnd w:id="890"/>
      <w:bookmarkEnd w:id="891"/>
      <w:r w:rsidRPr="0085317B">
        <w:rPr>
          <w:rFonts w:cstheme="minorHAnsi"/>
          <w:b/>
          <w:bCs/>
          <w:sz w:val="22"/>
        </w:rPr>
        <w:t xml:space="preserve"> </w:t>
      </w:r>
    </w:p>
    <w:p w14:paraId="01318D94" w14:textId="77777777" w:rsidR="00A955C4" w:rsidRPr="00C81E4C" w:rsidRDefault="00A955C4" w:rsidP="00A955C4"/>
    <w:p w14:paraId="65110615" w14:textId="77777777" w:rsidR="00A955C4" w:rsidRPr="0085317B" w:rsidRDefault="00A955C4" w:rsidP="00A955C4">
      <w:pPr>
        <w:jc w:val="both"/>
        <w:rPr>
          <w:rFonts w:ascii="Calibri" w:hAnsi="Calibri" w:cs="Calibri"/>
        </w:rPr>
      </w:pPr>
      <w:r>
        <w:rPr>
          <w:rFonts w:ascii="Calibri" w:hAnsi="Calibri" w:cs="Calibri"/>
        </w:rPr>
        <w:t>58.</w:t>
      </w:r>
      <w:r w:rsidRPr="0085317B">
        <w:rPr>
          <w:rFonts w:ascii="Calibri" w:hAnsi="Calibri" w:cs="Calibri"/>
        </w:rPr>
        <w:t xml:space="preserve">1 Operatorul regional va asigura o informare corespunzătoare a utilizatorilor cu privire la implementare serviciului, in special prin publicarea informațiilor de interes public pe web site-ul companiei. </w:t>
      </w:r>
    </w:p>
    <w:p w14:paraId="592350FC" w14:textId="77777777" w:rsidR="00A955C4" w:rsidRPr="0085317B" w:rsidRDefault="00A955C4" w:rsidP="00A955C4">
      <w:pPr>
        <w:rPr>
          <w:rFonts w:ascii="Calibri" w:hAnsi="Calibri" w:cs="Calibri"/>
        </w:rPr>
      </w:pPr>
    </w:p>
    <w:p w14:paraId="3AE6B46E" w14:textId="77777777" w:rsidR="00A955C4" w:rsidRPr="0085317B" w:rsidRDefault="00A955C4" w:rsidP="00A955C4">
      <w:pPr>
        <w:pStyle w:val="Titlu3"/>
        <w:ind w:right="29"/>
        <w:jc w:val="center"/>
        <w:rPr>
          <w:rFonts w:cstheme="minorHAnsi"/>
          <w:b/>
          <w:bCs/>
          <w:sz w:val="22"/>
        </w:rPr>
      </w:pPr>
      <w:bookmarkStart w:id="892" w:name="_Toc476136766"/>
      <w:bookmarkStart w:id="893" w:name="_Toc159530812"/>
      <w:r w:rsidRPr="0085317B">
        <w:rPr>
          <w:rFonts w:cstheme="minorHAnsi"/>
          <w:b/>
          <w:bCs/>
          <w:sz w:val="22"/>
        </w:rPr>
        <w:t xml:space="preserve">Articolul </w:t>
      </w:r>
      <w:r>
        <w:rPr>
          <w:rFonts w:cstheme="minorHAnsi"/>
          <w:b/>
          <w:bCs/>
          <w:sz w:val="22"/>
        </w:rPr>
        <w:t>59</w:t>
      </w:r>
      <w:r w:rsidRPr="0085317B">
        <w:rPr>
          <w:rFonts w:cstheme="minorHAnsi"/>
          <w:b/>
          <w:bCs/>
          <w:sz w:val="22"/>
        </w:rPr>
        <w:t xml:space="preserve"> – Protecția datelor, </w:t>
      </w:r>
      <w:bookmarkEnd w:id="892"/>
      <w:r w:rsidRPr="0085317B">
        <w:rPr>
          <w:rFonts w:cstheme="minorHAnsi"/>
          <w:b/>
          <w:bCs/>
          <w:sz w:val="22"/>
        </w:rPr>
        <w:t>confidențialitate</w:t>
      </w:r>
      <w:bookmarkEnd w:id="893"/>
      <w:r w:rsidRPr="0085317B">
        <w:rPr>
          <w:rFonts w:cstheme="minorHAnsi"/>
          <w:b/>
          <w:bCs/>
          <w:sz w:val="22"/>
        </w:rPr>
        <w:t xml:space="preserve">  </w:t>
      </w:r>
    </w:p>
    <w:p w14:paraId="3FA4B47B" w14:textId="77777777" w:rsidR="00A955C4" w:rsidRPr="0085317B" w:rsidRDefault="00A955C4" w:rsidP="00A955C4">
      <w:pPr>
        <w:rPr>
          <w:rFonts w:ascii="Calibri" w:hAnsi="Calibri" w:cs="Calibri"/>
        </w:rPr>
      </w:pPr>
    </w:p>
    <w:p w14:paraId="2CACA854" w14:textId="77777777" w:rsidR="00A955C4" w:rsidRPr="0085317B" w:rsidRDefault="00A955C4" w:rsidP="00A955C4">
      <w:pPr>
        <w:jc w:val="both"/>
        <w:rPr>
          <w:rFonts w:ascii="Calibri" w:hAnsi="Calibri" w:cs="Calibri"/>
        </w:rPr>
      </w:pPr>
      <w:r>
        <w:rPr>
          <w:rFonts w:ascii="Calibri" w:hAnsi="Calibri" w:cs="Calibri"/>
        </w:rPr>
        <w:t>59.</w:t>
      </w:r>
      <w:r w:rsidRPr="0085317B">
        <w:rPr>
          <w:rFonts w:ascii="Calibri" w:hAnsi="Calibri" w:cs="Calibri"/>
        </w:rPr>
        <w:t>1 Operatorul Regional este obligat sa asigure protecția datelor cu caracter personal, conform legislației in vigoare.</w:t>
      </w:r>
    </w:p>
    <w:p w14:paraId="76C26997" w14:textId="77777777" w:rsidR="00A955C4" w:rsidRPr="0085317B" w:rsidRDefault="00A955C4" w:rsidP="00A955C4">
      <w:pPr>
        <w:jc w:val="both"/>
        <w:rPr>
          <w:rFonts w:ascii="Calibri" w:hAnsi="Calibri" w:cs="Calibri"/>
        </w:rPr>
      </w:pPr>
      <w:r>
        <w:rPr>
          <w:rFonts w:ascii="Calibri" w:hAnsi="Calibri" w:cs="Calibri"/>
        </w:rPr>
        <w:t>59.</w:t>
      </w:r>
      <w:r w:rsidRPr="0085317B">
        <w:rPr>
          <w:rFonts w:ascii="Calibri" w:hAnsi="Calibri" w:cs="Calibri"/>
        </w:rPr>
        <w:t xml:space="preserve">2 Operatorul regional va păstra, in condițiile legii, confidențialitatea datelor si informațiilor </w:t>
      </w:r>
      <w:proofErr w:type="spellStart"/>
      <w:r w:rsidRPr="0085317B">
        <w:rPr>
          <w:rFonts w:ascii="Calibri" w:hAnsi="Calibri" w:cs="Calibri"/>
        </w:rPr>
        <w:t>economico</w:t>
      </w:r>
      <w:proofErr w:type="spellEnd"/>
      <w:r w:rsidRPr="0085317B">
        <w:rPr>
          <w:rFonts w:ascii="Calibri" w:hAnsi="Calibri" w:cs="Calibri"/>
        </w:rPr>
        <w:t>-financiare privind serviciul, altele decât cele de interes public.</w:t>
      </w:r>
    </w:p>
    <w:p w14:paraId="1B59C636" w14:textId="77777777" w:rsidR="00A955C4" w:rsidRPr="0085317B" w:rsidRDefault="00A955C4" w:rsidP="00A955C4">
      <w:pPr>
        <w:spacing w:after="120"/>
        <w:ind w:right="1"/>
        <w:jc w:val="both"/>
        <w:rPr>
          <w:rFonts w:ascii="Calibri" w:hAnsi="Calibri" w:cs="Calibri"/>
        </w:rPr>
      </w:pPr>
      <w:r>
        <w:rPr>
          <w:rFonts w:ascii="Calibri" w:hAnsi="Calibri" w:cs="Calibri"/>
        </w:rPr>
        <w:t>59.</w:t>
      </w:r>
      <w:r w:rsidRPr="0085317B">
        <w:rPr>
          <w:rFonts w:ascii="Calibri" w:hAnsi="Calibri" w:cs="Calibri"/>
        </w:rPr>
        <w:t xml:space="preserve">3 Operatorul Regional nu are dreptul de a utiliza informațiile </w:t>
      </w:r>
      <w:proofErr w:type="spellStart"/>
      <w:r w:rsidRPr="0085317B">
        <w:rPr>
          <w:rFonts w:ascii="Calibri" w:hAnsi="Calibri" w:cs="Calibri"/>
        </w:rPr>
        <w:t>şi</w:t>
      </w:r>
      <w:proofErr w:type="spellEnd"/>
      <w:r w:rsidRPr="0085317B">
        <w:rPr>
          <w:rFonts w:ascii="Calibri" w:hAnsi="Calibri" w:cs="Calibri"/>
        </w:rPr>
        <w:t xml:space="preserve"> documentele obținute sau la care are acces în perioada de derulare a contractului de delegare în alt scop decât acela de a-</w:t>
      </w:r>
      <w:proofErr w:type="spellStart"/>
      <w:r w:rsidRPr="0085317B">
        <w:rPr>
          <w:rFonts w:ascii="Calibri" w:hAnsi="Calibri" w:cs="Calibri"/>
        </w:rPr>
        <w:t>şi</w:t>
      </w:r>
      <w:proofErr w:type="spellEnd"/>
      <w:r w:rsidRPr="0085317B">
        <w:rPr>
          <w:rFonts w:ascii="Calibri" w:hAnsi="Calibri" w:cs="Calibri"/>
        </w:rPr>
        <w:t xml:space="preserve"> îndeplini obligațiile contractuale.</w:t>
      </w:r>
    </w:p>
    <w:p w14:paraId="5E15BEF0" w14:textId="77777777" w:rsidR="00A955C4" w:rsidRPr="0085317B" w:rsidRDefault="00A955C4" w:rsidP="00A955C4">
      <w:pPr>
        <w:rPr>
          <w:rFonts w:ascii="Calibri" w:hAnsi="Calibri" w:cs="Calibri"/>
        </w:rPr>
      </w:pPr>
    </w:p>
    <w:p w14:paraId="034AD54F" w14:textId="77777777" w:rsidR="00A955C4" w:rsidRPr="0085317B" w:rsidRDefault="00A955C4" w:rsidP="00A955C4">
      <w:pPr>
        <w:pStyle w:val="Titlu3"/>
        <w:ind w:right="29"/>
        <w:jc w:val="center"/>
        <w:rPr>
          <w:rFonts w:cstheme="minorHAnsi"/>
          <w:b/>
          <w:bCs/>
          <w:sz w:val="22"/>
        </w:rPr>
      </w:pPr>
      <w:bookmarkStart w:id="894" w:name="_Toc476136767"/>
      <w:bookmarkStart w:id="895" w:name="_Toc159530813"/>
      <w:r w:rsidRPr="0085317B">
        <w:rPr>
          <w:rFonts w:cstheme="minorHAnsi"/>
          <w:b/>
          <w:bCs/>
          <w:sz w:val="22"/>
        </w:rPr>
        <w:t xml:space="preserve">Articolul </w:t>
      </w:r>
      <w:r>
        <w:rPr>
          <w:rFonts w:cstheme="minorHAnsi"/>
          <w:b/>
          <w:bCs/>
          <w:sz w:val="22"/>
        </w:rPr>
        <w:t>60</w:t>
      </w:r>
      <w:r w:rsidRPr="0085317B">
        <w:rPr>
          <w:rFonts w:cstheme="minorHAnsi"/>
          <w:b/>
          <w:bCs/>
          <w:sz w:val="22"/>
        </w:rPr>
        <w:t xml:space="preserve"> – Înregistrări legate de furnizarea serviciului</w:t>
      </w:r>
      <w:bookmarkEnd w:id="894"/>
      <w:bookmarkEnd w:id="895"/>
      <w:r w:rsidRPr="0085317B">
        <w:rPr>
          <w:rFonts w:cstheme="minorHAnsi"/>
          <w:b/>
          <w:bCs/>
          <w:sz w:val="22"/>
        </w:rPr>
        <w:t xml:space="preserve">  </w:t>
      </w:r>
    </w:p>
    <w:p w14:paraId="68E5DC30" w14:textId="77777777" w:rsidR="00A955C4" w:rsidRPr="0085317B" w:rsidRDefault="00A955C4" w:rsidP="00A955C4">
      <w:pPr>
        <w:jc w:val="both"/>
        <w:rPr>
          <w:rFonts w:ascii="Calibri" w:hAnsi="Calibri" w:cs="Calibri"/>
        </w:rPr>
      </w:pPr>
    </w:p>
    <w:p w14:paraId="553D08E3" w14:textId="77777777" w:rsidR="00A955C4" w:rsidRPr="0085317B" w:rsidRDefault="00A955C4" w:rsidP="00A955C4">
      <w:pPr>
        <w:jc w:val="both"/>
        <w:rPr>
          <w:rFonts w:ascii="Calibri" w:hAnsi="Calibri" w:cs="Calibri"/>
        </w:rPr>
      </w:pPr>
      <w:r>
        <w:rPr>
          <w:rFonts w:ascii="Calibri" w:hAnsi="Calibri" w:cs="Calibri"/>
        </w:rPr>
        <w:t>60.</w:t>
      </w:r>
      <w:r w:rsidRPr="0085317B">
        <w:rPr>
          <w:rFonts w:ascii="Calibri" w:hAnsi="Calibri" w:cs="Calibri"/>
        </w:rPr>
        <w:t>1 Operatorul regional are obligația păstrării in bune condiții a tuturor documentelor legate de furnizarea serviciului.</w:t>
      </w:r>
    </w:p>
    <w:p w14:paraId="218AC914" w14:textId="77777777" w:rsidR="00A955C4" w:rsidRPr="00C81E4C" w:rsidRDefault="00A955C4" w:rsidP="00A955C4">
      <w:pPr>
        <w:tabs>
          <w:tab w:val="left" w:pos="240"/>
        </w:tabs>
        <w:jc w:val="both"/>
        <w:rPr>
          <w:rFonts w:ascii="Calibri" w:hAnsi="Calibri" w:cs="Calibri"/>
          <w:b/>
        </w:rPr>
      </w:pPr>
      <w:r>
        <w:rPr>
          <w:rFonts w:ascii="Calibri" w:hAnsi="Calibri" w:cs="Calibri"/>
        </w:rPr>
        <w:t>60.</w:t>
      </w:r>
      <w:r w:rsidRPr="0085317B">
        <w:rPr>
          <w:rFonts w:ascii="Calibri" w:hAnsi="Calibri" w:cs="Calibri"/>
        </w:rPr>
        <w:t>2 Operatorul se angajează sa implementeze sisteme informatice tip GIS, in vederea gestionarii corespunzătoare a sistemelor de utilități publice.</w:t>
      </w:r>
      <w:r>
        <w:rPr>
          <w:rFonts w:ascii="Calibri" w:hAnsi="Calibri" w:cs="Calibri"/>
        </w:rPr>
        <w:t xml:space="preserve"> </w:t>
      </w:r>
      <w:r w:rsidRPr="0085317B">
        <w:rPr>
          <w:rFonts w:ascii="Calibri" w:hAnsi="Calibri" w:cs="Calibri"/>
        </w:rPr>
        <w:t xml:space="preserve">Bazele de date aferente sistemelor informatice tip GIS vor fi puse la dispoziția Autorității </w:t>
      </w:r>
      <w:r w:rsidRPr="00C81E4C">
        <w:rPr>
          <w:rFonts w:ascii="Calibri" w:hAnsi="Calibri" w:cs="Calibri"/>
        </w:rPr>
        <w:t>Delegante, pe măsura constituirii acestora si la solicitarea expresa a acesteia.</w:t>
      </w:r>
    </w:p>
    <w:p w14:paraId="6450CB39" w14:textId="5BE467F3" w:rsidR="00972BEC" w:rsidRDefault="00972BEC">
      <w:pPr>
        <w:rPr>
          <w:ins w:id="896" w:author="Anca Bors" w:date="2024-03-08T14:02:00Z" w16du:dateUtc="2024-03-08T12:02:00Z"/>
          <w:rFonts w:cstheme="minorHAnsi"/>
        </w:rPr>
      </w:pPr>
      <w:ins w:id="897" w:author="Anca Bors" w:date="2024-03-08T14:02:00Z" w16du:dateUtc="2024-03-08T12:02:00Z">
        <w:r>
          <w:rPr>
            <w:rFonts w:cstheme="minorHAnsi"/>
          </w:rPr>
          <w:lastRenderedPageBreak/>
          <w:br w:type="page"/>
        </w:r>
      </w:ins>
    </w:p>
    <w:p w14:paraId="0A912413" w14:textId="77777777" w:rsidR="00A955C4" w:rsidRPr="0085317B" w:rsidRDefault="00A955C4" w:rsidP="00A955C4">
      <w:pPr>
        <w:pStyle w:val="Titlu1"/>
        <w:spacing w:before="240"/>
        <w:jc w:val="center"/>
        <w:rPr>
          <w:rFonts w:asciiTheme="minorHAnsi" w:hAnsiTheme="minorHAnsi" w:cstheme="minorHAnsi"/>
          <w:b/>
          <w:bCs/>
          <w:color w:val="auto"/>
          <w:sz w:val="24"/>
          <w:szCs w:val="24"/>
        </w:rPr>
      </w:pPr>
      <w:bookmarkStart w:id="898" w:name="_Toc159530814"/>
      <w:r w:rsidRPr="0085317B">
        <w:rPr>
          <w:rFonts w:asciiTheme="minorHAnsi" w:hAnsiTheme="minorHAnsi" w:cstheme="minorHAnsi"/>
          <w:b/>
          <w:bCs/>
          <w:color w:val="auto"/>
          <w:sz w:val="24"/>
          <w:szCs w:val="24"/>
        </w:rPr>
        <w:lastRenderedPageBreak/>
        <w:t>TITLUL V – DISPOZITII FINALE</w:t>
      </w:r>
      <w:bookmarkEnd w:id="898"/>
    </w:p>
    <w:p w14:paraId="7D21A29F" w14:textId="77777777" w:rsidR="00A955C4" w:rsidRPr="0085317B" w:rsidRDefault="00A955C4" w:rsidP="00A955C4">
      <w:pPr>
        <w:jc w:val="center"/>
        <w:rPr>
          <w:rFonts w:cstheme="minorHAnsi"/>
          <w:b/>
        </w:rPr>
      </w:pPr>
    </w:p>
    <w:p w14:paraId="0E68B709" w14:textId="77777777" w:rsidR="00A955C4" w:rsidRPr="0085317B" w:rsidRDefault="00A955C4" w:rsidP="00A955C4">
      <w:pPr>
        <w:pStyle w:val="Titlu2"/>
        <w:spacing w:before="40" w:after="0"/>
        <w:rPr>
          <w:rFonts w:asciiTheme="minorHAnsi" w:hAnsiTheme="minorHAnsi" w:cstheme="minorHAnsi"/>
          <w:b/>
          <w:bCs/>
          <w:color w:val="auto"/>
          <w:szCs w:val="24"/>
        </w:rPr>
      </w:pPr>
      <w:bookmarkStart w:id="899" w:name="_Toc159530815"/>
      <w:r w:rsidRPr="0085317B">
        <w:rPr>
          <w:rFonts w:asciiTheme="minorHAnsi" w:hAnsiTheme="minorHAnsi" w:cstheme="minorHAnsi"/>
          <w:b/>
          <w:bCs/>
          <w:color w:val="auto"/>
          <w:szCs w:val="24"/>
        </w:rPr>
        <w:t>CAPITOLUL I - DURATA PREZENTULUI CONTRACT DE DELEGARE</w:t>
      </w:r>
      <w:bookmarkEnd w:id="899"/>
    </w:p>
    <w:p w14:paraId="62427EC1" w14:textId="77777777" w:rsidR="00A955C4" w:rsidRPr="0085317B" w:rsidRDefault="00A955C4" w:rsidP="00A955C4">
      <w:pPr>
        <w:jc w:val="center"/>
        <w:rPr>
          <w:rFonts w:cstheme="minorHAnsi"/>
          <w:b/>
        </w:rPr>
      </w:pPr>
    </w:p>
    <w:p w14:paraId="2C058B94" w14:textId="77777777" w:rsidR="00A955C4" w:rsidRPr="0085317B" w:rsidRDefault="00A955C4" w:rsidP="00A955C4">
      <w:pPr>
        <w:pStyle w:val="Titlu3"/>
        <w:ind w:right="29"/>
        <w:jc w:val="center"/>
        <w:rPr>
          <w:rFonts w:cstheme="minorHAnsi"/>
          <w:b/>
          <w:bCs/>
          <w:sz w:val="22"/>
        </w:rPr>
      </w:pPr>
      <w:bookmarkStart w:id="900" w:name="_Toc159530816"/>
      <w:r w:rsidRPr="0085317B">
        <w:rPr>
          <w:rFonts w:cstheme="minorHAnsi"/>
          <w:b/>
          <w:bCs/>
          <w:sz w:val="22"/>
        </w:rPr>
        <w:t xml:space="preserve">Articolul </w:t>
      </w:r>
      <w:r>
        <w:rPr>
          <w:rFonts w:cstheme="minorHAnsi"/>
          <w:b/>
          <w:bCs/>
          <w:sz w:val="22"/>
        </w:rPr>
        <w:t>61</w:t>
      </w:r>
      <w:r w:rsidRPr="0085317B">
        <w:rPr>
          <w:rFonts w:cstheme="minorHAnsi"/>
          <w:b/>
          <w:bCs/>
          <w:sz w:val="22"/>
        </w:rPr>
        <w:t xml:space="preserve"> — Data Intrării în Vigoare si Condiții</w:t>
      </w:r>
      <w:bookmarkEnd w:id="900"/>
    </w:p>
    <w:p w14:paraId="6BC881F5" w14:textId="77777777" w:rsidR="00A955C4" w:rsidRPr="0085317B" w:rsidRDefault="00A955C4" w:rsidP="00A955C4">
      <w:pPr>
        <w:jc w:val="both"/>
        <w:rPr>
          <w:rFonts w:cstheme="minorHAnsi"/>
        </w:rPr>
      </w:pPr>
    </w:p>
    <w:p w14:paraId="062E8201" w14:textId="77777777" w:rsidR="00A955C4" w:rsidRPr="0085317B" w:rsidRDefault="00A955C4" w:rsidP="00A955C4">
      <w:pPr>
        <w:jc w:val="both"/>
        <w:rPr>
          <w:rFonts w:cstheme="minorHAnsi"/>
        </w:rPr>
      </w:pPr>
      <w:r>
        <w:rPr>
          <w:rFonts w:cstheme="minorHAnsi"/>
        </w:rPr>
        <w:t xml:space="preserve">61.1 </w:t>
      </w:r>
      <w:r w:rsidRPr="00610925">
        <w:rPr>
          <w:rFonts w:ascii="Calibri" w:hAnsi="Calibri" w:cs="Arial"/>
          <w:color w:val="000000"/>
        </w:rPr>
        <w:t xml:space="preserve">Data Intrării în Vigoare a prezentului Contract de delegare este data semnării acestuia de către ambele parți. Data intrării in vigoare a contractului de delegare va fi considerata individual, in funcție de data semnării acestuia de către fiecare UAT, respectiv </w:t>
      </w:r>
      <w:r>
        <w:rPr>
          <w:rFonts w:ascii="Calibri" w:hAnsi="Calibri" w:cs="Arial"/>
          <w:color w:val="000000"/>
        </w:rPr>
        <w:t>Operator</w:t>
      </w:r>
      <w:r w:rsidRPr="00610925">
        <w:rPr>
          <w:rFonts w:ascii="Calibri" w:hAnsi="Calibri" w:cs="Arial"/>
          <w:color w:val="000000"/>
        </w:rPr>
        <w:t>.</w:t>
      </w:r>
    </w:p>
    <w:p w14:paraId="413E065A" w14:textId="77777777" w:rsidR="00A955C4" w:rsidRPr="0085317B" w:rsidRDefault="00A955C4" w:rsidP="00A955C4">
      <w:pPr>
        <w:jc w:val="both"/>
        <w:rPr>
          <w:rFonts w:cstheme="minorHAnsi"/>
        </w:rPr>
      </w:pPr>
      <w:r>
        <w:rPr>
          <w:rFonts w:cstheme="minorHAnsi"/>
        </w:rPr>
        <w:t xml:space="preserve">61.2 </w:t>
      </w:r>
      <w:r w:rsidRPr="0085317B">
        <w:rPr>
          <w:rFonts w:cstheme="minorHAnsi"/>
        </w:rPr>
        <w:t xml:space="preserve">Notificarea înregistrării oficiale a contractului de către </w:t>
      </w:r>
      <w:r>
        <w:rPr>
          <w:rFonts w:cstheme="minorHAnsi"/>
        </w:rPr>
        <w:t>Autoritatea Delegantă</w:t>
      </w:r>
      <w:r w:rsidRPr="0085317B">
        <w:rPr>
          <w:rFonts w:cstheme="minorHAnsi"/>
        </w:rPr>
        <w:t xml:space="preserve"> va fi efectuată în termen de 10</w:t>
      </w:r>
      <w:r>
        <w:rPr>
          <w:rFonts w:cstheme="minorHAnsi"/>
        </w:rPr>
        <w:t xml:space="preserve"> </w:t>
      </w:r>
      <w:r w:rsidRPr="0085317B">
        <w:rPr>
          <w:rFonts w:cstheme="minorHAnsi"/>
        </w:rPr>
        <w:t xml:space="preserve">(zece) zile de Ia data semnării și trimisă Operatorului de către </w:t>
      </w:r>
      <w:r>
        <w:rPr>
          <w:rFonts w:cstheme="minorHAnsi"/>
        </w:rPr>
        <w:t>Autoritatea Delegantă</w:t>
      </w:r>
      <w:r w:rsidRPr="0085317B">
        <w:rPr>
          <w:rFonts w:cstheme="minorHAnsi"/>
        </w:rPr>
        <w:t>.</w:t>
      </w:r>
    </w:p>
    <w:p w14:paraId="0386880F" w14:textId="61E0C839" w:rsidR="00A955C4" w:rsidRPr="0085317B" w:rsidRDefault="00A955C4" w:rsidP="00A955C4">
      <w:pPr>
        <w:jc w:val="both"/>
        <w:rPr>
          <w:rFonts w:cstheme="minorHAnsi"/>
        </w:rPr>
      </w:pPr>
      <w:r>
        <w:rPr>
          <w:rFonts w:cstheme="minorHAnsi"/>
        </w:rPr>
        <w:t xml:space="preserve">61.3 </w:t>
      </w:r>
      <w:r w:rsidRPr="0085317B">
        <w:rPr>
          <w:rFonts w:cstheme="minorHAnsi"/>
        </w:rPr>
        <w:t xml:space="preserve">Garanție </w:t>
      </w:r>
      <w:r>
        <w:rPr>
          <w:rFonts w:cstheme="minorHAnsi"/>
        </w:rPr>
        <w:t xml:space="preserve">de buna execuție menționată la Art. 43 se constituie in termen de </w:t>
      </w:r>
      <w:r w:rsidRPr="0085317B">
        <w:rPr>
          <w:rFonts w:cstheme="minorHAnsi"/>
        </w:rPr>
        <w:t>în 30 (treizeci) de zile</w:t>
      </w:r>
      <w:ins w:id="901" w:author="Anca Bors" w:date="2024-03-08T14:07:00Z" w16du:dateUtc="2024-03-08T12:07:00Z">
        <w:r w:rsidR="009F79CC">
          <w:rPr>
            <w:rFonts w:cstheme="minorHAnsi"/>
          </w:rPr>
          <w:t xml:space="preserve"> </w:t>
        </w:r>
        <w:del w:id="902" w:author="Radu Gabriel" w:date="2024-03-13T19:42:00Z" w16du:dateUtc="2024-03-13T17:42:00Z">
          <w:r w:rsidR="009F79CC" w:rsidDel="00C81334">
            <w:rPr>
              <w:rFonts w:cstheme="minorHAnsi"/>
            </w:rPr>
            <w:delText>lucrătoare</w:delText>
          </w:r>
        </w:del>
      </w:ins>
      <w:del w:id="903" w:author="Radu Gabriel" w:date="2024-03-13T19:42:00Z" w16du:dateUtc="2024-03-13T17:42:00Z">
        <w:r w:rsidRPr="0085317B" w:rsidDel="00C81334">
          <w:rPr>
            <w:rFonts w:cstheme="minorHAnsi"/>
          </w:rPr>
          <w:delText xml:space="preserve"> </w:delText>
        </w:r>
      </w:del>
      <w:r w:rsidRPr="0085317B">
        <w:rPr>
          <w:rFonts w:cstheme="minorHAnsi"/>
        </w:rPr>
        <w:t xml:space="preserve">de la data </w:t>
      </w:r>
      <w:r>
        <w:rPr>
          <w:rFonts w:cstheme="minorHAnsi"/>
        </w:rPr>
        <w:t>intrării in vigoare a contractului</w:t>
      </w:r>
      <w:r w:rsidRPr="0085317B">
        <w:rPr>
          <w:rFonts w:cstheme="minorHAnsi"/>
        </w:rPr>
        <w:t>.</w:t>
      </w:r>
    </w:p>
    <w:p w14:paraId="5B1E675D" w14:textId="77777777" w:rsidR="00A955C4" w:rsidRDefault="00A955C4" w:rsidP="00A955C4">
      <w:pPr>
        <w:pStyle w:val="Titlu3"/>
        <w:ind w:right="29"/>
        <w:jc w:val="center"/>
        <w:rPr>
          <w:rFonts w:cstheme="minorHAnsi"/>
          <w:b/>
          <w:bCs/>
          <w:sz w:val="22"/>
        </w:rPr>
      </w:pPr>
    </w:p>
    <w:p w14:paraId="3870324D" w14:textId="77777777" w:rsidR="00A955C4" w:rsidRPr="0085317B" w:rsidRDefault="00A955C4" w:rsidP="00A955C4">
      <w:pPr>
        <w:pStyle w:val="Titlu3"/>
        <w:ind w:right="29"/>
        <w:jc w:val="center"/>
        <w:rPr>
          <w:rFonts w:cstheme="minorHAnsi"/>
          <w:b/>
          <w:bCs/>
          <w:sz w:val="22"/>
        </w:rPr>
      </w:pPr>
      <w:bookmarkStart w:id="904" w:name="_Toc159530817"/>
      <w:r w:rsidRPr="0085317B">
        <w:rPr>
          <w:rFonts w:cstheme="minorHAnsi"/>
          <w:b/>
          <w:bCs/>
          <w:sz w:val="22"/>
        </w:rPr>
        <w:t xml:space="preserve">Articolul </w:t>
      </w:r>
      <w:r>
        <w:rPr>
          <w:rFonts w:cstheme="minorHAnsi"/>
          <w:b/>
          <w:bCs/>
          <w:sz w:val="22"/>
        </w:rPr>
        <w:t>62</w:t>
      </w:r>
      <w:r w:rsidRPr="0085317B">
        <w:rPr>
          <w:rFonts w:cstheme="minorHAnsi"/>
          <w:b/>
          <w:bCs/>
          <w:sz w:val="22"/>
        </w:rPr>
        <w:t xml:space="preserve"> — Durata </w:t>
      </w:r>
      <w:r>
        <w:rPr>
          <w:rFonts w:cstheme="minorHAnsi"/>
          <w:b/>
          <w:bCs/>
          <w:sz w:val="22"/>
        </w:rPr>
        <w:t>Contractului</w:t>
      </w:r>
      <w:bookmarkEnd w:id="904"/>
    </w:p>
    <w:p w14:paraId="434693CE" w14:textId="77777777" w:rsidR="00A955C4" w:rsidRPr="0085317B" w:rsidRDefault="00A955C4" w:rsidP="00A955C4">
      <w:pPr>
        <w:jc w:val="both"/>
        <w:rPr>
          <w:rFonts w:cstheme="minorHAnsi"/>
        </w:rPr>
      </w:pPr>
    </w:p>
    <w:p w14:paraId="05A12BE4" w14:textId="77777777" w:rsidR="00A955C4" w:rsidRPr="0085317B" w:rsidRDefault="00A955C4" w:rsidP="00A955C4">
      <w:pPr>
        <w:jc w:val="both"/>
        <w:rPr>
          <w:rFonts w:cstheme="minorHAnsi"/>
        </w:rPr>
      </w:pPr>
      <w:r>
        <w:rPr>
          <w:rFonts w:cstheme="minorHAnsi"/>
        </w:rPr>
        <w:t>62.</w:t>
      </w:r>
      <w:r w:rsidRPr="0085317B">
        <w:rPr>
          <w:rFonts w:cstheme="minorHAnsi"/>
        </w:rPr>
        <w:t xml:space="preserve">1 Prezentul Contract de Delegare este încheiat pe o perioada de </w:t>
      </w:r>
      <w:r w:rsidRPr="00A0471D">
        <w:rPr>
          <w:rFonts w:cstheme="minorHAnsi"/>
          <w:highlight w:val="yellow"/>
        </w:rPr>
        <w:t>25 (douăzeci și cinci)</w:t>
      </w:r>
      <w:r w:rsidRPr="0085317B">
        <w:rPr>
          <w:rFonts w:cstheme="minorHAnsi"/>
        </w:rPr>
        <w:t xml:space="preserve"> de ani de la Data Intrării în Vigoare. Sfârșitul acestei perioade marchează data de </w:t>
      </w:r>
      <w:r>
        <w:rPr>
          <w:rFonts w:cstheme="minorHAnsi"/>
        </w:rPr>
        <w:t>terminare</w:t>
      </w:r>
      <w:r w:rsidRPr="0085317B">
        <w:rPr>
          <w:rFonts w:cstheme="minorHAnsi"/>
        </w:rPr>
        <w:t xml:space="preserve"> normală a prezentului Contract de Delegare</w:t>
      </w:r>
    </w:p>
    <w:p w14:paraId="131D8C71" w14:textId="77777777" w:rsidR="00A955C4" w:rsidRPr="0085317B" w:rsidRDefault="00A955C4" w:rsidP="00A955C4">
      <w:pPr>
        <w:jc w:val="center"/>
        <w:rPr>
          <w:rFonts w:cstheme="minorHAnsi"/>
          <w:b/>
        </w:rPr>
      </w:pPr>
    </w:p>
    <w:p w14:paraId="6FA190E2" w14:textId="77777777" w:rsidR="00A955C4" w:rsidRPr="0085317B" w:rsidRDefault="00A955C4" w:rsidP="00A955C4">
      <w:pPr>
        <w:pStyle w:val="Titlu3"/>
        <w:ind w:right="29"/>
        <w:jc w:val="center"/>
        <w:rPr>
          <w:rFonts w:cstheme="minorHAnsi"/>
          <w:b/>
          <w:bCs/>
          <w:sz w:val="22"/>
        </w:rPr>
      </w:pPr>
      <w:bookmarkStart w:id="905" w:name="_Toc159530818"/>
      <w:r w:rsidRPr="0085317B">
        <w:rPr>
          <w:rFonts w:cstheme="minorHAnsi"/>
          <w:b/>
          <w:bCs/>
          <w:sz w:val="22"/>
        </w:rPr>
        <w:t xml:space="preserve">Articolul </w:t>
      </w:r>
      <w:r>
        <w:rPr>
          <w:rFonts w:cstheme="minorHAnsi"/>
          <w:b/>
          <w:bCs/>
          <w:sz w:val="22"/>
        </w:rPr>
        <w:t>63</w:t>
      </w:r>
      <w:r w:rsidRPr="0085317B">
        <w:rPr>
          <w:rFonts w:cstheme="minorHAnsi"/>
          <w:b/>
          <w:bCs/>
          <w:sz w:val="22"/>
        </w:rPr>
        <w:t xml:space="preserve"> — </w:t>
      </w:r>
      <w:r>
        <w:rPr>
          <w:rFonts w:cstheme="minorHAnsi"/>
          <w:b/>
          <w:bCs/>
          <w:sz w:val="22"/>
        </w:rPr>
        <w:t xml:space="preserve">Prelungirea duratei </w:t>
      </w:r>
      <w:r w:rsidRPr="0085317B">
        <w:rPr>
          <w:rFonts w:cstheme="minorHAnsi"/>
          <w:b/>
          <w:bCs/>
          <w:sz w:val="22"/>
        </w:rPr>
        <w:t>prezentului Contract de Delegare</w:t>
      </w:r>
      <w:bookmarkEnd w:id="905"/>
    </w:p>
    <w:p w14:paraId="24401308" w14:textId="77777777" w:rsidR="00A955C4" w:rsidRPr="0085317B" w:rsidRDefault="00A955C4" w:rsidP="00A955C4">
      <w:pPr>
        <w:jc w:val="both"/>
        <w:rPr>
          <w:rFonts w:cstheme="minorHAnsi"/>
        </w:rPr>
      </w:pPr>
    </w:p>
    <w:p w14:paraId="4926E728" w14:textId="591C5DA1" w:rsidR="00A955C4" w:rsidRPr="0085317B" w:rsidRDefault="00A955C4" w:rsidP="00A955C4">
      <w:pPr>
        <w:jc w:val="both"/>
        <w:rPr>
          <w:rFonts w:cstheme="minorHAnsi"/>
        </w:rPr>
      </w:pPr>
      <w:r>
        <w:rPr>
          <w:rFonts w:cstheme="minorHAnsi"/>
        </w:rPr>
        <w:t xml:space="preserve">63.1 </w:t>
      </w:r>
      <w:r w:rsidRPr="0085317B">
        <w:rPr>
          <w:rFonts w:cstheme="minorHAnsi"/>
        </w:rPr>
        <w:t xml:space="preserve">Dacă legislația în vigoare o permite, cu cel puțin </w:t>
      </w:r>
      <w:r>
        <w:rPr>
          <w:rFonts w:cstheme="minorHAnsi"/>
        </w:rPr>
        <w:t>1</w:t>
      </w:r>
      <w:r w:rsidRPr="0085317B">
        <w:rPr>
          <w:rFonts w:cstheme="minorHAnsi"/>
        </w:rPr>
        <w:t xml:space="preserve"> (</w:t>
      </w:r>
      <w:r>
        <w:rPr>
          <w:rFonts w:cstheme="minorHAnsi"/>
        </w:rPr>
        <w:t>un</w:t>
      </w:r>
      <w:r w:rsidRPr="0085317B">
        <w:rPr>
          <w:rFonts w:cstheme="minorHAnsi"/>
        </w:rPr>
        <w:t xml:space="preserve">) an înainte de </w:t>
      </w:r>
      <w:r>
        <w:rPr>
          <w:rFonts w:cstheme="minorHAnsi"/>
        </w:rPr>
        <w:t xml:space="preserve">data de încetare </w:t>
      </w:r>
      <w:r w:rsidRPr="0085317B">
        <w:rPr>
          <w:rFonts w:cstheme="minorHAnsi"/>
        </w:rPr>
        <w:t xml:space="preserve">a Contractului de Delegare inițial, Operatorul </w:t>
      </w:r>
      <w:ins w:id="906" w:author="Radu Gabriel" w:date="2024-03-13T18:08:00Z" w16du:dateUtc="2024-03-13T16:08:00Z">
        <w:r w:rsidR="00E20694">
          <w:rPr>
            <w:rFonts w:cstheme="minorHAnsi"/>
          </w:rPr>
          <w:t xml:space="preserve">regional </w:t>
        </w:r>
      </w:ins>
      <w:r w:rsidRPr="0085317B">
        <w:rPr>
          <w:rFonts w:cstheme="minorHAnsi"/>
        </w:rPr>
        <w:t>trebuie să</w:t>
      </w:r>
      <w:del w:id="907" w:author="Radu Gabriel" w:date="2024-03-13T18:08:00Z" w16du:dateUtc="2024-03-13T16:08:00Z">
        <w:r w:rsidRPr="0085317B" w:rsidDel="00620706">
          <w:rPr>
            <w:rFonts w:cstheme="minorHAnsi"/>
          </w:rPr>
          <w:delText>-l</w:delText>
        </w:r>
      </w:del>
      <w:r w:rsidRPr="0085317B">
        <w:rPr>
          <w:rFonts w:cstheme="minorHAnsi"/>
        </w:rPr>
        <w:t xml:space="preserve"> informeze </w:t>
      </w:r>
      <w:ins w:id="908" w:author="Radu Gabriel" w:date="2024-03-13T18:08:00Z" w16du:dateUtc="2024-03-13T16:08:00Z">
        <w:r w:rsidR="00620706">
          <w:rPr>
            <w:rFonts w:cstheme="minorHAnsi"/>
          </w:rPr>
          <w:t>autoritatea delega</w:t>
        </w:r>
      </w:ins>
      <w:ins w:id="909" w:author="Radu Gabriel" w:date="2024-03-13T18:09:00Z" w16du:dateUtc="2024-03-13T16:09:00Z">
        <w:r w:rsidR="00620706">
          <w:rPr>
            <w:rFonts w:cstheme="minorHAnsi"/>
          </w:rPr>
          <w:t>n</w:t>
        </w:r>
      </w:ins>
      <w:ins w:id="910" w:author="Radu Gabriel" w:date="2024-03-13T18:08:00Z" w16du:dateUtc="2024-03-13T16:08:00Z">
        <w:r w:rsidR="00620706">
          <w:rPr>
            <w:rFonts w:cstheme="minorHAnsi"/>
          </w:rPr>
          <w:t>tă</w:t>
        </w:r>
      </w:ins>
      <w:ins w:id="911" w:author="Radu Gabriel" w:date="2024-03-13T18:09:00Z" w16du:dateUtc="2024-03-13T16:09:00Z">
        <w:r w:rsidR="00620706">
          <w:rPr>
            <w:rFonts w:cstheme="minorHAnsi"/>
          </w:rPr>
          <w:t xml:space="preserve"> </w:t>
        </w:r>
      </w:ins>
      <w:del w:id="912" w:author="Radu Gabriel" w:date="2024-03-13T18:08:00Z" w16du:dateUtc="2024-03-13T16:08:00Z">
        <w:r w:rsidRPr="0085317B" w:rsidDel="00620706">
          <w:rPr>
            <w:rFonts w:cstheme="minorHAnsi"/>
          </w:rPr>
          <w:delText>pe Concedent</w:delText>
        </w:r>
      </w:del>
      <w:r w:rsidRPr="0085317B">
        <w:rPr>
          <w:rFonts w:cstheme="minorHAnsi"/>
        </w:rPr>
        <w:t xml:space="preserve"> despre intenția sa de a obține sau nu </w:t>
      </w:r>
      <w:r>
        <w:rPr>
          <w:rFonts w:cstheme="minorHAnsi"/>
        </w:rPr>
        <w:t>prelungirea duratei</w:t>
      </w:r>
      <w:r w:rsidRPr="0085317B">
        <w:rPr>
          <w:rFonts w:cstheme="minorHAnsi"/>
        </w:rPr>
        <w:t xml:space="preserve"> prezentului Contract de Delegare, prin scrisoare recomandată cu confirmare de primire sau prin scrisoare remisă prin curier cu dovadă de primire.</w:t>
      </w:r>
    </w:p>
    <w:p w14:paraId="747ECDC8" w14:textId="040F7531" w:rsidR="00A955C4" w:rsidRPr="0085317B" w:rsidRDefault="00A955C4" w:rsidP="00A955C4">
      <w:pPr>
        <w:jc w:val="both"/>
        <w:rPr>
          <w:rFonts w:cstheme="minorHAnsi"/>
        </w:rPr>
      </w:pPr>
      <w:r>
        <w:rPr>
          <w:rFonts w:cstheme="minorHAnsi"/>
        </w:rPr>
        <w:t>63.2 Autoritatea Delegantă</w:t>
      </w:r>
      <w:r w:rsidRPr="0085317B">
        <w:rPr>
          <w:rFonts w:cstheme="minorHAnsi"/>
        </w:rPr>
        <w:t xml:space="preserve"> trebuie să-i comunice Operatorului răspunsul său cel mai târziu după </w:t>
      </w:r>
      <w:del w:id="913" w:author="Radu Gabriel" w:date="2024-03-13T19:46:00Z" w16du:dateUtc="2024-03-13T17:46:00Z">
        <w:r w:rsidRPr="0085317B" w:rsidDel="00E87D14">
          <w:rPr>
            <w:rFonts w:cstheme="minorHAnsi"/>
          </w:rPr>
          <w:delText xml:space="preserve">1 </w:delText>
        </w:r>
      </w:del>
      <w:ins w:id="914" w:author="Radu Gabriel" w:date="2024-03-13T19:46:00Z" w16du:dateUtc="2024-03-13T17:46:00Z">
        <w:r w:rsidR="00E87D14">
          <w:rPr>
            <w:rFonts w:cstheme="minorHAnsi"/>
          </w:rPr>
          <w:t>6</w:t>
        </w:r>
        <w:r w:rsidR="00E87D14" w:rsidRPr="0085317B">
          <w:rPr>
            <w:rFonts w:cstheme="minorHAnsi"/>
          </w:rPr>
          <w:t xml:space="preserve"> </w:t>
        </w:r>
      </w:ins>
      <w:r w:rsidRPr="0085317B">
        <w:rPr>
          <w:rFonts w:cstheme="minorHAnsi"/>
        </w:rPr>
        <w:t>(</w:t>
      </w:r>
      <w:ins w:id="915" w:author="Radu Gabriel" w:date="2024-03-13T19:46:00Z" w16du:dateUtc="2024-03-13T17:46:00Z">
        <w:r w:rsidR="00E87D14">
          <w:rPr>
            <w:rFonts w:cstheme="minorHAnsi"/>
          </w:rPr>
          <w:t>șase</w:t>
        </w:r>
      </w:ins>
      <w:del w:id="916" w:author="Radu Gabriel" w:date="2024-03-13T19:46:00Z" w16du:dateUtc="2024-03-13T17:46:00Z">
        <w:r w:rsidRPr="0085317B" w:rsidDel="00E87D14">
          <w:rPr>
            <w:rFonts w:cstheme="minorHAnsi"/>
          </w:rPr>
          <w:delText>un</w:delText>
        </w:r>
      </w:del>
      <w:r w:rsidRPr="0085317B">
        <w:rPr>
          <w:rFonts w:cstheme="minorHAnsi"/>
        </w:rPr>
        <w:t xml:space="preserve">) </w:t>
      </w:r>
      <w:ins w:id="917" w:author="Radu Gabriel" w:date="2024-03-13T19:46:00Z" w16du:dateUtc="2024-03-13T17:46:00Z">
        <w:r w:rsidR="00E87D14">
          <w:rPr>
            <w:rFonts w:cstheme="minorHAnsi"/>
          </w:rPr>
          <w:t>luni</w:t>
        </w:r>
      </w:ins>
      <w:del w:id="918" w:author="Radu Gabriel" w:date="2024-03-13T19:46:00Z" w16du:dateUtc="2024-03-13T17:46:00Z">
        <w:r w:rsidRPr="0085317B" w:rsidDel="00E87D14">
          <w:rPr>
            <w:rFonts w:cstheme="minorHAnsi"/>
          </w:rPr>
          <w:delText>an</w:delText>
        </w:r>
      </w:del>
      <w:r w:rsidRPr="0085317B">
        <w:rPr>
          <w:rFonts w:cstheme="minorHAnsi"/>
        </w:rPr>
        <w:t xml:space="preserve"> de Ia data primirii notificării despre cererea de </w:t>
      </w:r>
      <w:r>
        <w:rPr>
          <w:rFonts w:cstheme="minorHAnsi"/>
        </w:rPr>
        <w:t>prelungire a duratei Contractului</w:t>
      </w:r>
      <w:r w:rsidRPr="0085317B">
        <w:rPr>
          <w:rFonts w:cstheme="minorHAnsi"/>
        </w:rPr>
        <w:t>.</w:t>
      </w:r>
    </w:p>
    <w:p w14:paraId="3FA97335" w14:textId="77777777" w:rsidR="00A955C4" w:rsidRPr="0085317B" w:rsidRDefault="00A955C4" w:rsidP="00A955C4">
      <w:pPr>
        <w:jc w:val="both"/>
        <w:rPr>
          <w:rFonts w:cstheme="minorHAnsi"/>
        </w:rPr>
      </w:pPr>
      <w:r>
        <w:rPr>
          <w:rFonts w:cstheme="minorHAnsi"/>
        </w:rPr>
        <w:t xml:space="preserve">63.3 </w:t>
      </w:r>
      <w:r w:rsidRPr="0085317B">
        <w:rPr>
          <w:rFonts w:cstheme="minorHAnsi"/>
        </w:rPr>
        <w:t xml:space="preserve">Lipsa notificării de către Operator sau lipsa răspunsului Autorității Delegante privind </w:t>
      </w:r>
      <w:r>
        <w:rPr>
          <w:rFonts w:cstheme="minorHAnsi"/>
        </w:rPr>
        <w:t xml:space="preserve">prelungirea duratei </w:t>
      </w:r>
      <w:r w:rsidRPr="0085317B">
        <w:rPr>
          <w:rFonts w:cstheme="minorHAnsi"/>
        </w:rPr>
        <w:t xml:space="preserve">prezentului Contract de Delegare în termenele prevăzute în </w:t>
      </w:r>
      <w:r w:rsidRPr="00D91B55">
        <w:rPr>
          <w:rFonts w:cstheme="minorHAnsi"/>
        </w:rPr>
        <w:t xml:space="preserve">alineatele precedente </w:t>
      </w:r>
      <w:r w:rsidRPr="0085317B">
        <w:rPr>
          <w:rFonts w:cstheme="minorHAnsi"/>
        </w:rPr>
        <w:t xml:space="preserve">echivalează cu un refuz de </w:t>
      </w:r>
      <w:r>
        <w:rPr>
          <w:rFonts w:cstheme="minorHAnsi"/>
        </w:rPr>
        <w:t>prelungire a duratei acestuia</w:t>
      </w:r>
      <w:r w:rsidRPr="0085317B">
        <w:rPr>
          <w:rFonts w:cstheme="minorHAnsi"/>
        </w:rPr>
        <w:t>.</w:t>
      </w:r>
    </w:p>
    <w:p w14:paraId="62B59457" w14:textId="40050DE8" w:rsidR="00A955C4" w:rsidRPr="0085317B" w:rsidRDefault="00A955C4" w:rsidP="00A955C4">
      <w:pPr>
        <w:jc w:val="both"/>
        <w:rPr>
          <w:rFonts w:cstheme="minorHAnsi"/>
        </w:rPr>
      </w:pPr>
      <w:r>
        <w:rPr>
          <w:rFonts w:cstheme="minorHAnsi"/>
        </w:rPr>
        <w:t>63.4</w:t>
      </w:r>
      <w:r w:rsidRPr="0085317B">
        <w:rPr>
          <w:rFonts w:cstheme="minorHAnsi"/>
        </w:rPr>
        <w:t xml:space="preserve"> </w:t>
      </w:r>
      <w:del w:id="919" w:author="Radu Gabriel" w:date="2024-03-13T19:47:00Z" w16du:dateUtc="2024-03-13T17:47:00Z">
        <w:r w:rsidRPr="0085317B" w:rsidDel="00E87D14">
          <w:rPr>
            <w:rFonts w:cstheme="minorHAnsi"/>
          </w:rPr>
          <w:delText xml:space="preserve">Prezentul </w:delText>
        </w:r>
      </w:del>
      <w:ins w:id="920" w:author="Radu Gabriel" w:date="2024-03-13T19:47:00Z" w16du:dateUtc="2024-03-13T17:47:00Z">
        <w:r w:rsidR="00E87D14" w:rsidRPr="0085317B">
          <w:rPr>
            <w:rFonts w:cstheme="minorHAnsi"/>
          </w:rPr>
          <w:t>Pre</w:t>
        </w:r>
        <w:r w:rsidR="00E87D14">
          <w:rPr>
            <w:rFonts w:cstheme="minorHAnsi"/>
          </w:rPr>
          <w:t xml:space="preserve">lungirea </w:t>
        </w:r>
      </w:ins>
      <w:r w:rsidRPr="0085317B">
        <w:rPr>
          <w:rFonts w:cstheme="minorHAnsi"/>
        </w:rPr>
        <w:t>Contract</w:t>
      </w:r>
      <w:ins w:id="921" w:author="Radu Gabriel" w:date="2024-03-13T19:47:00Z" w16du:dateUtc="2024-03-13T17:47:00Z">
        <w:r w:rsidR="00E87D14">
          <w:rPr>
            <w:rFonts w:cstheme="minorHAnsi"/>
          </w:rPr>
          <w:t>ului</w:t>
        </w:r>
      </w:ins>
      <w:r w:rsidRPr="0085317B">
        <w:rPr>
          <w:rFonts w:cstheme="minorHAnsi"/>
        </w:rPr>
        <w:t xml:space="preserve"> de Delegare </w:t>
      </w:r>
      <w:r>
        <w:rPr>
          <w:rFonts w:cstheme="minorHAnsi"/>
        </w:rPr>
        <w:t>se poate realiza doar</w:t>
      </w:r>
      <w:r w:rsidRPr="0085317B">
        <w:rPr>
          <w:rFonts w:cstheme="minorHAnsi"/>
        </w:rPr>
        <w:t xml:space="preserve"> prin </w:t>
      </w:r>
      <w:r>
        <w:rPr>
          <w:rFonts w:cstheme="minorHAnsi"/>
        </w:rPr>
        <w:t xml:space="preserve">semnarea unui </w:t>
      </w:r>
      <w:r w:rsidRPr="0085317B">
        <w:rPr>
          <w:rFonts w:cstheme="minorHAnsi"/>
        </w:rPr>
        <w:t>act adițional la prezentul Contract de Delegare</w:t>
      </w:r>
      <w:r>
        <w:rPr>
          <w:rFonts w:cstheme="minorHAnsi"/>
        </w:rPr>
        <w:t>,</w:t>
      </w:r>
      <w:r w:rsidRPr="0085317B">
        <w:rPr>
          <w:rFonts w:cstheme="minorHAnsi"/>
        </w:rPr>
        <w:t xml:space="preserve"> conform legislației în vigoare.</w:t>
      </w:r>
    </w:p>
    <w:p w14:paraId="6B08B082" w14:textId="2A324811" w:rsidR="00972BEC" w:rsidRDefault="00972BEC">
      <w:pPr>
        <w:rPr>
          <w:ins w:id="922" w:author="Anca Bors" w:date="2024-03-08T14:02:00Z" w16du:dateUtc="2024-03-08T12:02:00Z"/>
          <w:rFonts w:cstheme="minorHAnsi"/>
        </w:rPr>
      </w:pPr>
      <w:ins w:id="923" w:author="Anca Bors" w:date="2024-03-08T14:02:00Z" w16du:dateUtc="2024-03-08T12:02:00Z">
        <w:r>
          <w:rPr>
            <w:rFonts w:cstheme="minorHAnsi"/>
          </w:rPr>
          <w:br w:type="page"/>
        </w:r>
      </w:ins>
    </w:p>
    <w:p w14:paraId="6603834C" w14:textId="77777777" w:rsidR="00A955C4" w:rsidRPr="0085317B" w:rsidRDefault="00A955C4" w:rsidP="00A955C4">
      <w:pPr>
        <w:rPr>
          <w:rFonts w:cstheme="minorHAnsi"/>
        </w:rPr>
      </w:pPr>
    </w:p>
    <w:p w14:paraId="47686270" w14:textId="77777777" w:rsidR="00A955C4" w:rsidRPr="0085317B" w:rsidRDefault="00A955C4" w:rsidP="00A955C4">
      <w:pPr>
        <w:pStyle w:val="Titlu2"/>
        <w:spacing w:before="40" w:after="0"/>
        <w:rPr>
          <w:rFonts w:asciiTheme="minorHAnsi" w:hAnsiTheme="minorHAnsi" w:cstheme="minorHAnsi"/>
          <w:b/>
          <w:bCs/>
          <w:color w:val="auto"/>
          <w:szCs w:val="24"/>
        </w:rPr>
      </w:pPr>
      <w:bookmarkStart w:id="924" w:name="_Toc159530819"/>
      <w:r w:rsidRPr="0085317B">
        <w:rPr>
          <w:rFonts w:asciiTheme="minorHAnsi" w:hAnsiTheme="minorHAnsi" w:cstheme="minorHAnsi"/>
          <w:b/>
          <w:bCs/>
          <w:color w:val="auto"/>
          <w:szCs w:val="24"/>
        </w:rPr>
        <w:t xml:space="preserve">CAPITOLUL II – </w:t>
      </w:r>
      <w:r>
        <w:rPr>
          <w:rFonts w:asciiTheme="minorHAnsi" w:hAnsiTheme="minorHAnsi" w:cstheme="minorHAnsi"/>
          <w:b/>
          <w:bCs/>
          <w:color w:val="auto"/>
          <w:szCs w:val="24"/>
        </w:rPr>
        <w:t>ÎNCETAREA</w:t>
      </w:r>
      <w:r w:rsidRPr="0085317B">
        <w:rPr>
          <w:rFonts w:asciiTheme="minorHAnsi" w:hAnsiTheme="minorHAnsi" w:cstheme="minorHAnsi"/>
          <w:b/>
          <w:bCs/>
          <w:color w:val="auto"/>
          <w:szCs w:val="24"/>
        </w:rPr>
        <w:t xml:space="preserve"> PREZENTULUI CONTRACT DE DELEGARE</w:t>
      </w:r>
      <w:bookmarkEnd w:id="924"/>
    </w:p>
    <w:p w14:paraId="0A953C3B" w14:textId="77777777" w:rsidR="00A955C4" w:rsidRPr="0085317B" w:rsidRDefault="00A955C4" w:rsidP="00A955C4">
      <w:pPr>
        <w:jc w:val="center"/>
        <w:rPr>
          <w:rFonts w:cstheme="minorHAnsi"/>
          <w:b/>
        </w:rPr>
      </w:pPr>
    </w:p>
    <w:p w14:paraId="1A34593C" w14:textId="77777777" w:rsidR="00A955C4" w:rsidRPr="0085317B" w:rsidRDefault="00A955C4" w:rsidP="00A955C4">
      <w:pPr>
        <w:pStyle w:val="Titlu3"/>
        <w:ind w:right="29"/>
        <w:jc w:val="center"/>
        <w:rPr>
          <w:rFonts w:cstheme="minorHAnsi"/>
          <w:b/>
          <w:bCs/>
          <w:sz w:val="22"/>
        </w:rPr>
      </w:pPr>
      <w:bookmarkStart w:id="925" w:name="_Toc159530820"/>
      <w:r w:rsidRPr="0085317B">
        <w:rPr>
          <w:rFonts w:cstheme="minorHAnsi"/>
          <w:b/>
          <w:bCs/>
          <w:sz w:val="22"/>
        </w:rPr>
        <w:t xml:space="preserve">Articolul </w:t>
      </w:r>
      <w:r>
        <w:rPr>
          <w:rFonts w:cstheme="minorHAnsi"/>
          <w:b/>
          <w:bCs/>
          <w:sz w:val="22"/>
        </w:rPr>
        <w:t>64</w:t>
      </w:r>
      <w:r w:rsidRPr="0085317B">
        <w:rPr>
          <w:rFonts w:cstheme="minorHAnsi"/>
          <w:b/>
          <w:bCs/>
          <w:sz w:val="22"/>
        </w:rPr>
        <w:t xml:space="preserve"> — Motive de </w:t>
      </w:r>
      <w:r>
        <w:rPr>
          <w:rFonts w:cstheme="minorHAnsi"/>
          <w:b/>
          <w:bCs/>
          <w:sz w:val="22"/>
        </w:rPr>
        <w:t>încetare</w:t>
      </w:r>
      <w:r w:rsidRPr="0085317B">
        <w:rPr>
          <w:rFonts w:cstheme="minorHAnsi"/>
          <w:b/>
          <w:bCs/>
          <w:sz w:val="22"/>
        </w:rPr>
        <w:t xml:space="preserve"> a Prezentului Contract de Delegare</w:t>
      </w:r>
      <w:bookmarkEnd w:id="925"/>
    </w:p>
    <w:p w14:paraId="6550164E" w14:textId="77777777" w:rsidR="00A955C4" w:rsidRPr="0085317B" w:rsidRDefault="00A955C4" w:rsidP="00A955C4">
      <w:pPr>
        <w:jc w:val="both"/>
        <w:rPr>
          <w:rFonts w:cstheme="minorHAnsi"/>
        </w:rPr>
      </w:pPr>
    </w:p>
    <w:p w14:paraId="4C74A16D" w14:textId="77777777" w:rsidR="00A955C4" w:rsidRPr="0085317B" w:rsidRDefault="00A955C4" w:rsidP="00A955C4">
      <w:pPr>
        <w:jc w:val="both"/>
        <w:rPr>
          <w:rFonts w:cstheme="minorHAnsi"/>
        </w:rPr>
      </w:pPr>
      <w:r>
        <w:rPr>
          <w:rFonts w:cstheme="minorHAnsi"/>
        </w:rPr>
        <w:t xml:space="preserve">64.1 </w:t>
      </w:r>
      <w:r w:rsidRPr="0085317B">
        <w:rPr>
          <w:rFonts w:cstheme="minorHAnsi"/>
        </w:rPr>
        <w:t xml:space="preserve">Prezentul Contract de Delegare </w:t>
      </w:r>
      <w:r>
        <w:rPr>
          <w:rFonts w:cstheme="minorHAnsi"/>
        </w:rPr>
        <w:t>încetează</w:t>
      </w:r>
      <w:r w:rsidRPr="0085317B">
        <w:rPr>
          <w:rFonts w:cstheme="minorHAnsi"/>
        </w:rPr>
        <w:t xml:space="preserve"> fie la </w:t>
      </w:r>
      <w:r>
        <w:rPr>
          <w:rFonts w:cstheme="minorHAnsi"/>
        </w:rPr>
        <w:t xml:space="preserve">termenul care este </w:t>
      </w:r>
      <w:r w:rsidRPr="0085317B">
        <w:rPr>
          <w:rFonts w:cstheme="minorHAnsi"/>
        </w:rPr>
        <w:t xml:space="preserve">prevăzut </w:t>
      </w:r>
      <w:r>
        <w:rPr>
          <w:rFonts w:cstheme="minorHAnsi"/>
        </w:rPr>
        <w:t>la</w:t>
      </w:r>
      <w:r w:rsidRPr="0085317B">
        <w:rPr>
          <w:rFonts w:cstheme="minorHAnsi"/>
        </w:rPr>
        <w:t xml:space="preserve"> </w:t>
      </w:r>
      <w:r w:rsidRPr="00A213F2">
        <w:rPr>
          <w:rFonts w:cstheme="minorHAnsi"/>
        </w:rPr>
        <w:t xml:space="preserve">art. 62 </w:t>
      </w:r>
      <w:r w:rsidRPr="0085317B">
        <w:rPr>
          <w:rFonts w:cstheme="minorHAnsi"/>
        </w:rPr>
        <w:t xml:space="preserve">de mai sus, fie înaintea acesteia în cazurile prevăzute de </w:t>
      </w:r>
      <w:r w:rsidRPr="00A213F2">
        <w:rPr>
          <w:rFonts w:cstheme="minorHAnsi"/>
        </w:rPr>
        <w:t xml:space="preserve">art. 68, 73, 75, 76 sau 80 </w:t>
      </w:r>
      <w:r w:rsidRPr="0085317B">
        <w:rPr>
          <w:rFonts w:cstheme="minorHAnsi"/>
        </w:rPr>
        <w:t>de mai jos.</w:t>
      </w:r>
    </w:p>
    <w:p w14:paraId="3161AC70" w14:textId="77777777" w:rsidR="00A955C4" w:rsidRPr="0085317B" w:rsidRDefault="00A955C4" w:rsidP="00A955C4">
      <w:pPr>
        <w:rPr>
          <w:rFonts w:cstheme="minorHAnsi"/>
        </w:rPr>
      </w:pPr>
      <w:r w:rsidRPr="0085317B">
        <w:rPr>
          <w:rFonts w:cstheme="minorHAnsi"/>
        </w:rPr>
        <w:t xml:space="preserve"> </w:t>
      </w:r>
    </w:p>
    <w:p w14:paraId="0B21165D" w14:textId="77777777" w:rsidR="00A955C4" w:rsidRPr="0085317B" w:rsidRDefault="00A955C4" w:rsidP="00A955C4">
      <w:pPr>
        <w:pStyle w:val="Titlu3"/>
        <w:ind w:right="29"/>
        <w:jc w:val="center"/>
        <w:rPr>
          <w:rFonts w:cstheme="minorHAnsi"/>
          <w:b/>
          <w:bCs/>
          <w:sz w:val="22"/>
        </w:rPr>
      </w:pPr>
      <w:bookmarkStart w:id="926" w:name="_Toc159530821"/>
      <w:r w:rsidRPr="0085317B">
        <w:rPr>
          <w:rFonts w:cstheme="minorHAnsi"/>
          <w:b/>
          <w:bCs/>
          <w:sz w:val="22"/>
        </w:rPr>
        <w:t>Articolul 6</w:t>
      </w:r>
      <w:r>
        <w:rPr>
          <w:rFonts w:cstheme="minorHAnsi"/>
          <w:b/>
          <w:bCs/>
          <w:sz w:val="22"/>
        </w:rPr>
        <w:t>5</w:t>
      </w:r>
      <w:r w:rsidRPr="0085317B">
        <w:rPr>
          <w:rFonts w:cstheme="minorHAnsi"/>
          <w:b/>
          <w:bCs/>
          <w:sz w:val="22"/>
        </w:rPr>
        <w:t xml:space="preserve"> — Continuitatea Serviciilor</w:t>
      </w:r>
      <w:bookmarkEnd w:id="926"/>
    </w:p>
    <w:p w14:paraId="0F63A0D1" w14:textId="77777777" w:rsidR="00A955C4" w:rsidRPr="0085317B" w:rsidRDefault="00A955C4" w:rsidP="00A955C4">
      <w:pPr>
        <w:jc w:val="both"/>
        <w:rPr>
          <w:rFonts w:cstheme="minorHAnsi"/>
        </w:rPr>
      </w:pPr>
    </w:p>
    <w:p w14:paraId="7C1D19C9" w14:textId="77777777" w:rsidR="00A955C4" w:rsidRPr="0085317B" w:rsidRDefault="00A955C4" w:rsidP="00A955C4">
      <w:pPr>
        <w:jc w:val="both"/>
        <w:rPr>
          <w:rFonts w:cstheme="minorHAnsi"/>
        </w:rPr>
      </w:pPr>
      <w:r>
        <w:rPr>
          <w:rFonts w:cstheme="minorHAnsi"/>
        </w:rPr>
        <w:t xml:space="preserve">65.1 </w:t>
      </w:r>
      <w:r w:rsidRPr="0085317B">
        <w:rPr>
          <w:rFonts w:cstheme="minorHAnsi"/>
        </w:rPr>
        <w:t xml:space="preserve">Indiferent de modul de </w:t>
      </w:r>
      <w:r>
        <w:rPr>
          <w:rFonts w:cstheme="minorHAnsi"/>
        </w:rPr>
        <w:t>încetare</w:t>
      </w:r>
      <w:r w:rsidRPr="0085317B">
        <w:rPr>
          <w:rFonts w:cstheme="minorHAnsi"/>
        </w:rPr>
        <w:t xml:space="preserve"> a prezentului Contract de Delegare, </w:t>
      </w:r>
      <w:r>
        <w:rPr>
          <w:rFonts w:cstheme="minorHAnsi"/>
        </w:rPr>
        <w:t>Autoritatea Delegantă</w:t>
      </w:r>
      <w:r w:rsidRPr="0085317B">
        <w:rPr>
          <w:rFonts w:cstheme="minorHAnsi"/>
        </w:rPr>
        <w:t xml:space="preserve"> este îndreptățit</w:t>
      </w:r>
      <w:r>
        <w:rPr>
          <w:rFonts w:cstheme="minorHAnsi"/>
        </w:rPr>
        <w:t>a</w:t>
      </w:r>
      <w:r w:rsidRPr="0085317B">
        <w:rPr>
          <w:rFonts w:cstheme="minorHAnsi"/>
        </w:rPr>
        <w:t>, în cursul ultimelor 6 (șase) luni ale Contractului de Delegare</w:t>
      </w:r>
      <w:r>
        <w:rPr>
          <w:rFonts w:cstheme="minorHAnsi"/>
        </w:rPr>
        <w:t>,</w:t>
      </w:r>
      <w:r w:rsidRPr="0085317B">
        <w:rPr>
          <w:rFonts w:cstheme="minorHAnsi"/>
        </w:rPr>
        <w:t xml:space="preserve"> să ia toate măsurile necesare pentru a asigura continuitatea Serviciilor și în special, toate măsurile utile în vederea facilitării tranziției de la prezentul Contract de Delegare la  nou sistem operațional, fără ca prin aceasta Operatorul să aibă dreptul la vreo indemnizație sau compensație.</w:t>
      </w:r>
    </w:p>
    <w:p w14:paraId="03732624" w14:textId="77777777" w:rsidR="00A955C4" w:rsidRDefault="00A955C4" w:rsidP="00A955C4">
      <w:pPr>
        <w:rPr>
          <w:rFonts w:cstheme="minorHAnsi"/>
        </w:rPr>
      </w:pPr>
    </w:p>
    <w:p w14:paraId="738AD8C4" w14:textId="77777777" w:rsidR="00A955C4" w:rsidRPr="0085317B" w:rsidRDefault="00A955C4" w:rsidP="00A955C4">
      <w:pPr>
        <w:pStyle w:val="Titlu3"/>
        <w:ind w:right="29"/>
        <w:jc w:val="center"/>
        <w:rPr>
          <w:rFonts w:cstheme="minorHAnsi"/>
          <w:b/>
          <w:bCs/>
          <w:sz w:val="22"/>
        </w:rPr>
      </w:pPr>
      <w:bookmarkStart w:id="927" w:name="_Toc159530822"/>
      <w:r w:rsidRPr="0085317B">
        <w:rPr>
          <w:rFonts w:cstheme="minorHAnsi"/>
          <w:b/>
          <w:bCs/>
          <w:sz w:val="22"/>
        </w:rPr>
        <w:t xml:space="preserve">Articolul </w:t>
      </w:r>
      <w:r>
        <w:rPr>
          <w:rFonts w:cstheme="minorHAnsi"/>
          <w:b/>
          <w:bCs/>
          <w:sz w:val="22"/>
        </w:rPr>
        <w:t>66</w:t>
      </w:r>
      <w:r w:rsidRPr="0085317B">
        <w:rPr>
          <w:rFonts w:cstheme="minorHAnsi"/>
          <w:b/>
          <w:bCs/>
          <w:sz w:val="22"/>
        </w:rPr>
        <w:t xml:space="preserve"> — Returnarea Bunurilor către </w:t>
      </w:r>
      <w:r>
        <w:rPr>
          <w:rFonts w:cstheme="minorHAnsi"/>
          <w:b/>
          <w:bCs/>
          <w:sz w:val="22"/>
        </w:rPr>
        <w:t>Autoritatea Delegantă</w:t>
      </w:r>
      <w:bookmarkEnd w:id="927"/>
    </w:p>
    <w:p w14:paraId="30AABF0E" w14:textId="77777777" w:rsidR="00A955C4" w:rsidRPr="0085317B" w:rsidRDefault="00A955C4" w:rsidP="00A955C4">
      <w:pPr>
        <w:jc w:val="both"/>
        <w:rPr>
          <w:rFonts w:cstheme="minorHAnsi"/>
        </w:rPr>
      </w:pPr>
    </w:p>
    <w:p w14:paraId="21704CA3" w14:textId="77777777" w:rsidR="00A955C4" w:rsidRPr="0085317B" w:rsidRDefault="00A955C4" w:rsidP="00A955C4">
      <w:pPr>
        <w:jc w:val="both"/>
        <w:rPr>
          <w:rFonts w:cstheme="minorHAnsi"/>
        </w:rPr>
      </w:pPr>
      <w:r>
        <w:rPr>
          <w:rFonts w:cstheme="minorHAnsi"/>
        </w:rPr>
        <w:t>66.</w:t>
      </w:r>
      <w:r w:rsidRPr="0085317B">
        <w:rPr>
          <w:rFonts w:cstheme="minorHAnsi"/>
        </w:rPr>
        <w:t xml:space="preserve">1 La data </w:t>
      </w:r>
      <w:r>
        <w:rPr>
          <w:rFonts w:cstheme="minorHAnsi"/>
        </w:rPr>
        <w:t>încetării</w:t>
      </w:r>
      <w:r w:rsidRPr="0085317B">
        <w:rPr>
          <w:rFonts w:cstheme="minorHAnsi"/>
        </w:rPr>
        <w:t xml:space="preserve"> prezentului Contract de Delegare, </w:t>
      </w:r>
      <w:r>
        <w:rPr>
          <w:rFonts w:cstheme="minorHAnsi"/>
        </w:rPr>
        <w:t>Autoritatea Delegantă</w:t>
      </w:r>
      <w:r w:rsidRPr="0085317B">
        <w:rPr>
          <w:rFonts w:cstheme="minorHAnsi"/>
        </w:rPr>
        <w:t xml:space="preserve"> se substituie de drept Operatorului în privința tuturor drepturilor sale în legătură cu Bunurile de Retur.</w:t>
      </w:r>
    </w:p>
    <w:p w14:paraId="6C38C6CE" w14:textId="77777777" w:rsidR="00A955C4" w:rsidRPr="0085317B" w:rsidRDefault="00A955C4" w:rsidP="00A955C4">
      <w:pPr>
        <w:jc w:val="both"/>
        <w:rPr>
          <w:rFonts w:cstheme="minorHAnsi"/>
        </w:rPr>
      </w:pPr>
      <w:r>
        <w:rPr>
          <w:rFonts w:cstheme="minorHAnsi"/>
        </w:rPr>
        <w:t>66.</w:t>
      </w:r>
      <w:r w:rsidRPr="0085317B">
        <w:rPr>
          <w:rFonts w:cstheme="minorHAnsi"/>
        </w:rPr>
        <w:t>2</w:t>
      </w:r>
      <w:r w:rsidRPr="0085317B">
        <w:rPr>
          <w:rFonts w:cstheme="minorHAnsi"/>
        </w:rPr>
        <w:tab/>
        <w:t>La aceeași dată, Operatorul trebuie să înapoieze Autorității Delegante toate Bunurile de Retur, cu titlu gratuit, bine întreținute și în stare de funcționare în vederea îndeplinirii funcțiilor corespunzătoare până la expirarea duratei lor de viață tehnică.</w:t>
      </w:r>
    </w:p>
    <w:p w14:paraId="592FB283" w14:textId="04B37DD8" w:rsidR="00A955C4" w:rsidRPr="0085317B" w:rsidDel="00D41535" w:rsidRDefault="00A955C4" w:rsidP="00A955C4">
      <w:pPr>
        <w:jc w:val="both"/>
        <w:rPr>
          <w:del w:id="928" w:author="Anca Bors" w:date="2024-03-08T13:53:00Z" w16du:dateUtc="2024-03-08T11:53:00Z"/>
          <w:rFonts w:cstheme="minorHAnsi"/>
        </w:rPr>
      </w:pPr>
      <w:del w:id="929" w:author="Anca Bors" w:date="2024-03-08T13:53:00Z" w16du:dateUtc="2024-03-08T11:53:00Z">
        <w:r w:rsidDel="00D41535">
          <w:rPr>
            <w:rFonts w:cstheme="minorHAnsi"/>
          </w:rPr>
          <w:delText>66.3</w:delText>
        </w:r>
        <w:r w:rsidRPr="0085317B" w:rsidDel="00D41535">
          <w:rPr>
            <w:rFonts w:cstheme="minorHAnsi"/>
          </w:rPr>
          <w:tab/>
          <w:delText xml:space="preserve">Oricare ar fi motivul </w:delText>
        </w:r>
        <w:r w:rsidDel="00D41535">
          <w:rPr>
            <w:rFonts w:cstheme="minorHAnsi"/>
          </w:rPr>
          <w:delText>încet</w:delText>
        </w:r>
        <w:r w:rsidRPr="0085317B" w:rsidDel="00D41535">
          <w:rPr>
            <w:rFonts w:cstheme="minorHAnsi"/>
          </w:rPr>
          <w:delText xml:space="preserve">ării prezentului Contract de Delegare, provizioanele pentru înlocuire înregistrate în bilanțul Operatorului constituie o datorie a Operatorului față de </w:delText>
        </w:r>
        <w:r w:rsidDel="00D41535">
          <w:rPr>
            <w:rFonts w:cstheme="minorHAnsi"/>
          </w:rPr>
          <w:delText>Autoritatea Delegantă</w:delText>
        </w:r>
        <w:r w:rsidRPr="0085317B" w:rsidDel="00D41535">
          <w:rPr>
            <w:rFonts w:cstheme="minorHAnsi"/>
          </w:rPr>
          <w:delText>.</w:delText>
        </w:r>
      </w:del>
    </w:p>
    <w:p w14:paraId="15E0382A" w14:textId="5BFB492B" w:rsidR="00A955C4" w:rsidRPr="0085317B" w:rsidDel="00D41535" w:rsidRDefault="00A955C4" w:rsidP="00A955C4">
      <w:pPr>
        <w:jc w:val="both"/>
        <w:rPr>
          <w:del w:id="930" w:author="Anca Bors" w:date="2024-03-08T13:53:00Z" w16du:dateUtc="2024-03-08T11:53:00Z"/>
          <w:rFonts w:cstheme="minorHAnsi"/>
        </w:rPr>
      </w:pPr>
      <w:del w:id="931" w:author="Anca Bors" w:date="2024-03-08T13:53:00Z" w16du:dateUtc="2024-03-08T11:53:00Z">
        <w:r w:rsidDel="00D41535">
          <w:rPr>
            <w:rFonts w:cstheme="minorHAnsi"/>
          </w:rPr>
          <w:delText>66.4</w:delText>
        </w:r>
        <w:r w:rsidRPr="0085317B" w:rsidDel="00D41535">
          <w:rPr>
            <w:rFonts w:cstheme="minorHAnsi"/>
          </w:rPr>
          <w:tab/>
          <w:delText xml:space="preserve">Oricare ar fi motivul încetării prezentului Contract de Delegare, deficitul potențial al investițiilor contractuale legate de Lucrările de Înlocuire constituie o datorie a Operatorului față de </w:delText>
        </w:r>
        <w:r w:rsidDel="00D41535">
          <w:rPr>
            <w:rFonts w:cstheme="minorHAnsi"/>
          </w:rPr>
          <w:delText>Autoritatea Delegantă</w:delText>
        </w:r>
        <w:r w:rsidRPr="0085317B" w:rsidDel="00D41535">
          <w:rPr>
            <w:rFonts w:cstheme="minorHAnsi"/>
          </w:rPr>
          <w:delText xml:space="preserve">. Acel deficit apare în cazul unei diferențe pozitive între valoarea curentă a bugetului contractual, dacă este cazul ajustat pro rata pentru perioada de timp scursă de la Data Intrării în Vigoare, pe de o parte, și valoarea actuală a tuturor Lucrărilor de Înlocuire efectuate de la Data Intrării în Vigoare, la care se adaugă provizioanele de înlocuire înregistrate în bilanțul Operatorului la data </w:delText>
        </w:r>
        <w:r w:rsidDel="00D41535">
          <w:rPr>
            <w:rFonts w:cstheme="minorHAnsi"/>
          </w:rPr>
          <w:delText>încet</w:delText>
        </w:r>
        <w:r w:rsidRPr="0085317B" w:rsidDel="00D41535">
          <w:rPr>
            <w:rFonts w:cstheme="minorHAnsi"/>
          </w:rPr>
          <w:delText>ării, pe de altă parte.</w:delText>
        </w:r>
      </w:del>
    </w:p>
    <w:p w14:paraId="55D75E4D" w14:textId="1AD88D38" w:rsidR="00A955C4" w:rsidRDefault="00A955C4" w:rsidP="00A955C4">
      <w:pPr>
        <w:jc w:val="both"/>
        <w:rPr>
          <w:rFonts w:cstheme="minorHAnsi"/>
        </w:rPr>
      </w:pPr>
      <w:r>
        <w:rPr>
          <w:rFonts w:cstheme="minorHAnsi"/>
        </w:rPr>
        <w:t>66.</w:t>
      </w:r>
      <w:ins w:id="932" w:author="Anca Bors" w:date="2024-03-08T13:53:00Z" w16du:dateUtc="2024-03-08T11:53:00Z">
        <w:r w:rsidR="00D41535">
          <w:rPr>
            <w:rFonts w:cstheme="minorHAnsi"/>
          </w:rPr>
          <w:t>3</w:t>
        </w:r>
      </w:ins>
      <w:del w:id="933" w:author="Anca Bors" w:date="2024-03-08T13:53:00Z" w16du:dateUtc="2024-03-08T11:53:00Z">
        <w:r w:rsidDel="00D41535">
          <w:rPr>
            <w:rFonts w:cstheme="minorHAnsi"/>
          </w:rPr>
          <w:delText>5</w:delText>
        </w:r>
      </w:del>
      <w:r w:rsidRPr="0085317B">
        <w:rPr>
          <w:rFonts w:cstheme="minorHAnsi"/>
        </w:rPr>
        <w:tab/>
        <w:t xml:space="preserve">Dacă este necesar, se va opera compensația între sumele pe care Părțile și le datorează reciproc, în temeiul prezentului Contract de Delegare și ca o consecință a </w:t>
      </w:r>
      <w:r>
        <w:rPr>
          <w:rFonts w:cstheme="minorHAnsi"/>
        </w:rPr>
        <w:t>încet</w:t>
      </w:r>
      <w:r w:rsidRPr="0085317B">
        <w:rPr>
          <w:rFonts w:cstheme="minorHAnsi"/>
        </w:rPr>
        <w:t xml:space="preserve">ării sale. </w:t>
      </w:r>
      <w:r>
        <w:rPr>
          <w:rFonts w:cstheme="minorHAnsi"/>
        </w:rPr>
        <w:t>Autoritatea Delegantă</w:t>
      </w:r>
      <w:r w:rsidRPr="0085317B">
        <w:rPr>
          <w:rFonts w:cstheme="minorHAnsi"/>
        </w:rPr>
        <w:t xml:space="preserve"> poate pretinde sumele restante ce îi sunt datorate din garanție.</w:t>
      </w:r>
    </w:p>
    <w:p w14:paraId="456FE49B" w14:textId="77777777" w:rsidR="00130CC3" w:rsidRPr="0085317B" w:rsidRDefault="00130CC3" w:rsidP="00A955C4">
      <w:pPr>
        <w:jc w:val="both"/>
        <w:rPr>
          <w:rFonts w:cstheme="minorHAnsi"/>
        </w:rPr>
      </w:pPr>
    </w:p>
    <w:p w14:paraId="42498EE8" w14:textId="77777777" w:rsidR="00A955C4" w:rsidRPr="0085317B" w:rsidRDefault="00A955C4" w:rsidP="00A955C4">
      <w:pPr>
        <w:rPr>
          <w:rFonts w:cstheme="minorHAnsi"/>
        </w:rPr>
      </w:pPr>
    </w:p>
    <w:p w14:paraId="1AFC3971" w14:textId="77777777" w:rsidR="00A955C4" w:rsidRPr="0085317B" w:rsidRDefault="00A955C4" w:rsidP="00A955C4">
      <w:pPr>
        <w:pStyle w:val="Titlu3"/>
        <w:ind w:right="29"/>
        <w:jc w:val="center"/>
        <w:rPr>
          <w:rFonts w:cstheme="minorHAnsi"/>
          <w:b/>
          <w:bCs/>
          <w:sz w:val="22"/>
        </w:rPr>
      </w:pPr>
      <w:bookmarkStart w:id="934" w:name="_Toc159530823"/>
      <w:r w:rsidRPr="0085317B">
        <w:rPr>
          <w:rFonts w:cstheme="minorHAnsi"/>
          <w:b/>
          <w:bCs/>
          <w:sz w:val="22"/>
        </w:rPr>
        <w:t xml:space="preserve">Articolul </w:t>
      </w:r>
      <w:r>
        <w:rPr>
          <w:rFonts w:cstheme="minorHAnsi"/>
          <w:b/>
          <w:bCs/>
          <w:sz w:val="22"/>
        </w:rPr>
        <w:t>67</w:t>
      </w:r>
      <w:r w:rsidRPr="0085317B">
        <w:rPr>
          <w:rFonts w:cstheme="minorHAnsi"/>
          <w:b/>
          <w:bCs/>
          <w:sz w:val="22"/>
        </w:rPr>
        <w:t xml:space="preserve"> — Luarea în primire a Bunurilor de către </w:t>
      </w:r>
      <w:r>
        <w:rPr>
          <w:rFonts w:cstheme="minorHAnsi"/>
          <w:b/>
          <w:bCs/>
          <w:sz w:val="22"/>
        </w:rPr>
        <w:t>Autoritatea Delegantă</w:t>
      </w:r>
      <w:bookmarkEnd w:id="934"/>
    </w:p>
    <w:p w14:paraId="593471C0" w14:textId="77777777" w:rsidR="00A955C4" w:rsidRPr="0085317B" w:rsidRDefault="00A955C4" w:rsidP="00A955C4">
      <w:pPr>
        <w:jc w:val="both"/>
        <w:rPr>
          <w:rFonts w:cstheme="minorHAnsi"/>
        </w:rPr>
      </w:pPr>
    </w:p>
    <w:p w14:paraId="4BFCBA73" w14:textId="77777777" w:rsidR="00A955C4" w:rsidRPr="00576AFF" w:rsidRDefault="00A955C4" w:rsidP="00A955C4">
      <w:pPr>
        <w:tabs>
          <w:tab w:val="left" w:pos="240"/>
        </w:tabs>
        <w:spacing w:line="360" w:lineRule="auto"/>
        <w:jc w:val="both"/>
        <w:rPr>
          <w:rFonts w:ascii="Calibri" w:hAnsi="Calibri"/>
        </w:rPr>
      </w:pPr>
      <w:r w:rsidRPr="00CF7EEE">
        <w:rPr>
          <w:rFonts w:ascii="Calibri" w:hAnsi="Calibri"/>
          <w:bCs/>
        </w:rPr>
        <w:t>67.1 Cu</w:t>
      </w:r>
      <w:r w:rsidRPr="00576AFF">
        <w:rPr>
          <w:rFonts w:ascii="Calibri" w:hAnsi="Calibri"/>
        </w:rPr>
        <w:t xml:space="preserve"> cel puțin 6 luni înainte de încetarea la termen a Contractului de Delegare sau cel mai târziu la data încetării, în cazul încetării acestuia din orice cauză, Operatorul </w:t>
      </w:r>
      <w:proofErr w:type="spellStart"/>
      <w:r w:rsidRPr="00576AFF">
        <w:rPr>
          <w:rFonts w:ascii="Calibri" w:hAnsi="Calibri"/>
        </w:rPr>
        <w:t>şi</w:t>
      </w:r>
      <w:proofErr w:type="spellEnd"/>
      <w:r w:rsidRPr="00576AFF">
        <w:rPr>
          <w:rFonts w:ascii="Calibri" w:hAnsi="Calibri"/>
        </w:rPr>
        <w:t xml:space="preserve"> Autoritatea </w:t>
      </w:r>
      <w:r>
        <w:rPr>
          <w:rFonts w:ascii="Calibri" w:hAnsi="Calibri"/>
        </w:rPr>
        <w:t>D</w:t>
      </w:r>
      <w:r w:rsidRPr="00576AFF">
        <w:rPr>
          <w:rFonts w:ascii="Calibri" w:hAnsi="Calibri"/>
        </w:rPr>
        <w:t xml:space="preserve">eleganta pot încheia un act de vânzare – cumpărare, care va avea ca obiect cumpărarea de către Autoritatea </w:t>
      </w:r>
      <w:r>
        <w:rPr>
          <w:rFonts w:ascii="Calibri" w:hAnsi="Calibri"/>
        </w:rPr>
        <w:t>D</w:t>
      </w:r>
      <w:r w:rsidRPr="00576AFF">
        <w:rPr>
          <w:rFonts w:ascii="Calibri" w:hAnsi="Calibri"/>
        </w:rPr>
        <w:t>eleganta a bunurilor de preluare de la Operator.</w:t>
      </w:r>
    </w:p>
    <w:p w14:paraId="3989B69A" w14:textId="77777777" w:rsidR="00A955C4" w:rsidRPr="00576AFF" w:rsidRDefault="00A955C4" w:rsidP="00A955C4">
      <w:pPr>
        <w:tabs>
          <w:tab w:val="left" w:pos="240"/>
        </w:tabs>
        <w:spacing w:line="360" w:lineRule="auto"/>
        <w:jc w:val="both"/>
        <w:rPr>
          <w:rFonts w:ascii="Calibri" w:hAnsi="Calibri"/>
        </w:rPr>
      </w:pPr>
      <w:r w:rsidRPr="00CF7EEE">
        <w:rPr>
          <w:rFonts w:ascii="Calibri" w:hAnsi="Calibri"/>
          <w:bCs/>
        </w:rPr>
        <w:t>67.2 P</w:t>
      </w:r>
      <w:r w:rsidRPr="00576AFF">
        <w:rPr>
          <w:rFonts w:ascii="Calibri" w:hAnsi="Calibri"/>
        </w:rPr>
        <w:t>rețul de vânzare a acestor bunuri nu va putea fi mai mic decât valoarea nerecuperată prin costuri de către Operator si va fi stabilita de către un evaluator autorizat.</w:t>
      </w:r>
    </w:p>
    <w:p w14:paraId="732F1034" w14:textId="77777777" w:rsidR="00A955C4" w:rsidRPr="00576AFF" w:rsidRDefault="00A955C4" w:rsidP="00A955C4">
      <w:pPr>
        <w:tabs>
          <w:tab w:val="left" w:pos="240"/>
        </w:tabs>
        <w:spacing w:line="360" w:lineRule="auto"/>
        <w:jc w:val="both"/>
        <w:rPr>
          <w:rFonts w:ascii="Calibri" w:hAnsi="Calibri"/>
        </w:rPr>
      </w:pPr>
      <w:r w:rsidRPr="00CF7EEE">
        <w:rPr>
          <w:rFonts w:ascii="Calibri" w:hAnsi="Calibri"/>
          <w:bCs/>
        </w:rPr>
        <w:lastRenderedPageBreak/>
        <w:t>67.3</w:t>
      </w:r>
      <w:r w:rsidRPr="00576AFF">
        <w:rPr>
          <w:rFonts w:ascii="Calibri" w:hAnsi="Calibri"/>
        </w:rPr>
        <w:t xml:space="preserve"> Termenul </w:t>
      </w:r>
      <w:proofErr w:type="spellStart"/>
      <w:r w:rsidRPr="00576AFF">
        <w:rPr>
          <w:rFonts w:ascii="Calibri" w:hAnsi="Calibri"/>
        </w:rPr>
        <w:t>şi</w:t>
      </w:r>
      <w:proofErr w:type="spellEnd"/>
      <w:r w:rsidRPr="00576AFF">
        <w:rPr>
          <w:rFonts w:ascii="Calibri" w:hAnsi="Calibri"/>
        </w:rPr>
        <w:t xml:space="preserve"> condițiile de plată sunt stabilite prin acordul părților, iar dacă nu se ajunge la un asemenea acord, plata va fi efectuată la data returnării bunului, dar nu mai târziu de data încetării prezentului contract de delegare.</w:t>
      </w:r>
    </w:p>
    <w:p w14:paraId="6F8D880F" w14:textId="77777777" w:rsidR="00A955C4" w:rsidRDefault="00A955C4" w:rsidP="00A955C4">
      <w:pPr>
        <w:jc w:val="both"/>
        <w:rPr>
          <w:rFonts w:cstheme="minorHAnsi"/>
        </w:rPr>
      </w:pPr>
    </w:p>
    <w:p w14:paraId="23A99A51" w14:textId="77777777" w:rsidR="00A955C4" w:rsidRPr="0085317B" w:rsidRDefault="00A955C4" w:rsidP="00A955C4">
      <w:pPr>
        <w:pStyle w:val="Titlu3"/>
        <w:ind w:right="29"/>
        <w:jc w:val="center"/>
        <w:rPr>
          <w:rFonts w:cstheme="minorHAnsi"/>
          <w:b/>
          <w:bCs/>
          <w:sz w:val="22"/>
        </w:rPr>
      </w:pPr>
      <w:bookmarkStart w:id="935" w:name="_Toc159530824"/>
      <w:r w:rsidRPr="0085317B">
        <w:rPr>
          <w:rFonts w:cstheme="minorHAnsi"/>
          <w:b/>
          <w:bCs/>
          <w:sz w:val="22"/>
        </w:rPr>
        <w:t xml:space="preserve">Articolul </w:t>
      </w:r>
      <w:r>
        <w:rPr>
          <w:rFonts w:cstheme="minorHAnsi"/>
          <w:b/>
          <w:bCs/>
          <w:sz w:val="22"/>
        </w:rPr>
        <w:t>68</w:t>
      </w:r>
      <w:r w:rsidRPr="0085317B">
        <w:rPr>
          <w:rFonts w:cstheme="minorHAnsi"/>
          <w:b/>
          <w:bCs/>
          <w:sz w:val="22"/>
        </w:rPr>
        <w:t xml:space="preserve"> — Răscumpărarea prezentului Contract de Delegare</w:t>
      </w:r>
      <w:bookmarkEnd w:id="935"/>
    </w:p>
    <w:p w14:paraId="3C91DA6F" w14:textId="77777777" w:rsidR="00A955C4" w:rsidRPr="0085317B" w:rsidRDefault="00A955C4" w:rsidP="00A955C4">
      <w:pPr>
        <w:jc w:val="both"/>
        <w:rPr>
          <w:rFonts w:cstheme="minorHAnsi"/>
        </w:rPr>
      </w:pPr>
    </w:p>
    <w:p w14:paraId="4275B954" w14:textId="77777777" w:rsidR="00A955C4" w:rsidRPr="0085317B" w:rsidRDefault="00A955C4" w:rsidP="00A955C4">
      <w:pPr>
        <w:jc w:val="both"/>
        <w:rPr>
          <w:rFonts w:cstheme="minorHAnsi"/>
        </w:rPr>
      </w:pPr>
      <w:r>
        <w:rPr>
          <w:rFonts w:cstheme="minorHAnsi"/>
        </w:rPr>
        <w:t>68.</w:t>
      </w:r>
      <w:r w:rsidRPr="0085317B">
        <w:rPr>
          <w:rFonts w:cstheme="minorHAnsi"/>
        </w:rPr>
        <w:t xml:space="preserve">1 </w:t>
      </w:r>
      <w:r>
        <w:rPr>
          <w:rFonts w:cstheme="minorHAnsi"/>
        </w:rPr>
        <w:t>In măsura in care legislația in vigoare o permite, Autoritatea Delegantă</w:t>
      </w:r>
      <w:r w:rsidRPr="0085317B">
        <w:rPr>
          <w:rFonts w:cstheme="minorHAnsi"/>
        </w:rPr>
        <w:t xml:space="preserve"> </w:t>
      </w:r>
      <w:r>
        <w:rPr>
          <w:rFonts w:cstheme="minorHAnsi"/>
        </w:rPr>
        <w:t>poate s</w:t>
      </w:r>
      <w:r w:rsidRPr="0085317B">
        <w:rPr>
          <w:rFonts w:cstheme="minorHAnsi"/>
        </w:rPr>
        <w:t>ă răscump</w:t>
      </w:r>
      <w:r>
        <w:rPr>
          <w:rFonts w:cstheme="minorHAnsi"/>
        </w:rPr>
        <w:t>ere</w:t>
      </w:r>
      <w:r w:rsidRPr="0085317B">
        <w:rPr>
          <w:rFonts w:cstheme="minorHAnsi"/>
        </w:rPr>
        <w:t xml:space="preserve"> prezentul Contract de Delegare. Răscumpărarea Contractului înseamnă încetarea acestuia înainte de termen, din inițiativa Autorității Delegante, în schimbul unei indemnizații. Răscumpărarea poate avea Ioc numai atunci când </w:t>
      </w:r>
      <w:r>
        <w:rPr>
          <w:rFonts w:cstheme="minorHAnsi"/>
        </w:rPr>
        <w:t>Autoritatea Delegantă</w:t>
      </w:r>
      <w:r w:rsidRPr="0085317B">
        <w:rPr>
          <w:rFonts w:cstheme="minorHAnsi"/>
        </w:rPr>
        <w:t xml:space="preserve"> îi notifică Operatorului despre intenția sa cu cel puțin 2 (doi) ani înainte de data planificată pentru răscumpărare și aceasta notificare nu este făcută înainte de împlinirea a 5 (cinci) ani de la Data Intrării în Vigoare.</w:t>
      </w:r>
    </w:p>
    <w:p w14:paraId="39539FA9" w14:textId="77777777" w:rsidR="00A955C4" w:rsidRPr="0085317B" w:rsidRDefault="00A955C4" w:rsidP="00A955C4">
      <w:pPr>
        <w:jc w:val="both"/>
        <w:rPr>
          <w:rFonts w:cstheme="minorHAnsi"/>
        </w:rPr>
      </w:pPr>
      <w:r>
        <w:rPr>
          <w:rFonts w:cstheme="minorHAnsi"/>
        </w:rPr>
        <w:t>68.</w:t>
      </w:r>
      <w:r w:rsidRPr="0085317B">
        <w:rPr>
          <w:rFonts w:cstheme="minorHAnsi"/>
        </w:rPr>
        <w:t xml:space="preserve">2 În acest caz, fără a aduce atingere aplicării prevederilor </w:t>
      </w:r>
      <w:r w:rsidRPr="002A3538">
        <w:rPr>
          <w:rFonts w:cstheme="minorHAnsi"/>
        </w:rPr>
        <w:t>art. 66 și 67 de mai sus</w:t>
      </w:r>
      <w:r w:rsidRPr="0085317B">
        <w:rPr>
          <w:rFonts w:cstheme="minorHAnsi"/>
        </w:rPr>
        <w:t>, părțile vor încheia un contract special de răscumpărare a prezentului Contract de Delegare, pentru a stabili compensația datorată Operatorului, precum și termenele și condițiile</w:t>
      </w:r>
      <w:r>
        <w:rPr>
          <w:rFonts w:cstheme="minorHAnsi"/>
        </w:rPr>
        <w:t xml:space="preserve"> </w:t>
      </w:r>
      <w:r w:rsidRPr="00610925">
        <w:rPr>
          <w:rFonts w:ascii="Calibri" w:hAnsi="Calibri" w:cs="Arial"/>
          <w:color w:val="000000"/>
        </w:rPr>
        <w:t>plății</w:t>
      </w:r>
      <w:r>
        <w:rPr>
          <w:rFonts w:ascii="Calibri" w:hAnsi="Calibri" w:cs="Arial"/>
          <w:color w:val="000000"/>
        </w:rPr>
        <w:t>.</w:t>
      </w:r>
    </w:p>
    <w:p w14:paraId="5820EF8F" w14:textId="77777777" w:rsidR="00A955C4" w:rsidRPr="0085317B" w:rsidRDefault="00A955C4" w:rsidP="00A955C4">
      <w:pPr>
        <w:jc w:val="both"/>
        <w:rPr>
          <w:rFonts w:cstheme="minorHAnsi"/>
        </w:rPr>
      </w:pPr>
      <w:r w:rsidRPr="0085317B">
        <w:rPr>
          <w:rFonts w:cstheme="minorHAnsi"/>
        </w:rPr>
        <w:t>Această compensație va fi calculată prin însumarea următoarelor valori:</w:t>
      </w:r>
    </w:p>
    <w:p w14:paraId="029320A3" w14:textId="77777777" w:rsidR="00A955C4" w:rsidRPr="00266AE7" w:rsidRDefault="00A955C4" w:rsidP="00A955C4">
      <w:pPr>
        <w:pStyle w:val="Listparagraf"/>
        <w:numPr>
          <w:ilvl w:val="0"/>
          <w:numId w:val="43"/>
        </w:numPr>
        <w:jc w:val="both"/>
        <w:rPr>
          <w:rFonts w:cstheme="minorHAnsi"/>
        </w:rPr>
      </w:pPr>
      <w:r w:rsidRPr="00266AE7">
        <w:rPr>
          <w:rFonts w:cstheme="minorHAnsi"/>
        </w:rPr>
        <w:t xml:space="preserve">produsul dintre numărul de ani rămași de la data răscumpărării până la data normală de </w:t>
      </w:r>
      <w:r>
        <w:rPr>
          <w:rFonts w:cstheme="minorHAnsi"/>
        </w:rPr>
        <w:t>încet</w:t>
      </w:r>
      <w:r w:rsidRPr="00266AE7">
        <w:rPr>
          <w:rFonts w:cstheme="minorHAnsi"/>
        </w:rPr>
        <w:t>are a prezentului Contract de Delegare, conform art. 62.1 de mai sus și media profitului net al Operatorului, rezultat după plata impozitelor, corespunzător anilor trecuți de la sfârșitul Perioadei de Tranziție.</w:t>
      </w:r>
    </w:p>
    <w:p w14:paraId="6157BEF7" w14:textId="77777777" w:rsidR="00A955C4" w:rsidRPr="00266AE7" w:rsidRDefault="00A955C4" w:rsidP="00A955C4">
      <w:pPr>
        <w:pStyle w:val="Listparagraf"/>
        <w:numPr>
          <w:ilvl w:val="0"/>
          <w:numId w:val="43"/>
        </w:numPr>
        <w:jc w:val="both"/>
        <w:rPr>
          <w:rFonts w:cstheme="minorHAnsi"/>
        </w:rPr>
      </w:pPr>
      <w:r w:rsidRPr="00266AE7">
        <w:rPr>
          <w:rFonts w:cstheme="minorHAnsi"/>
        </w:rPr>
        <w:t>o ajustare ce va ține cont de variațiile profitului său; această ajustare, pozitivă în cazul unei creșteri a profiturilor și negativă în cazul unei scăderi, este egală, pentru prima rată anuală a răscumpărării, cu jumătate din variația medie anuală a profiturilor pentru ultimii șapte ani financiari de dinaintea notificării de răscumpărare, pentru a doua rată anuală cu dublul acelei jumătăți, pentru a treia rată anuală cu triplul. pentru ratele rămase suma menționată mai sus păstrându-se aceeași.</w:t>
      </w:r>
    </w:p>
    <w:p w14:paraId="7E45FAF2" w14:textId="12C9F359" w:rsidR="00A955C4" w:rsidRPr="00266AE7" w:rsidRDefault="00A955C4" w:rsidP="00A955C4">
      <w:pPr>
        <w:pStyle w:val="Listparagraf"/>
        <w:numPr>
          <w:ilvl w:val="0"/>
          <w:numId w:val="43"/>
        </w:numPr>
        <w:jc w:val="both"/>
        <w:rPr>
          <w:rFonts w:cstheme="minorHAnsi"/>
        </w:rPr>
      </w:pPr>
      <w:r w:rsidRPr="00266AE7">
        <w:rPr>
          <w:rFonts w:cstheme="minorHAnsi"/>
        </w:rPr>
        <w:t>în cazul în care personalul nu este reangajat de către</w:t>
      </w:r>
      <w:ins w:id="936" w:author="Radu Gabriel" w:date="2024-03-13T18:11:00Z" w16du:dateUtc="2024-03-13T16:11:00Z">
        <w:r w:rsidR="00620706">
          <w:rPr>
            <w:rFonts w:cstheme="minorHAnsi"/>
          </w:rPr>
          <w:t xml:space="preserve"> </w:t>
        </w:r>
      </w:ins>
      <w:ins w:id="937" w:author="Radu Gabriel" w:date="2024-03-13T18:14:00Z" w16du:dateUtc="2024-03-13T16:14:00Z">
        <w:r w:rsidR="00620706">
          <w:rPr>
            <w:rFonts w:cstheme="minorHAnsi"/>
          </w:rPr>
          <w:t>unitatea administrativ-teritoriale, după caz,</w:t>
        </w:r>
      </w:ins>
      <w:r w:rsidRPr="00266AE7">
        <w:rPr>
          <w:rFonts w:cstheme="minorHAnsi"/>
        </w:rPr>
        <w:t xml:space="preserve"> </w:t>
      </w:r>
      <w:del w:id="938" w:author="Radu Gabriel" w:date="2024-03-13T18:10:00Z" w16du:dateUtc="2024-03-13T16:10:00Z">
        <w:r w:rsidRPr="00266AE7" w:rsidDel="00620706">
          <w:rPr>
            <w:rFonts w:cstheme="minorHAnsi"/>
          </w:rPr>
          <w:delText xml:space="preserve">Concedent </w:delText>
        </w:r>
      </w:del>
      <w:r w:rsidRPr="00266AE7">
        <w:rPr>
          <w:rFonts w:cstheme="minorHAnsi"/>
        </w:rPr>
        <w:t>sau de viitorul Operator</w:t>
      </w:r>
      <w:ins w:id="939" w:author="Radu Gabriel" w:date="2024-03-13T18:14:00Z" w16du:dateUtc="2024-03-13T16:14:00Z">
        <w:r w:rsidR="00620706">
          <w:rPr>
            <w:rFonts w:cstheme="minorHAnsi"/>
          </w:rPr>
          <w:t>/operator regional</w:t>
        </w:r>
      </w:ins>
      <w:r w:rsidRPr="00266AE7">
        <w:rPr>
          <w:rFonts w:cstheme="minorHAnsi"/>
        </w:rPr>
        <w:t>, o sumă egală cu diferența dintre sumele plătite personalului disponibilizat, conform Codului Muncii, și provizioanele pentru pensionare înregistrate în contabilitatea  Operatorului.</w:t>
      </w:r>
    </w:p>
    <w:p w14:paraId="5DB9185D" w14:textId="77777777" w:rsidR="00A955C4" w:rsidRPr="0085317B" w:rsidRDefault="00A955C4" w:rsidP="00A955C4">
      <w:pPr>
        <w:numPr>
          <w:ilvl w:val="0"/>
          <w:numId w:val="43"/>
        </w:numPr>
        <w:tabs>
          <w:tab w:val="left" w:pos="240"/>
        </w:tabs>
        <w:spacing w:after="0" w:line="240" w:lineRule="auto"/>
        <w:jc w:val="both"/>
        <w:rPr>
          <w:rFonts w:ascii="Calibri" w:hAnsi="Calibri" w:cs="Calibri"/>
          <w:color w:val="000000"/>
        </w:rPr>
      </w:pPr>
      <w:r w:rsidRPr="0085317B">
        <w:rPr>
          <w:rFonts w:ascii="Calibri" w:hAnsi="Calibri" w:cs="Calibri"/>
          <w:color w:val="000000"/>
        </w:rPr>
        <w:t>Contravaloarea investițiilor realizate si neamortizate din sursele proprii ale operatorului altele decât împrumuturile contractate;</w:t>
      </w:r>
    </w:p>
    <w:p w14:paraId="20E88AC5" w14:textId="77777777" w:rsidR="00A955C4" w:rsidRPr="0085317B" w:rsidRDefault="00A955C4" w:rsidP="00A955C4">
      <w:pPr>
        <w:numPr>
          <w:ilvl w:val="0"/>
          <w:numId w:val="43"/>
        </w:numPr>
        <w:tabs>
          <w:tab w:val="left" w:pos="240"/>
        </w:tabs>
        <w:spacing w:after="0" w:line="240" w:lineRule="auto"/>
        <w:jc w:val="both"/>
        <w:rPr>
          <w:rFonts w:ascii="Calibri" w:hAnsi="Calibri" w:cs="Calibri"/>
          <w:color w:val="000000"/>
        </w:rPr>
      </w:pPr>
      <w:r w:rsidRPr="0085317B">
        <w:rPr>
          <w:rFonts w:ascii="Calibri" w:hAnsi="Calibri" w:cs="Calibri"/>
          <w:color w:val="000000"/>
        </w:rPr>
        <w:t>Contravaloarea împrumuturilor aferente investițiilor în infrastructura publică care au fost contractate de OR si nerambursate (soldul acestor împrumuturi la data răscumpărării, incluzând cel puțin următoarele (I) valoarea împrumutului care trebuie să fie rambursată de OR (adică de operator) în baza contractului de împrumut și (II) suma dobânzii și a altor plăți acumulate și plătibile de către OR în conformitate cu prevederile contractului de împrumut, la data rambursării);</w:t>
      </w:r>
    </w:p>
    <w:p w14:paraId="14205906" w14:textId="77777777" w:rsidR="00A955C4" w:rsidRPr="0085317B" w:rsidRDefault="00A955C4" w:rsidP="00A955C4">
      <w:pPr>
        <w:numPr>
          <w:ilvl w:val="0"/>
          <w:numId w:val="43"/>
        </w:numPr>
        <w:tabs>
          <w:tab w:val="left" w:pos="240"/>
        </w:tabs>
        <w:spacing w:after="0" w:line="240" w:lineRule="auto"/>
        <w:jc w:val="both"/>
        <w:rPr>
          <w:rFonts w:ascii="Calibri" w:hAnsi="Calibri" w:cs="Calibri"/>
          <w:color w:val="000000"/>
        </w:rPr>
      </w:pPr>
      <w:r w:rsidRPr="0085317B">
        <w:rPr>
          <w:rFonts w:ascii="Calibri" w:hAnsi="Calibri" w:cs="Calibri"/>
          <w:color w:val="000000"/>
        </w:rPr>
        <w:t>Despăgubiri pentru orice alte pierderi suferite de OR datorate răscumpărării Contractului de delegare;</w:t>
      </w:r>
    </w:p>
    <w:p w14:paraId="3803EA29" w14:textId="77777777" w:rsidR="00A955C4" w:rsidRPr="0085317B" w:rsidRDefault="00A955C4" w:rsidP="00A955C4">
      <w:pPr>
        <w:jc w:val="both"/>
        <w:rPr>
          <w:rFonts w:cstheme="minorHAnsi"/>
        </w:rPr>
      </w:pPr>
    </w:p>
    <w:p w14:paraId="093AFC77" w14:textId="77777777" w:rsidR="00A955C4" w:rsidRPr="0085317B" w:rsidRDefault="00A955C4" w:rsidP="00A955C4">
      <w:pPr>
        <w:jc w:val="both"/>
        <w:rPr>
          <w:rFonts w:cstheme="minorHAnsi"/>
        </w:rPr>
      </w:pPr>
      <w:r>
        <w:rPr>
          <w:rFonts w:cstheme="minorHAnsi"/>
        </w:rPr>
        <w:t xml:space="preserve">68.3 </w:t>
      </w:r>
      <w:r w:rsidRPr="0085317B">
        <w:rPr>
          <w:rFonts w:cstheme="minorHAnsi"/>
        </w:rPr>
        <w:t xml:space="preserve">Dacă își exercită dreptul prevăzut la </w:t>
      </w:r>
      <w:r w:rsidRPr="00FA27B1">
        <w:rPr>
          <w:rFonts w:cstheme="minorHAnsi"/>
        </w:rPr>
        <w:t>art. 68.1</w:t>
      </w:r>
      <w:r w:rsidRPr="0085317B">
        <w:rPr>
          <w:rFonts w:cstheme="minorHAnsi"/>
        </w:rPr>
        <w:t xml:space="preserve"> de mai sus, </w:t>
      </w:r>
      <w:r>
        <w:rPr>
          <w:rFonts w:cstheme="minorHAnsi"/>
        </w:rPr>
        <w:t>Autoritatea Delegantă</w:t>
      </w:r>
      <w:r w:rsidRPr="0085317B">
        <w:rPr>
          <w:rFonts w:cstheme="minorHAnsi"/>
        </w:rPr>
        <w:t xml:space="preserve"> trebuie să se substituie Operatorului în executarea contractelor încheiate, în condiții normale, pentru furnizarea Serviciilor. Cu toate acestea, aceste substituiri vor avea loc doar în ceea ce privește contractele </w:t>
      </w:r>
      <w:r w:rsidRPr="0085317B">
        <w:rPr>
          <w:rFonts w:cstheme="minorHAnsi"/>
        </w:rPr>
        <w:lastRenderedPageBreak/>
        <w:t xml:space="preserve">încheiate înainte de data notificării de răscumpărare și pentru o durată care să nu depășească data normală de </w:t>
      </w:r>
      <w:r>
        <w:rPr>
          <w:rFonts w:cstheme="minorHAnsi"/>
        </w:rPr>
        <w:t>încet</w:t>
      </w:r>
      <w:r w:rsidRPr="0085317B">
        <w:rPr>
          <w:rFonts w:cstheme="minorHAnsi"/>
        </w:rPr>
        <w:t>are.</w:t>
      </w:r>
    </w:p>
    <w:p w14:paraId="36F42557" w14:textId="77777777" w:rsidR="00A955C4" w:rsidRPr="0085317B" w:rsidRDefault="00A955C4" w:rsidP="00A955C4">
      <w:pPr>
        <w:jc w:val="both"/>
        <w:rPr>
          <w:rFonts w:cstheme="minorHAnsi"/>
        </w:rPr>
      </w:pPr>
      <w:r>
        <w:rPr>
          <w:rFonts w:cstheme="minorHAnsi"/>
        </w:rPr>
        <w:t>68.</w:t>
      </w:r>
      <w:r w:rsidRPr="0085317B">
        <w:rPr>
          <w:rFonts w:cstheme="minorHAnsi"/>
        </w:rPr>
        <w:t>4</w:t>
      </w:r>
      <w:r w:rsidRPr="0085317B">
        <w:rPr>
          <w:rFonts w:cstheme="minorHAnsi"/>
        </w:rPr>
        <w:tab/>
        <w:t xml:space="preserve">Dacă își exercită dreptul prevăzut la </w:t>
      </w:r>
      <w:r w:rsidRPr="00FA27B1">
        <w:rPr>
          <w:rFonts w:cstheme="minorHAnsi"/>
        </w:rPr>
        <w:t xml:space="preserve">art. 68.1 </w:t>
      </w:r>
      <w:r w:rsidRPr="0085317B">
        <w:rPr>
          <w:rFonts w:cstheme="minorHAnsi"/>
        </w:rPr>
        <w:t xml:space="preserve">de mai sus, </w:t>
      </w:r>
      <w:r>
        <w:rPr>
          <w:rFonts w:cstheme="minorHAnsi"/>
        </w:rPr>
        <w:t>Autoritatea Delegantă</w:t>
      </w:r>
      <w:r w:rsidRPr="0085317B">
        <w:rPr>
          <w:rFonts w:cstheme="minorHAnsi"/>
        </w:rPr>
        <w:t xml:space="preserve"> trebuie să răscumpere stocurile la o valoare stabilită pe cale amiabilă sau de către un expert acceptat de ambele părți.</w:t>
      </w:r>
    </w:p>
    <w:p w14:paraId="4F4958B7" w14:textId="77777777" w:rsidR="00A955C4" w:rsidRPr="0085317B" w:rsidRDefault="00A955C4" w:rsidP="00A955C4">
      <w:pPr>
        <w:rPr>
          <w:rFonts w:cstheme="minorHAnsi"/>
        </w:rPr>
      </w:pPr>
    </w:p>
    <w:p w14:paraId="4BDD43B7" w14:textId="77777777" w:rsidR="00A955C4" w:rsidRPr="0085317B" w:rsidRDefault="00A955C4" w:rsidP="00A955C4">
      <w:pPr>
        <w:pStyle w:val="Titlu3"/>
        <w:ind w:right="29"/>
        <w:jc w:val="center"/>
        <w:rPr>
          <w:rFonts w:cstheme="minorHAnsi"/>
          <w:b/>
          <w:bCs/>
          <w:sz w:val="22"/>
        </w:rPr>
      </w:pPr>
      <w:bookmarkStart w:id="940" w:name="_Toc159530825"/>
      <w:r w:rsidRPr="0085317B">
        <w:rPr>
          <w:rFonts w:cstheme="minorHAnsi"/>
          <w:b/>
          <w:bCs/>
          <w:sz w:val="22"/>
        </w:rPr>
        <w:t>Articolul 6</w:t>
      </w:r>
      <w:r>
        <w:rPr>
          <w:rFonts w:cstheme="minorHAnsi"/>
          <w:b/>
          <w:bCs/>
          <w:sz w:val="22"/>
        </w:rPr>
        <w:t>9</w:t>
      </w:r>
      <w:r w:rsidRPr="0085317B">
        <w:rPr>
          <w:rFonts w:cstheme="minorHAnsi"/>
          <w:b/>
          <w:bCs/>
          <w:sz w:val="22"/>
        </w:rPr>
        <w:t xml:space="preserve"> — Luarea în primire a bunurilor în cazul încetării înainte de termen a prezentului Contract</w:t>
      </w:r>
      <w:bookmarkEnd w:id="940"/>
    </w:p>
    <w:p w14:paraId="027B9827" w14:textId="77777777" w:rsidR="00A955C4" w:rsidRPr="0085317B" w:rsidRDefault="00A955C4" w:rsidP="00A955C4">
      <w:pPr>
        <w:jc w:val="both"/>
        <w:rPr>
          <w:rFonts w:cstheme="minorHAnsi"/>
        </w:rPr>
      </w:pPr>
    </w:p>
    <w:p w14:paraId="5A88CD62" w14:textId="77777777" w:rsidR="00A955C4" w:rsidRPr="0085317B" w:rsidRDefault="00A955C4" w:rsidP="00A955C4">
      <w:pPr>
        <w:jc w:val="both"/>
        <w:rPr>
          <w:rFonts w:cstheme="minorHAnsi"/>
        </w:rPr>
      </w:pPr>
      <w:r>
        <w:rPr>
          <w:rFonts w:cstheme="minorHAnsi"/>
        </w:rPr>
        <w:t xml:space="preserve">69.1 </w:t>
      </w:r>
      <w:r w:rsidRPr="0085317B">
        <w:rPr>
          <w:rFonts w:cstheme="minorHAnsi"/>
        </w:rPr>
        <w:t xml:space="preserve">În cazul încetării înainte de termen sau al răscumpărării prezentului Contract de Delegare, Operatorul se obligă să pună la dispoziția Autorității Delegante, în stare de funcționare acceptabilă în vederea îndeplinirii funcțiilor corespunzătoare până la expirarea duratei lor de viață tehnică, toate Bunurile de Retur și Bunurile de Preluare, fără a se aduce prin aceasta atingere aplicării, dacă e cazul, </w:t>
      </w:r>
      <w:r w:rsidRPr="00FA27B1">
        <w:rPr>
          <w:rFonts w:cstheme="minorHAnsi"/>
        </w:rPr>
        <w:t xml:space="preserve">art. 66 și 67 </w:t>
      </w:r>
      <w:r w:rsidRPr="0085317B">
        <w:rPr>
          <w:rFonts w:cstheme="minorHAnsi"/>
        </w:rPr>
        <w:t>de mai sus.</w:t>
      </w:r>
    </w:p>
    <w:p w14:paraId="4D3C11CE" w14:textId="77777777" w:rsidR="00A955C4" w:rsidRPr="0085317B" w:rsidRDefault="00A955C4" w:rsidP="00A955C4">
      <w:pPr>
        <w:rPr>
          <w:rFonts w:cstheme="minorHAnsi"/>
        </w:rPr>
      </w:pPr>
    </w:p>
    <w:p w14:paraId="1483D737" w14:textId="77777777" w:rsidR="00A955C4" w:rsidRPr="0085317B" w:rsidRDefault="00A955C4" w:rsidP="00A955C4">
      <w:pPr>
        <w:pStyle w:val="Titlu2"/>
        <w:spacing w:before="40" w:after="0"/>
        <w:rPr>
          <w:rFonts w:asciiTheme="minorHAnsi" w:hAnsiTheme="minorHAnsi" w:cstheme="minorHAnsi"/>
          <w:b/>
          <w:bCs/>
          <w:color w:val="auto"/>
          <w:szCs w:val="24"/>
        </w:rPr>
      </w:pPr>
      <w:bookmarkStart w:id="941" w:name="_Toc159530826"/>
      <w:r w:rsidRPr="0085317B">
        <w:rPr>
          <w:rFonts w:asciiTheme="minorHAnsi" w:hAnsiTheme="minorHAnsi" w:cstheme="minorHAnsi"/>
          <w:b/>
          <w:bCs/>
          <w:color w:val="auto"/>
          <w:szCs w:val="24"/>
        </w:rPr>
        <w:t>CAPITOLUL III - MODIFICAREA TERMENILOR SI CONDITIILOR PREZENTULUI CONTRACT</w:t>
      </w:r>
      <w:r>
        <w:rPr>
          <w:rFonts w:asciiTheme="minorHAnsi" w:hAnsiTheme="minorHAnsi" w:cstheme="minorHAnsi"/>
          <w:b/>
          <w:bCs/>
          <w:color w:val="auto"/>
          <w:szCs w:val="24"/>
        </w:rPr>
        <w:t xml:space="preserve"> </w:t>
      </w:r>
      <w:r w:rsidRPr="0085317B">
        <w:rPr>
          <w:rFonts w:asciiTheme="minorHAnsi" w:hAnsiTheme="minorHAnsi" w:cstheme="minorHAnsi"/>
          <w:b/>
          <w:bCs/>
          <w:color w:val="auto"/>
          <w:szCs w:val="24"/>
        </w:rPr>
        <w:t>DE DELEGARE</w:t>
      </w:r>
      <w:bookmarkEnd w:id="941"/>
    </w:p>
    <w:p w14:paraId="20E4287B" w14:textId="77777777" w:rsidR="00A955C4" w:rsidRPr="0085317B" w:rsidRDefault="00A955C4" w:rsidP="00A955C4">
      <w:pPr>
        <w:jc w:val="center"/>
        <w:rPr>
          <w:rFonts w:cstheme="minorHAnsi"/>
          <w:b/>
        </w:rPr>
      </w:pPr>
    </w:p>
    <w:p w14:paraId="6BF1C5CE" w14:textId="77777777" w:rsidR="00A955C4" w:rsidRPr="0085317B" w:rsidRDefault="00A955C4" w:rsidP="00A955C4">
      <w:pPr>
        <w:pStyle w:val="Titlu3"/>
        <w:ind w:right="29"/>
        <w:jc w:val="center"/>
        <w:rPr>
          <w:rFonts w:cstheme="minorHAnsi"/>
          <w:b/>
          <w:bCs/>
          <w:sz w:val="22"/>
        </w:rPr>
      </w:pPr>
      <w:bookmarkStart w:id="942" w:name="_Toc159530827"/>
      <w:r w:rsidRPr="0085317B">
        <w:rPr>
          <w:rFonts w:cstheme="minorHAnsi"/>
          <w:b/>
          <w:bCs/>
          <w:sz w:val="22"/>
        </w:rPr>
        <w:t xml:space="preserve">Articolul </w:t>
      </w:r>
      <w:r>
        <w:rPr>
          <w:rFonts w:cstheme="minorHAnsi"/>
          <w:b/>
          <w:bCs/>
          <w:sz w:val="22"/>
        </w:rPr>
        <w:t>70</w:t>
      </w:r>
      <w:r w:rsidRPr="0085317B">
        <w:rPr>
          <w:rFonts w:cstheme="minorHAnsi"/>
          <w:b/>
          <w:bCs/>
          <w:sz w:val="22"/>
        </w:rPr>
        <w:t xml:space="preserve"> — Modificarea de comun acord</w:t>
      </w:r>
      <w:bookmarkEnd w:id="942"/>
    </w:p>
    <w:p w14:paraId="353E68D9" w14:textId="77777777" w:rsidR="00A955C4" w:rsidRPr="0085317B" w:rsidRDefault="00A955C4" w:rsidP="00A955C4">
      <w:pPr>
        <w:jc w:val="both"/>
        <w:rPr>
          <w:rFonts w:cstheme="minorHAnsi"/>
        </w:rPr>
      </w:pPr>
    </w:p>
    <w:p w14:paraId="36490DCC" w14:textId="77777777" w:rsidR="00A955C4" w:rsidRPr="0085317B" w:rsidRDefault="00A955C4" w:rsidP="00A955C4">
      <w:pPr>
        <w:jc w:val="both"/>
        <w:rPr>
          <w:rFonts w:cstheme="minorHAnsi"/>
        </w:rPr>
      </w:pPr>
      <w:r>
        <w:rPr>
          <w:rFonts w:cstheme="minorHAnsi"/>
        </w:rPr>
        <w:t>70.1 Autoritatea Delegantă</w:t>
      </w:r>
      <w:r w:rsidRPr="0085317B">
        <w:rPr>
          <w:rFonts w:cstheme="minorHAnsi"/>
        </w:rPr>
        <w:t xml:space="preserve"> și Operatorul pot, oricând, prin act adițional la prezentul Contract de Delegare, să modifice de comun acord prevederile prezentului Contract de Delegare.</w:t>
      </w:r>
    </w:p>
    <w:p w14:paraId="2BA31118" w14:textId="77777777" w:rsidR="00A955C4" w:rsidRDefault="00A955C4" w:rsidP="00A955C4">
      <w:pPr>
        <w:rPr>
          <w:rFonts w:cstheme="minorHAnsi"/>
        </w:rPr>
      </w:pPr>
      <w:r w:rsidRPr="0085317B">
        <w:rPr>
          <w:rFonts w:cstheme="minorHAnsi"/>
        </w:rPr>
        <w:t xml:space="preserve"> </w:t>
      </w:r>
    </w:p>
    <w:p w14:paraId="1BF9D2A7" w14:textId="77777777" w:rsidR="00130CC3" w:rsidRDefault="00130CC3" w:rsidP="00A955C4">
      <w:pPr>
        <w:rPr>
          <w:rFonts w:cstheme="minorHAnsi"/>
        </w:rPr>
      </w:pPr>
    </w:p>
    <w:p w14:paraId="27702728" w14:textId="77777777" w:rsidR="00130CC3" w:rsidRPr="0085317B" w:rsidRDefault="00130CC3" w:rsidP="00A955C4">
      <w:pPr>
        <w:rPr>
          <w:rFonts w:cstheme="minorHAnsi"/>
        </w:rPr>
      </w:pPr>
    </w:p>
    <w:p w14:paraId="29D39239" w14:textId="77777777" w:rsidR="00A955C4" w:rsidRPr="0085317B" w:rsidRDefault="00A955C4" w:rsidP="00A955C4">
      <w:pPr>
        <w:pStyle w:val="Titlu3"/>
        <w:ind w:right="29"/>
        <w:jc w:val="center"/>
        <w:rPr>
          <w:rFonts w:cstheme="minorHAnsi"/>
          <w:b/>
          <w:bCs/>
          <w:sz w:val="22"/>
        </w:rPr>
      </w:pPr>
      <w:bookmarkStart w:id="943" w:name="_Toc159530828"/>
      <w:r w:rsidRPr="0085317B">
        <w:rPr>
          <w:rFonts w:cstheme="minorHAnsi"/>
          <w:b/>
          <w:bCs/>
          <w:sz w:val="22"/>
        </w:rPr>
        <w:t xml:space="preserve">Articolul </w:t>
      </w:r>
      <w:r>
        <w:rPr>
          <w:rFonts w:cstheme="minorHAnsi"/>
          <w:b/>
          <w:bCs/>
          <w:sz w:val="22"/>
        </w:rPr>
        <w:t>71</w:t>
      </w:r>
      <w:r w:rsidRPr="0085317B">
        <w:rPr>
          <w:rFonts w:cstheme="minorHAnsi"/>
          <w:b/>
          <w:bCs/>
          <w:sz w:val="22"/>
        </w:rPr>
        <w:t xml:space="preserve"> — Modificarea unilaterală</w:t>
      </w:r>
      <w:bookmarkEnd w:id="943"/>
    </w:p>
    <w:p w14:paraId="349D59A4" w14:textId="77777777" w:rsidR="00A955C4" w:rsidRPr="0085317B" w:rsidRDefault="00A955C4" w:rsidP="00A955C4">
      <w:pPr>
        <w:jc w:val="both"/>
        <w:rPr>
          <w:rFonts w:cstheme="minorHAnsi"/>
        </w:rPr>
      </w:pPr>
    </w:p>
    <w:p w14:paraId="1384C69E" w14:textId="4126BFB5" w:rsidR="00A955C4" w:rsidRPr="0085317B" w:rsidRDefault="00A955C4" w:rsidP="00A955C4">
      <w:pPr>
        <w:jc w:val="both"/>
        <w:rPr>
          <w:rFonts w:cstheme="minorHAnsi"/>
        </w:rPr>
      </w:pPr>
      <w:r>
        <w:rPr>
          <w:rFonts w:cstheme="minorHAnsi"/>
        </w:rPr>
        <w:t xml:space="preserve">71.1 </w:t>
      </w:r>
      <w:r w:rsidRPr="0085317B">
        <w:rPr>
          <w:rFonts w:cstheme="minorHAnsi"/>
        </w:rPr>
        <w:t>In interesul Serviciilor Delegării</w:t>
      </w:r>
      <w:ins w:id="944" w:author="Radu Gabriel" w:date="2024-03-13T19:56:00Z" w16du:dateUtc="2024-03-13T17:56:00Z">
        <w:r w:rsidR="004E38AE">
          <w:rPr>
            <w:rFonts w:cstheme="minorHAnsi"/>
          </w:rPr>
          <w:t xml:space="preserve">, </w:t>
        </w:r>
      </w:ins>
      <w:del w:id="945" w:author="Radu Gabriel" w:date="2024-03-13T19:56:00Z" w16du:dateUtc="2024-03-13T17:56:00Z">
        <w:r w:rsidRPr="0085317B" w:rsidDel="004E38AE">
          <w:rPr>
            <w:rFonts w:cstheme="minorHAnsi"/>
          </w:rPr>
          <w:delText xml:space="preserve">. </w:delText>
        </w:r>
      </w:del>
      <w:r>
        <w:rPr>
          <w:rFonts w:cstheme="minorHAnsi"/>
        </w:rPr>
        <w:t>Autoritatea Delegantă</w:t>
      </w:r>
      <w:r w:rsidRPr="0085317B">
        <w:rPr>
          <w:rFonts w:cstheme="minorHAnsi"/>
        </w:rPr>
        <w:t xml:space="preserve"> poate impune modificări unilaterale ale condițiilor prezentului Contract de Delegare. În cazul în care aceste modificări îi provoacă prejudicii Operatorului, </w:t>
      </w:r>
      <w:r>
        <w:rPr>
          <w:rFonts w:cstheme="minorHAnsi"/>
        </w:rPr>
        <w:t>Autoritatea Delegantă</w:t>
      </w:r>
      <w:r w:rsidRPr="0085317B">
        <w:rPr>
          <w:rFonts w:cstheme="minorHAnsi"/>
        </w:rPr>
        <w:t xml:space="preserve"> îi va plăti acestuia o despăgubire pentru pierderile sale și/sau sau părțile vor conveni modificări financiare corespunzătoare ale prezentului Contract de Delegare.</w:t>
      </w:r>
    </w:p>
    <w:p w14:paraId="67C44D4C" w14:textId="77777777" w:rsidR="00A955C4" w:rsidRPr="0085317B" w:rsidRDefault="00A955C4" w:rsidP="00A955C4">
      <w:pPr>
        <w:rPr>
          <w:rFonts w:cstheme="minorHAnsi"/>
        </w:rPr>
      </w:pPr>
    </w:p>
    <w:p w14:paraId="70D65BC3" w14:textId="77777777" w:rsidR="00A955C4" w:rsidRPr="0085317B" w:rsidRDefault="00A955C4" w:rsidP="00A955C4">
      <w:pPr>
        <w:pStyle w:val="Titlu3"/>
        <w:ind w:right="29"/>
        <w:jc w:val="center"/>
        <w:rPr>
          <w:rFonts w:cstheme="minorHAnsi"/>
          <w:b/>
          <w:bCs/>
          <w:sz w:val="22"/>
        </w:rPr>
      </w:pPr>
      <w:bookmarkStart w:id="946" w:name="_Toc159530829"/>
      <w:r w:rsidRPr="0085317B">
        <w:rPr>
          <w:rFonts w:cstheme="minorHAnsi"/>
          <w:b/>
          <w:bCs/>
          <w:sz w:val="22"/>
        </w:rPr>
        <w:t xml:space="preserve">Articolul </w:t>
      </w:r>
      <w:r>
        <w:rPr>
          <w:rFonts w:cstheme="minorHAnsi"/>
          <w:b/>
          <w:bCs/>
          <w:sz w:val="22"/>
        </w:rPr>
        <w:t>72</w:t>
      </w:r>
      <w:r w:rsidRPr="0085317B">
        <w:rPr>
          <w:rFonts w:cstheme="minorHAnsi"/>
          <w:b/>
          <w:bCs/>
          <w:sz w:val="22"/>
        </w:rPr>
        <w:t xml:space="preserve"> — Modificarea datorată unei schimbări semnificative a condițiilor economice</w:t>
      </w:r>
      <w:bookmarkEnd w:id="946"/>
    </w:p>
    <w:p w14:paraId="6A8B2B0B" w14:textId="77777777" w:rsidR="00A955C4" w:rsidRPr="0085317B" w:rsidRDefault="00A955C4" w:rsidP="00A955C4">
      <w:pPr>
        <w:jc w:val="both"/>
        <w:rPr>
          <w:rFonts w:cstheme="minorHAnsi"/>
        </w:rPr>
      </w:pPr>
    </w:p>
    <w:p w14:paraId="77FF31B7" w14:textId="77777777" w:rsidR="00A955C4" w:rsidRPr="0085317B" w:rsidRDefault="00A955C4" w:rsidP="00A955C4">
      <w:pPr>
        <w:jc w:val="both"/>
        <w:rPr>
          <w:rFonts w:cstheme="minorHAnsi"/>
        </w:rPr>
      </w:pPr>
      <w:r>
        <w:rPr>
          <w:rFonts w:cstheme="minorHAnsi"/>
        </w:rPr>
        <w:t>72.</w:t>
      </w:r>
      <w:r w:rsidRPr="0085317B">
        <w:rPr>
          <w:rFonts w:cstheme="minorHAnsi"/>
        </w:rPr>
        <w:t xml:space="preserve">1 În situația în care, independent de Operator și de voința sa, prevederi legale noi, constrângeri tehnice de orice natură sau, în general, evenimente grave și neprevăzute, datorate sau nu Autorității Delegante, alterează echilibrul </w:t>
      </w:r>
      <w:proofErr w:type="spellStart"/>
      <w:r w:rsidRPr="0085317B">
        <w:rPr>
          <w:rFonts w:cstheme="minorHAnsi"/>
        </w:rPr>
        <w:t>economico</w:t>
      </w:r>
      <w:proofErr w:type="spellEnd"/>
      <w:r w:rsidRPr="0085317B">
        <w:rPr>
          <w:rFonts w:cstheme="minorHAnsi"/>
        </w:rPr>
        <w:t xml:space="preserve">-financiar al furnizării Serviciilor și dacă dezechilibrul rezultat nu poate fi remediat prin modificările/ajustările de prețuri și tarife prevăzute în Titlul III al Dispozițiilor Speciale Partea Comună, părțile convin să renegocieze termenii și condițiile Contractului </w:t>
      </w:r>
      <w:r w:rsidRPr="0085317B">
        <w:rPr>
          <w:rFonts w:cstheme="minorHAnsi"/>
        </w:rPr>
        <w:lastRenderedPageBreak/>
        <w:t xml:space="preserve">de Delegare, în urma notificării scrise provenind de la oricare dintre părți, în scopul revenirii la echilibrul </w:t>
      </w:r>
      <w:proofErr w:type="spellStart"/>
      <w:r w:rsidRPr="0085317B">
        <w:rPr>
          <w:rFonts w:cstheme="minorHAnsi"/>
        </w:rPr>
        <w:t>economico</w:t>
      </w:r>
      <w:proofErr w:type="spellEnd"/>
      <w:r w:rsidRPr="0085317B">
        <w:rPr>
          <w:rFonts w:cstheme="minorHAnsi"/>
        </w:rPr>
        <w:t>-financiar al furnizării Serviciilor.</w:t>
      </w:r>
    </w:p>
    <w:p w14:paraId="142328D4" w14:textId="77777777" w:rsidR="00A955C4" w:rsidRPr="0085317B" w:rsidRDefault="00A955C4" w:rsidP="00A955C4">
      <w:pPr>
        <w:jc w:val="both"/>
        <w:rPr>
          <w:rFonts w:cstheme="minorHAnsi"/>
        </w:rPr>
      </w:pPr>
      <w:r w:rsidRPr="0085317B">
        <w:rPr>
          <w:rFonts w:cstheme="minorHAnsi"/>
        </w:rPr>
        <w:t xml:space="preserve">În acest caz, părțile se angajează să depună toate diligențele pentru a ajunge la o înțelegere privind modificarea termenilor prezentului Contract de Delegare în termen de </w:t>
      </w:r>
      <w:r w:rsidRPr="00610925">
        <w:rPr>
          <w:rFonts w:ascii="Calibri" w:hAnsi="Calibri" w:cs="Arial"/>
          <w:color w:val="000000"/>
        </w:rPr>
        <w:t xml:space="preserve">3 (trei) luni </w:t>
      </w:r>
      <w:r w:rsidRPr="0085317B">
        <w:rPr>
          <w:rFonts w:cstheme="minorHAnsi"/>
        </w:rPr>
        <w:t xml:space="preserve">de la data notificării prevăzute în </w:t>
      </w:r>
      <w:r w:rsidRPr="00FF31B4">
        <w:rPr>
          <w:rFonts w:cstheme="minorHAnsi"/>
        </w:rPr>
        <w:t>alineatul precedent</w:t>
      </w:r>
      <w:r w:rsidRPr="0085317B">
        <w:rPr>
          <w:rFonts w:cstheme="minorHAnsi"/>
        </w:rPr>
        <w:t>. Acest termen poate fi prelungit cu încă atât o singură dată, la cererea oricăreia dintre părți.</w:t>
      </w:r>
    </w:p>
    <w:p w14:paraId="23E1FD7F" w14:textId="77777777" w:rsidR="00A955C4" w:rsidRPr="0085317B" w:rsidRDefault="00A955C4" w:rsidP="00A955C4">
      <w:pPr>
        <w:jc w:val="both"/>
        <w:rPr>
          <w:rFonts w:cstheme="minorHAnsi"/>
        </w:rPr>
      </w:pPr>
      <w:r>
        <w:rPr>
          <w:rFonts w:cstheme="minorHAnsi"/>
        </w:rPr>
        <w:t>72.</w:t>
      </w:r>
      <w:r w:rsidRPr="0085317B">
        <w:rPr>
          <w:rFonts w:cstheme="minorHAnsi"/>
        </w:rPr>
        <w:t>2</w:t>
      </w:r>
      <w:r w:rsidRPr="0085317B">
        <w:rPr>
          <w:rFonts w:cstheme="minorHAnsi"/>
        </w:rPr>
        <w:tab/>
        <w:t xml:space="preserve">În cazul unor schimbări semnificative ale condițiilor economice, astfel cum sunt acestea definite la </w:t>
      </w:r>
      <w:r w:rsidRPr="00861257">
        <w:rPr>
          <w:rFonts w:cstheme="minorHAnsi"/>
        </w:rPr>
        <w:t>art.72.1</w:t>
      </w:r>
      <w:r w:rsidRPr="0085317B">
        <w:rPr>
          <w:rFonts w:cstheme="minorHAnsi"/>
        </w:rPr>
        <w:t xml:space="preserve"> de mai sus și până la ajungerea la înțelegerea prevăzută în la </w:t>
      </w:r>
      <w:r w:rsidRPr="00861257">
        <w:rPr>
          <w:rFonts w:cstheme="minorHAnsi"/>
        </w:rPr>
        <w:t>art.72.1</w:t>
      </w:r>
      <w:r w:rsidRPr="0085317B">
        <w:rPr>
          <w:rFonts w:cstheme="minorHAnsi"/>
        </w:rPr>
        <w:t xml:space="preserve"> de mai sus, Operatorul se angajează să ia toate măsurile rezonabile pentru a asigura continuitatea Serviciilor Delegării, fără a aduce atingere, corelativ obligației de furnizare a mijloacelor adecvate, dreptului său la o dreaptă compensație egală cu pierderile suferite în perioada cuprinsă între data notificării schimbării condițiilor economice și data intrării în vigoare a modificării contractuale.</w:t>
      </w:r>
    </w:p>
    <w:p w14:paraId="2FC6B89F" w14:textId="77777777" w:rsidR="00A955C4" w:rsidRPr="0085317B" w:rsidRDefault="00A955C4" w:rsidP="00A955C4">
      <w:pPr>
        <w:jc w:val="both"/>
        <w:rPr>
          <w:rFonts w:cstheme="minorHAnsi"/>
        </w:rPr>
      </w:pPr>
      <w:r>
        <w:rPr>
          <w:rFonts w:cstheme="minorHAnsi"/>
        </w:rPr>
        <w:t>72.</w:t>
      </w:r>
      <w:r w:rsidRPr="0085317B">
        <w:rPr>
          <w:rFonts w:cstheme="minorHAnsi"/>
        </w:rPr>
        <w:t>3</w:t>
      </w:r>
      <w:r w:rsidRPr="0085317B">
        <w:rPr>
          <w:rFonts w:cstheme="minorHAnsi"/>
        </w:rPr>
        <w:tab/>
        <w:t xml:space="preserve">În cazul în care, după maximum 6 (șase) luni de la data notificării prevăzute la </w:t>
      </w:r>
      <w:r w:rsidRPr="00861257">
        <w:rPr>
          <w:rFonts w:cstheme="minorHAnsi"/>
        </w:rPr>
        <w:t>art.72.1</w:t>
      </w:r>
      <w:r w:rsidRPr="0085317B">
        <w:rPr>
          <w:rFonts w:cstheme="minorHAnsi"/>
        </w:rPr>
        <w:t xml:space="preserve"> de mai sus, schimbarea condițiilor economice nu a fost remediată și una dintre părți consideră că un acord este improbabil, mai ales dacă Operatorul estimează că echilibrul financiar al furnizării Serviciilor este în mod iremediabil distrus, prezentul Contract de Delegare poate înceta prin notificarea scrisă trimisă de oricare dintre părți cu cel puțin 30 (treizeci) zile calendaristice în prealabil.</w:t>
      </w:r>
    </w:p>
    <w:p w14:paraId="75A56A2D" w14:textId="77777777" w:rsidR="00A955C4" w:rsidRPr="0085317B" w:rsidRDefault="00A955C4" w:rsidP="00A955C4">
      <w:pPr>
        <w:jc w:val="both"/>
        <w:rPr>
          <w:rFonts w:cstheme="minorHAnsi"/>
        </w:rPr>
      </w:pPr>
      <w:r>
        <w:rPr>
          <w:rFonts w:cstheme="minorHAnsi"/>
        </w:rPr>
        <w:t>72.</w:t>
      </w:r>
      <w:r w:rsidRPr="0085317B">
        <w:rPr>
          <w:rFonts w:cstheme="minorHAnsi"/>
        </w:rPr>
        <w:t>4</w:t>
      </w:r>
      <w:r w:rsidRPr="0085317B">
        <w:rPr>
          <w:rFonts w:cstheme="minorHAnsi"/>
        </w:rPr>
        <w:tab/>
        <w:t xml:space="preserve">În cazul încetării Contractului de Delegare prin aplicarea prezentului articol, fără a aduce atingere aplicării, după caz, a </w:t>
      </w:r>
      <w:r w:rsidRPr="00501D34">
        <w:rPr>
          <w:rFonts w:cstheme="minorHAnsi"/>
        </w:rPr>
        <w:t xml:space="preserve">art. 66 și 67 </w:t>
      </w:r>
      <w:r w:rsidRPr="0085317B">
        <w:rPr>
          <w:rFonts w:cstheme="minorHAnsi"/>
        </w:rPr>
        <w:t xml:space="preserve">de mai sus, </w:t>
      </w:r>
      <w:r>
        <w:rPr>
          <w:rFonts w:cstheme="minorHAnsi"/>
        </w:rPr>
        <w:t>Autoritatea Delegantă</w:t>
      </w:r>
      <w:r w:rsidRPr="0085317B">
        <w:rPr>
          <w:rFonts w:cstheme="minorHAnsi"/>
        </w:rPr>
        <w:t xml:space="preserve"> va plăti Operatorului:</w:t>
      </w:r>
    </w:p>
    <w:p w14:paraId="65E725F3" w14:textId="77777777" w:rsidR="00A955C4" w:rsidRPr="0085317B" w:rsidRDefault="00A955C4" w:rsidP="00A955C4">
      <w:pPr>
        <w:ind w:left="720" w:hanging="360"/>
        <w:jc w:val="both"/>
        <w:rPr>
          <w:rFonts w:cstheme="minorHAnsi"/>
        </w:rPr>
      </w:pPr>
      <w:r w:rsidRPr="0085317B">
        <w:rPr>
          <w:rFonts w:cstheme="minorHAnsi"/>
        </w:rPr>
        <w:t>a)</w:t>
      </w:r>
      <w:r w:rsidRPr="0085317B">
        <w:rPr>
          <w:rFonts w:cstheme="minorHAnsi"/>
        </w:rPr>
        <w:tab/>
        <w:t>o despăgubire egală cu pierderile în perioada cuprinsă între data notificării schimbării condițiilor economice și data încetării Contractului de Delegare;</w:t>
      </w:r>
    </w:p>
    <w:p w14:paraId="6FA7C0CD" w14:textId="77777777" w:rsidR="00A955C4" w:rsidRPr="0085317B" w:rsidRDefault="00A955C4" w:rsidP="00A955C4">
      <w:pPr>
        <w:ind w:left="720" w:hanging="360"/>
        <w:jc w:val="both"/>
        <w:rPr>
          <w:rFonts w:cstheme="minorHAnsi"/>
        </w:rPr>
      </w:pPr>
      <w:r w:rsidRPr="0085317B">
        <w:rPr>
          <w:rFonts w:cstheme="minorHAnsi"/>
        </w:rPr>
        <w:t>b)</w:t>
      </w:r>
      <w:r w:rsidRPr="0085317B">
        <w:rPr>
          <w:rFonts w:cstheme="minorHAnsi"/>
        </w:rPr>
        <w:tab/>
        <w:t xml:space="preserve">o despăgubire anuală în cursul perioadei cuprinse între dala încetării Contractului de Delegare și data </w:t>
      </w:r>
      <w:r>
        <w:rPr>
          <w:rFonts w:cstheme="minorHAnsi"/>
        </w:rPr>
        <w:t>încet</w:t>
      </w:r>
      <w:r w:rsidRPr="0085317B">
        <w:rPr>
          <w:rFonts w:cstheme="minorHAnsi"/>
        </w:rPr>
        <w:t xml:space="preserve">ării normale a prezentului Contract de Delegare. calculată conform contractului special de răscumpărare definit de </w:t>
      </w:r>
      <w:r w:rsidRPr="00501D34">
        <w:rPr>
          <w:rFonts w:cstheme="minorHAnsi"/>
        </w:rPr>
        <w:t xml:space="preserve">art. 68.2 </w:t>
      </w:r>
      <w:r w:rsidRPr="008B29B8">
        <w:rPr>
          <w:rFonts w:cstheme="minorHAnsi"/>
        </w:rPr>
        <w:t>de mai sus</w:t>
      </w:r>
      <w:r w:rsidRPr="0085317B">
        <w:rPr>
          <w:rFonts w:cstheme="minorHAnsi"/>
        </w:rPr>
        <w:t>, și majorată dacă este cazul, cu contribuțiile la contul curent și împrumuturi accesorii ale acționarilor contractate cu cel puțin 12 (douăsprezece) luni înainte de data notificării schimbării condițiilor economice.</w:t>
      </w:r>
    </w:p>
    <w:p w14:paraId="119C7D66" w14:textId="77777777" w:rsidR="00A955C4" w:rsidRPr="0085317B" w:rsidRDefault="00A955C4" w:rsidP="00A955C4">
      <w:pPr>
        <w:rPr>
          <w:rFonts w:cstheme="minorHAnsi"/>
        </w:rPr>
      </w:pPr>
    </w:p>
    <w:p w14:paraId="3B836E86" w14:textId="77777777" w:rsidR="00A955C4" w:rsidRPr="0085317B" w:rsidRDefault="00A955C4" w:rsidP="00A955C4">
      <w:pPr>
        <w:pStyle w:val="Titlu3"/>
        <w:ind w:right="29"/>
        <w:jc w:val="center"/>
        <w:rPr>
          <w:rFonts w:cstheme="minorHAnsi"/>
          <w:b/>
          <w:bCs/>
          <w:sz w:val="22"/>
        </w:rPr>
      </w:pPr>
      <w:bookmarkStart w:id="947" w:name="_Toc476136785"/>
      <w:bookmarkStart w:id="948" w:name="_Toc38633103"/>
      <w:bookmarkStart w:id="949" w:name="_Toc159530830"/>
      <w:r w:rsidRPr="0085317B">
        <w:rPr>
          <w:rFonts w:cstheme="minorHAnsi"/>
          <w:b/>
          <w:bCs/>
          <w:sz w:val="22"/>
        </w:rPr>
        <w:t xml:space="preserve">Articolul </w:t>
      </w:r>
      <w:r>
        <w:rPr>
          <w:rFonts w:cstheme="minorHAnsi"/>
          <w:b/>
          <w:bCs/>
          <w:sz w:val="22"/>
        </w:rPr>
        <w:t>73</w:t>
      </w:r>
      <w:r w:rsidRPr="0085317B">
        <w:rPr>
          <w:rFonts w:cstheme="minorHAnsi"/>
          <w:b/>
          <w:bCs/>
          <w:sz w:val="22"/>
        </w:rPr>
        <w:t xml:space="preserve"> – Retragerea unilaterala din contractul de delegare</w:t>
      </w:r>
      <w:bookmarkEnd w:id="947"/>
      <w:bookmarkEnd w:id="948"/>
      <w:bookmarkEnd w:id="949"/>
      <w:r w:rsidRPr="0085317B">
        <w:rPr>
          <w:rFonts w:cstheme="minorHAnsi"/>
          <w:b/>
          <w:bCs/>
          <w:sz w:val="22"/>
        </w:rPr>
        <w:t xml:space="preserve"> </w:t>
      </w:r>
    </w:p>
    <w:p w14:paraId="3C33D48F" w14:textId="77777777" w:rsidR="00A955C4" w:rsidRPr="0085317B" w:rsidRDefault="00A955C4" w:rsidP="00A955C4">
      <w:pPr>
        <w:spacing w:after="120" w:line="240" w:lineRule="auto"/>
        <w:ind w:left="720"/>
        <w:jc w:val="both"/>
        <w:rPr>
          <w:rFonts w:ascii="Calibri" w:hAnsi="Calibri" w:cs="Arial"/>
          <w:color w:val="000000"/>
        </w:rPr>
      </w:pPr>
    </w:p>
    <w:p w14:paraId="2B6E4F89" w14:textId="77777777" w:rsidR="00A955C4" w:rsidRPr="00F1366E" w:rsidRDefault="00A955C4" w:rsidP="00A955C4">
      <w:pPr>
        <w:pStyle w:val="Listparagraf"/>
        <w:numPr>
          <w:ilvl w:val="1"/>
          <w:numId w:val="35"/>
        </w:numPr>
        <w:spacing w:after="120" w:line="240" w:lineRule="auto"/>
        <w:ind w:left="720" w:hanging="720"/>
        <w:jc w:val="both"/>
        <w:rPr>
          <w:rFonts w:ascii="Calibri" w:hAnsi="Calibri" w:cs="Arial"/>
          <w:color w:val="000000"/>
        </w:rPr>
      </w:pPr>
      <w:r w:rsidRPr="00F1366E">
        <w:rPr>
          <w:rFonts w:ascii="Calibri" w:hAnsi="Calibri" w:cs="Arial"/>
          <w:color w:val="000000"/>
        </w:rPr>
        <w:t xml:space="preserve">Unitățile administrativ-teritoriale membre ale ADI având ca scop serviciile de utilități publice care au delegat împreună gestiunea de utilități publice către același operator/operator regional se pot retrage din asociație înainte de data </w:t>
      </w:r>
      <w:r>
        <w:rPr>
          <w:rFonts w:ascii="Calibri" w:hAnsi="Calibri" w:cs="Arial"/>
          <w:color w:val="000000"/>
        </w:rPr>
        <w:t>încet</w:t>
      </w:r>
      <w:r w:rsidRPr="00F1366E">
        <w:rPr>
          <w:rFonts w:ascii="Calibri" w:hAnsi="Calibri" w:cs="Arial"/>
          <w:color w:val="000000"/>
        </w:rPr>
        <w:t>ării contract</w:t>
      </w:r>
      <w:r>
        <w:rPr>
          <w:rFonts w:ascii="Calibri" w:hAnsi="Calibri" w:cs="Arial"/>
          <w:color w:val="000000"/>
        </w:rPr>
        <w:t>ului</w:t>
      </w:r>
      <w:r w:rsidRPr="00F1366E">
        <w:rPr>
          <w:rFonts w:ascii="Calibri" w:hAnsi="Calibri" w:cs="Arial"/>
          <w:color w:val="000000"/>
        </w:rPr>
        <w:t xml:space="preserve"> de delegare a gestiunii serviciilor numai cu acordul celorlalte unități administrativ-teritoriale membre, exprimat prin hotărâri ale autorităților deliberative ale acestora, precum și cu acordul scris al entităților finanțatoare, în situația în care beneficiază de proiecte de investiții cofinanțate din fonduri europene, și numai după plata despăgubirilor prevăzute în contractul de delegare a gestiunii serviciilor sau, după caz, în statutul asociațiilor de dezvoltare intercomunitară cu scop serviciile de utilități publice.</w:t>
      </w:r>
    </w:p>
    <w:p w14:paraId="41EE0F97" w14:textId="1B10073D" w:rsidR="00A955C4" w:rsidRPr="00F1366E" w:rsidDel="004E38AE" w:rsidRDefault="00A955C4" w:rsidP="00A955C4">
      <w:pPr>
        <w:pStyle w:val="Listparagraf"/>
        <w:numPr>
          <w:ilvl w:val="1"/>
          <w:numId w:val="35"/>
        </w:numPr>
        <w:spacing w:after="120" w:line="240" w:lineRule="auto"/>
        <w:ind w:left="720" w:hanging="720"/>
        <w:jc w:val="both"/>
        <w:rPr>
          <w:del w:id="950" w:author="Radu Gabriel" w:date="2024-03-13T20:04:00Z" w16du:dateUtc="2024-03-13T18:04:00Z"/>
          <w:rFonts w:ascii="Calibri" w:hAnsi="Calibri" w:cs="Arial"/>
          <w:color w:val="000000"/>
        </w:rPr>
      </w:pPr>
      <w:del w:id="951" w:author="Radu Gabriel" w:date="2024-03-13T20:04:00Z" w16du:dateUtc="2024-03-13T18:04:00Z">
        <w:r w:rsidRPr="00F1366E" w:rsidDel="004E38AE">
          <w:rPr>
            <w:rFonts w:ascii="Calibri" w:hAnsi="Calibri" w:cs="Arial"/>
            <w:color w:val="000000"/>
          </w:rPr>
          <w:delText>Retragerea din Asociație nu poate avea loc decât in situația in care asociatul respectiv se retrage unilateral din contractul de delegare. </w:delText>
        </w:r>
      </w:del>
    </w:p>
    <w:p w14:paraId="64D8DF02" w14:textId="77777777" w:rsidR="00A955C4" w:rsidRPr="0085317B" w:rsidRDefault="00A955C4" w:rsidP="00A955C4">
      <w:pPr>
        <w:numPr>
          <w:ilvl w:val="1"/>
          <w:numId w:val="35"/>
        </w:numPr>
        <w:spacing w:after="120" w:line="240" w:lineRule="auto"/>
        <w:ind w:left="720" w:hanging="720"/>
        <w:jc w:val="both"/>
        <w:rPr>
          <w:rFonts w:ascii="Calibri" w:hAnsi="Calibri" w:cs="Arial"/>
          <w:color w:val="000000"/>
        </w:rPr>
      </w:pPr>
      <w:r w:rsidRPr="0085317B">
        <w:rPr>
          <w:rFonts w:ascii="Calibri" w:hAnsi="Calibri" w:cs="Arial"/>
          <w:color w:val="000000"/>
        </w:rPr>
        <w:t xml:space="preserve">Orice asociat care se retrage sau este exclus din Asociație este obligat să plătească: </w:t>
      </w:r>
    </w:p>
    <w:p w14:paraId="6EF030AE" w14:textId="77777777" w:rsidR="00A955C4" w:rsidRPr="0085317B" w:rsidRDefault="00A955C4" w:rsidP="00A955C4">
      <w:pPr>
        <w:numPr>
          <w:ilvl w:val="0"/>
          <w:numId w:val="32"/>
        </w:numPr>
        <w:spacing w:after="120" w:line="240" w:lineRule="auto"/>
        <w:ind w:left="1080"/>
        <w:jc w:val="both"/>
        <w:rPr>
          <w:rFonts w:ascii="Calibri" w:eastAsia="Calibri" w:hAnsi="Calibri"/>
          <w:color w:val="000000"/>
        </w:rPr>
      </w:pPr>
      <w:r w:rsidRPr="0085317B">
        <w:rPr>
          <w:rFonts w:ascii="Calibri" w:eastAsia="Calibri" w:hAnsi="Calibri"/>
          <w:color w:val="000000"/>
        </w:rPr>
        <w:t xml:space="preserve">sumele corespunzătoare rambursării de către operator a împrumuturilor contractate pentru finanțarea dezvoltării (modernizare, reabilitare, bunuri noi, indiferent dacă sunt extinderi sau înlocuiri) infrastructurii aferente Serviciului respectivului asociat, de care a beneficiat în perioada în care a fost membru al Asociației, </w:t>
      </w:r>
      <w:r w:rsidRPr="0085317B">
        <w:rPr>
          <w:rFonts w:ascii="Calibri" w:hAnsi="Calibri"/>
          <w:color w:val="000000"/>
        </w:rPr>
        <w:t xml:space="preserve">respectiv soldul împrumutului la data retragerii, incluzând cel puțin următoarele: (i) valoarea împrumutului care trebuie încă rambursat de operator în temeiul contractului de împrumut; și (II) suma dobânzii și a </w:t>
      </w:r>
      <w:r w:rsidRPr="0085317B">
        <w:rPr>
          <w:rFonts w:ascii="Calibri" w:hAnsi="Calibri"/>
          <w:color w:val="000000"/>
        </w:rPr>
        <w:lastRenderedPageBreak/>
        <w:t>altor plăți acumulate și plătibile de operator în conformitate cu prevederile împrumutului acord, la data retragerii)</w:t>
      </w:r>
      <w:r w:rsidRPr="0085317B">
        <w:rPr>
          <w:rFonts w:ascii="Calibri" w:eastAsia="Calibri" w:hAnsi="Calibri"/>
          <w:color w:val="000000"/>
        </w:rPr>
        <w:t xml:space="preserve">; </w:t>
      </w:r>
    </w:p>
    <w:p w14:paraId="0F888511" w14:textId="77777777" w:rsidR="00A955C4" w:rsidRPr="0085317B" w:rsidRDefault="00A955C4" w:rsidP="00A955C4">
      <w:pPr>
        <w:numPr>
          <w:ilvl w:val="0"/>
          <w:numId w:val="32"/>
        </w:numPr>
        <w:spacing w:after="120" w:line="240" w:lineRule="auto"/>
        <w:ind w:left="1080"/>
        <w:jc w:val="both"/>
        <w:rPr>
          <w:rFonts w:ascii="Calibri" w:eastAsia="Calibri" w:hAnsi="Calibri"/>
          <w:color w:val="000000"/>
        </w:rPr>
      </w:pPr>
      <w:r w:rsidRPr="0085317B">
        <w:rPr>
          <w:rFonts w:ascii="Calibri" w:eastAsia="Calibri" w:hAnsi="Calibri"/>
          <w:color w:val="000000"/>
        </w:rPr>
        <w:t xml:space="preserve">sumele corespunzătoare investițiilor de care a beneficiat în perioada în care a fost membru al Asociației, altele decât cele prevăzute la </w:t>
      </w:r>
      <w:r w:rsidRPr="0014506B">
        <w:rPr>
          <w:rFonts w:ascii="Calibri" w:eastAsia="Calibri" w:hAnsi="Calibri"/>
          <w:color w:val="000000"/>
        </w:rPr>
        <w:t>lit. a)</w:t>
      </w:r>
      <w:r w:rsidRPr="0085317B">
        <w:rPr>
          <w:rFonts w:ascii="Calibri" w:eastAsia="Calibri" w:hAnsi="Calibri"/>
          <w:color w:val="000000"/>
        </w:rPr>
        <w:t xml:space="preserve">, care includ și toate sumele care trebuie cheltuite pentru modificarea oricăror documente aferente proiectelor de investiții în care este avută în vedere unitatea administrativ-teritorială care se retrage (de exemplu modificare de master-plan, cereri de finanțare, documente instituționale, planuri de fezabilitate, documentații de achiziții publice etc.); </w:t>
      </w:r>
    </w:p>
    <w:p w14:paraId="0365886A" w14:textId="77777777" w:rsidR="00A955C4" w:rsidRPr="0085317B" w:rsidRDefault="00A955C4" w:rsidP="00A955C4">
      <w:pPr>
        <w:numPr>
          <w:ilvl w:val="0"/>
          <w:numId w:val="32"/>
        </w:numPr>
        <w:spacing w:after="120" w:line="240" w:lineRule="auto"/>
        <w:ind w:left="1080"/>
        <w:jc w:val="both"/>
        <w:rPr>
          <w:rFonts w:ascii="Calibri" w:eastAsia="Calibri" w:hAnsi="Calibri"/>
          <w:color w:val="000000"/>
        </w:rPr>
      </w:pPr>
      <w:r w:rsidRPr="0085317B">
        <w:rPr>
          <w:rFonts w:ascii="Calibri" w:eastAsia="Calibri" w:hAnsi="Calibri"/>
          <w:color w:val="000000"/>
        </w:rPr>
        <w:t>sumele prevăzute ca despăgubiri în contractul de delegare;</w:t>
      </w:r>
    </w:p>
    <w:p w14:paraId="692EF690" w14:textId="77777777" w:rsidR="00A955C4" w:rsidRPr="0085317B" w:rsidRDefault="00A955C4" w:rsidP="00A955C4">
      <w:pPr>
        <w:numPr>
          <w:ilvl w:val="0"/>
          <w:numId w:val="32"/>
        </w:numPr>
        <w:spacing w:after="120" w:line="240" w:lineRule="auto"/>
        <w:ind w:left="1080"/>
        <w:jc w:val="both"/>
        <w:rPr>
          <w:rFonts w:ascii="Calibri" w:eastAsia="Calibri" w:hAnsi="Calibri"/>
          <w:color w:val="000000"/>
        </w:rPr>
      </w:pPr>
      <w:r w:rsidRPr="0085317B">
        <w:rPr>
          <w:rFonts w:ascii="Calibri" w:eastAsia="Calibri" w:hAnsi="Calibri"/>
          <w:color w:val="000000"/>
        </w:rPr>
        <w:t xml:space="preserve">orice alte sume pentru repararea altor prejudicii suferite de asociație, de celelalte unități administrativ-teritoriale membre sau de operatorul regional, care nu sunt acoperite de sumele menționate la </w:t>
      </w:r>
      <w:r w:rsidRPr="0014506B">
        <w:rPr>
          <w:rFonts w:ascii="Calibri" w:eastAsia="Calibri" w:hAnsi="Calibri"/>
          <w:color w:val="000000"/>
        </w:rPr>
        <w:t xml:space="preserve">lit. a)-c) </w:t>
      </w:r>
      <w:r w:rsidRPr="0085317B">
        <w:rPr>
          <w:rFonts w:ascii="Calibri" w:eastAsia="Calibri" w:hAnsi="Calibri"/>
          <w:color w:val="000000"/>
        </w:rPr>
        <w:t>de mai sus, cum ar fi, dar fără a se limita la acestea, prejudiciile cauzate de întârzierile în implementarea proiectelor de investiții ca urmare a retragerii sau excluderii respectivului asociat.</w:t>
      </w:r>
    </w:p>
    <w:p w14:paraId="49B5EB06" w14:textId="77777777" w:rsidR="00A955C4" w:rsidRPr="0085317B" w:rsidRDefault="00A955C4" w:rsidP="00A955C4">
      <w:pPr>
        <w:rPr>
          <w:rFonts w:cstheme="minorHAnsi"/>
        </w:rPr>
      </w:pPr>
    </w:p>
    <w:p w14:paraId="6306108E" w14:textId="77777777" w:rsidR="00A955C4" w:rsidRPr="0085317B" w:rsidRDefault="00A955C4" w:rsidP="00A955C4">
      <w:pPr>
        <w:pStyle w:val="Titlu2"/>
        <w:spacing w:before="40" w:after="0"/>
        <w:rPr>
          <w:rFonts w:asciiTheme="minorHAnsi" w:hAnsiTheme="minorHAnsi" w:cstheme="minorHAnsi"/>
          <w:b/>
          <w:bCs/>
          <w:color w:val="auto"/>
          <w:szCs w:val="24"/>
        </w:rPr>
      </w:pPr>
      <w:bookmarkStart w:id="952" w:name="_Toc159530831"/>
      <w:r w:rsidRPr="0085317B">
        <w:rPr>
          <w:rFonts w:asciiTheme="minorHAnsi" w:hAnsiTheme="minorHAnsi" w:cstheme="minorHAnsi"/>
          <w:b/>
          <w:bCs/>
          <w:color w:val="auto"/>
          <w:szCs w:val="24"/>
        </w:rPr>
        <w:t>CAPITOLUL IV – MASURI ADMINISTRATIVE SI PENALITATI</w:t>
      </w:r>
      <w:bookmarkEnd w:id="952"/>
    </w:p>
    <w:p w14:paraId="7AB60D72" w14:textId="77777777" w:rsidR="00A955C4" w:rsidRPr="0085317B" w:rsidRDefault="00A955C4" w:rsidP="00A955C4">
      <w:pPr>
        <w:jc w:val="center"/>
        <w:rPr>
          <w:rFonts w:cstheme="minorHAnsi"/>
          <w:b/>
        </w:rPr>
      </w:pPr>
    </w:p>
    <w:p w14:paraId="352EC3E7" w14:textId="77777777" w:rsidR="00A955C4" w:rsidRPr="0085317B" w:rsidRDefault="00A955C4" w:rsidP="00A955C4">
      <w:pPr>
        <w:pStyle w:val="Titlu3"/>
        <w:ind w:right="29"/>
        <w:jc w:val="center"/>
        <w:rPr>
          <w:rFonts w:cstheme="minorHAnsi"/>
          <w:b/>
          <w:bCs/>
          <w:sz w:val="22"/>
        </w:rPr>
      </w:pPr>
      <w:bookmarkStart w:id="953" w:name="_Toc159530832"/>
      <w:r w:rsidRPr="0085317B">
        <w:rPr>
          <w:rFonts w:cstheme="minorHAnsi"/>
          <w:b/>
          <w:bCs/>
          <w:sz w:val="22"/>
        </w:rPr>
        <w:t xml:space="preserve">Articolul </w:t>
      </w:r>
      <w:r>
        <w:rPr>
          <w:rFonts w:cstheme="minorHAnsi"/>
          <w:b/>
          <w:bCs/>
          <w:sz w:val="22"/>
        </w:rPr>
        <w:t>74</w:t>
      </w:r>
      <w:r w:rsidRPr="0085317B">
        <w:rPr>
          <w:rFonts w:cstheme="minorHAnsi"/>
          <w:b/>
          <w:bCs/>
          <w:sz w:val="22"/>
        </w:rPr>
        <w:t xml:space="preserve"> — Suspendarea în cazul unei gestiuni externe aplicate de </w:t>
      </w:r>
      <w:r>
        <w:rPr>
          <w:rFonts w:cstheme="minorHAnsi"/>
          <w:b/>
          <w:bCs/>
          <w:sz w:val="22"/>
        </w:rPr>
        <w:t>Autoritatea Delegantă</w:t>
      </w:r>
      <w:r w:rsidRPr="0085317B">
        <w:rPr>
          <w:rFonts w:cstheme="minorHAnsi"/>
          <w:b/>
          <w:bCs/>
          <w:sz w:val="22"/>
        </w:rPr>
        <w:t xml:space="preserve"> și substituirea Operatorului</w:t>
      </w:r>
      <w:bookmarkEnd w:id="953"/>
    </w:p>
    <w:p w14:paraId="5E1E4790" w14:textId="77777777" w:rsidR="00A955C4" w:rsidRDefault="00A955C4" w:rsidP="00A955C4">
      <w:pPr>
        <w:jc w:val="both"/>
        <w:rPr>
          <w:rFonts w:cstheme="minorHAnsi"/>
        </w:rPr>
      </w:pPr>
    </w:p>
    <w:p w14:paraId="4AAC4690" w14:textId="77777777" w:rsidR="00A955C4" w:rsidRPr="00610925" w:rsidRDefault="00A955C4" w:rsidP="00A955C4">
      <w:pPr>
        <w:spacing w:after="120" w:line="240" w:lineRule="auto"/>
        <w:jc w:val="both"/>
        <w:rPr>
          <w:rFonts w:ascii="Calibri" w:hAnsi="Calibri" w:cs="Arial"/>
          <w:color w:val="000000"/>
        </w:rPr>
      </w:pPr>
      <w:r>
        <w:rPr>
          <w:rFonts w:ascii="Calibri" w:hAnsi="Calibri" w:cs="Arial"/>
          <w:color w:val="000000"/>
        </w:rPr>
        <w:t xml:space="preserve">74.1 </w:t>
      </w:r>
      <w:r w:rsidRPr="00610925">
        <w:rPr>
          <w:rFonts w:ascii="Calibri" w:hAnsi="Calibri" w:cs="Arial"/>
          <w:color w:val="000000"/>
        </w:rPr>
        <w:t xml:space="preserve">În cazul unor nerespectări frecvente sau unei neexecutări ori a unei încălcări grave din partea Operatorului în ceea ce privește obligațiile ce-i incumba conform prezentului Contract de delegare, în special daca amenință siguranța publica sau daca Serviciile sunt furnizate doar parțial, Autoritatea deleganta îl va soma pe Operator printr-o notificare scrisa, care va arata cu precizie care sunt faptele ce-i sunt imputate, sa remedieze aceasta situație într-un termen fixat, care începe sa curgă din ziua primirii notificării si care nu poate fi mai mare de 10 (zece) zile calendaristice, cu excepția unor circumstanțe excepționale. Acest termen se poate prelungi la solicitarea Operatorului cu încă o data pe atât. </w:t>
      </w:r>
    </w:p>
    <w:p w14:paraId="4E1BE7B1" w14:textId="77777777" w:rsidR="00A955C4" w:rsidRPr="00610925" w:rsidRDefault="00A955C4" w:rsidP="00A955C4">
      <w:pPr>
        <w:spacing w:after="120" w:line="240" w:lineRule="auto"/>
        <w:jc w:val="both"/>
        <w:rPr>
          <w:rFonts w:ascii="Calibri" w:hAnsi="Calibri" w:cs="Arial"/>
          <w:color w:val="000000"/>
        </w:rPr>
      </w:pPr>
      <w:r>
        <w:rPr>
          <w:rFonts w:ascii="Calibri" w:hAnsi="Calibri" w:cs="Arial"/>
          <w:color w:val="000000"/>
        </w:rPr>
        <w:t xml:space="preserve">74.2 </w:t>
      </w:r>
      <w:r w:rsidRPr="00610925">
        <w:rPr>
          <w:rFonts w:ascii="Calibri" w:hAnsi="Calibri" w:cs="Arial"/>
          <w:color w:val="000000"/>
        </w:rPr>
        <w:t xml:space="preserve">Daca la data expirării termenului fixat în somație, Operatorul nu si-a îndeplinit obligațiile pe care nu le executase sau le executase necorespunzător, Autoritatea deleganta sau oricare dintre Unitățile administrativ teritoriale semnatare pentru teritoriul sau respectiv poate, pe cheltuiala si pe riscul Operatorului, sa recurgă la una dintre următoarele masuri: </w:t>
      </w:r>
    </w:p>
    <w:p w14:paraId="1F9441ED" w14:textId="77777777" w:rsidR="00A955C4" w:rsidRPr="00610925" w:rsidRDefault="00A955C4" w:rsidP="00A955C4">
      <w:pPr>
        <w:spacing w:after="120"/>
        <w:ind w:left="1080"/>
        <w:jc w:val="both"/>
        <w:rPr>
          <w:rFonts w:ascii="Calibri" w:hAnsi="Calibri" w:cs="Arial"/>
          <w:color w:val="000000"/>
        </w:rPr>
      </w:pPr>
      <w:r w:rsidRPr="00610925">
        <w:rPr>
          <w:rFonts w:ascii="Calibri" w:hAnsi="Calibri" w:cs="Arial"/>
          <w:color w:val="000000"/>
        </w:rPr>
        <w:t xml:space="preserve">a) Sa preia drepturile si obligațiile Operatorului legate de prezentul Contract de delegare prin stabilirea unui control temporar al autorităților administrației publice locale, parțial sau integral, pe răspunderea, cheltuiala si riscul Operatorului, sau </w:t>
      </w:r>
    </w:p>
    <w:p w14:paraId="15B1E5A9" w14:textId="77777777" w:rsidR="00A955C4" w:rsidRPr="00610925" w:rsidRDefault="00A955C4" w:rsidP="00A955C4">
      <w:pPr>
        <w:spacing w:after="120"/>
        <w:ind w:left="1080"/>
        <w:jc w:val="both"/>
        <w:rPr>
          <w:rFonts w:ascii="Calibri" w:hAnsi="Calibri" w:cs="Arial"/>
          <w:color w:val="000000"/>
        </w:rPr>
      </w:pPr>
      <w:r w:rsidRPr="00610925">
        <w:rPr>
          <w:rFonts w:ascii="Calibri" w:hAnsi="Calibri" w:cs="Arial"/>
          <w:color w:val="000000"/>
        </w:rPr>
        <w:t xml:space="preserve">b) Sa îl înlocuiască pe acel Operator care nu si-a respectat obligațiile cu o alta societate, în scopul de a remedia neexecutarea sau încălcarea ce a condus la notificare, până la restabilirea situației normale. </w:t>
      </w:r>
    </w:p>
    <w:p w14:paraId="64C43F96" w14:textId="77777777" w:rsidR="00A955C4" w:rsidRPr="00610925" w:rsidRDefault="00A955C4" w:rsidP="00A955C4">
      <w:pPr>
        <w:spacing w:after="120" w:line="240" w:lineRule="auto"/>
        <w:jc w:val="both"/>
        <w:rPr>
          <w:rFonts w:ascii="Calibri" w:hAnsi="Calibri" w:cs="Arial"/>
          <w:color w:val="000000"/>
        </w:rPr>
      </w:pPr>
      <w:r>
        <w:rPr>
          <w:rFonts w:ascii="Calibri" w:hAnsi="Calibri" w:cs="Arial"/>
          <w:color w:val="000000"/>
        </w:rPr>
        <w:t xml:space="preserve">74.3 </w:t>
      </w:r>
      <w:r w:rsidRPr="00610925">
        <w:rPr>
          <w:rFonts w:ascii="Calibri" w:hAnsi="Calibri" w:cs="Arial"/>
          <w:color w:val="000000"/>
        </w:rPr>
        <w:t xml:space="preserve">În cazul prevăzut la </w:t>
      </w:r>
      <w:r>
        <w:rPr>
          <w:rFonts w:ascii="Calibri" w:hAnsi="Calibri" w:cs="Arial"/>
          <w:color w:val="000000"/>
        </w:rPr>
        <w:t>Art. 74.2</w:t>
      </w:r>
      <w:r w:rsidRPr="00610925">
        <w:rPr>
          <w:rFonts w:ascii="Calibri" w:hAnsi="Calibri" w:cs="Arial"/>
          <w:color w:val="000000"/>
        </w:rPr>
        <w:t xml:space="preserve"> litera a) de mai sus, în timpul exercitării controlului extern temporar al autorității administrației publice locale sau până la restabilirea situației normale, prezentul Contract de delegare este suspendat, integral sau în parte. </w:t>
      </w:r>
    </w:p>
    <w:p w14:paraId="57C84A5D" w14:textId="77777777" w:rsidR="00A955C4" w:rsidRPr="00610925" w:rsidRDefault="00A955C4" w:rsidP="00A955C4">
      <w:pPr>
        <w:spacing w:after="120" w:line="240" w:lineRule="auto"/>
        <w:jc w:val="both"/>
        <w:rPr>
          <w:rFonts w:ascii="Calibri" w:hAnsi="Calibri" w:cs="Arial"/>
          <w:color w:val="000000"/>
        </w:rPr>
      </w:pPr>
      <w:r>
        <w:rPr>
          <w:rFonts w:ascii="Calibri" w:hAnsi="Calibri" w:cs="Arial"/>
          <w:color w:val="000000"/>
        </w:rPr>
        <w:t xml:space="preserve">74.4 </w:t>
      </w:r>
      <w:r w:rsidRPr="00610925">
        <w:rPr>
          <w:rFonts w:ascii="Calibri" w:hAnsi="Calibri" w:cs="Arial"/>
          <w:color w:val="000000"/>
        </w:rPr>
        <w:t xml:space="preserve">În cazul înlocuirii Operatorului care nu si-a respectat obligațiile contractuale, prezentul Contract de delegare încetează conform prezentului Contract de delegare. </w:t>
      </w:r>
    </w:p>
    <w:p w14:paraId="39D9A8B4" w14:textId="77777777" w:rsidR="00A955C4" w:rsidRPr="0085317B" w:rsidRDefault="00A955C4" w:rsidP="00A955C4">
      <w:pPr>
        <w:rPr>
          <w:rFonts w:cstheme="minorHAnsi"/>
        </w:rPr>
      </w:pPr>
    </w:p>
    <w:p w14:paraId="6E29CFD7" w14:textId="77777777" w:rsidR="00A955C4" w:rsidRPr="0085317B" w:rsidRDefault="00A955C4" w:rsidP="00A955C4">
      <w:pPr>
        <w:pStyle w:val="Titlu3"/>
        <w:ind w:right="29"/>
        <w:jc w:val="center"/>
        <w:rPr>
          <w:rFonts w:cstheme="minorHAnsi"/>
          <w:b/>
          <w:bCs/>
          <w:sz w:val="22"/>
        </w:rPr>
      </w:pPr>
      <w:bookmarkStart w:id="954" w:name="_Toc159530833"/>
      <w:r w:rsidRPr="0085317B">
        <w:rPr>
          <w:rFonts w:cstheme="minorHAnsi"/>
          <w:b/>
          <w:bCs/>
          <w:sz w:val="22"/>
        </w:rPr>
        <w:lastRenderedPageBreak/>
        <w:t xml:space="preserve">Articolul </w:t>
      </w:r>
      <w:r>
        <w:rPr>
          <w:rFonts w:cstheme="minorHAnsi"/>
          <w:b/>
          <w:bCs/>
          <w:sz w:val="22"/>
        </w:rPr>
        <w:t>75</w:t>
      </w:r>
      <w:r w:rsidRPr="0085317B">
        <w:rPr>
          <w:rFonts w:cstheme="minorHAnsi"/>
          <w:b/>
          <w:bCs/>
          <w:sz w:val="22"/>
        </w:rPr>
        <w:t xml:space="preserve"> — Încetarea Contractului de Delegare din vina Operatorului</w:t>
      </w:r>
      <w:bookmarkEnd w:id="954"/>
    </w:p>
    <w:p w14:paraId="55174BC3" w14:textId="77777777" w:rsidR="00A955C4" w:rsidRPr="0085317B" w:rsidRDefault="00A955C4" w:rsidP="00A955C4">
      <w:pPr>
        <w:jc w:val="both"/>
        <w:rPr>
          <w:rFonts w:cstheme="minorHAnsi"/>
        </w:rPr>
      </w:pPr>
    </w:p>
    <w:p w14:paraId="79C25DF7" w14:textId="77777777" w:rsidR="00A955C4" w:rsidRPr="0085317B" w:rsidRDefault="00A955C4" w:rsidP="00A955C4">
      <w:pPr>
        <w:jc w:val="both"/>
        <w:rPr>
          <w:rFonts w:cstheme="minorHAnsi"/>
        </w:rPr>
      </w:pPr>
      <w:r>
        <w:rPr>
          <w:rFonts w:cstheme="minorHAnsi"/>
        </w:rPr>
        <w:t>75.</w:t>
      </w:r>
      <w:r w:rsidRPr="0085317B">
        <w:rPr>
          <w:rFonts w:cstheme="minorHAnsi"/>
        </w:rPr>
        <w:t xml:space="preserve">1 În cazul unei neexecutări serioase și nejustificate sau a unei încălcări grave din partea Operatorului în îndeplinirea oricăreia dintre obligațiile ce-i incumbă conform prezentului Contract de Delegare și, în special, </w:t>
      </w:r>
      <w:proofErr w:type="spellStart"/>
      <w:r w:rsidRPr="0085317B">
        <w:rPr>
          <w:rFonts w:cstheme="minorHAnsi"/>
        </w:rPr>
        <w:t>într</w:t>
      </w:r>
      <w:proofErr w:type="spellEnd"/>
      <w:r w:rsidRPr="0085317B">
        <w:rPr>
          <w:rFonts w:cstheme="minorHAnsi"/>
        </w:rPr>
        <w:t>-unul din următoarele cazuri:</w:t>
      </w:r>
    </w:p>
    <w:p w14:paraId="309BBCAD" w14:textId="77777777" w:rsidR="00A955C4" w:rsidRPr="0085317B" w:rsidRDefault="00A955C4" w:rsidP="00A955C4">
      <w:pPr>
        <w:ind w:left="720" w:hanging="450"/>
        <w:jc w:val="both"/>
        <w:rPr>
          <w:rFonts w:cstheme="minorHAnsi"/>
        </w:rPr>
      </w:pPr>
      <w:r w:rsidRPr="0085317B">
        <w:rPr>
          <w:rFonts w:cstheme="minorHAnsi"/>
        </w:rPr>
        <w:t>a)</w:t>
      </w:r>
      <w:r w:rsidRPr="0085317B">
        <w:rPr>
          <w:rFonts w:cstheme="minorHAnsi"/>
        </w:rPr>
        <w:tab/>
        <w:t>absența depunerii sau furnizării garanției;</w:t>
      </w:r>
    </w:p>
    <w:p w14:paraId="61A1FAB5" w14:textId="77777777" w:rsidR="00A955C4" w:rsidRPr="0085317B" w:rsidRDefault="00A955C4" w:rsidP="00A955C4">
      <w:pPr>
        <w:ind w:left="720" w:hanging="450"/>
        <w:jc w:val="both"/>
        <w:rPr>
          <w:rFonts w:cstheme="minorHAnsi"/>
        </w:rPr>
      </w:pPr>
      <w:r w:rsidRPr="0085317B">
        <w:rPr>
          <w:rFonts w:cstheme="minorHAnsi"/>
        </w:rPr>
        <w:t>b)</w:t>
      </w:r>
      <w:r w:rsidRPr="0085317B">
        <w:rPr>
          <w:rFonts w:cstheme="minorHAnsi"/>
        </w:rPr>
        <w:tab/>
        <w:t>nerespectarea repetată sau prelungită a exigențelor tehnice aplicabile în furnizarea Serviciilor;</w:t>
      </w:r>
    </w:p>
    <w:p w14:paraId="1E1BE4FF" w14:textId="77777777" w:rsidR="00A955C4" w:rsidRPr="0085317B" w:rsidRDefault="00A955C4" w:rsidP="00A955C4">
      <w:pPr>
        <w:ind w:left="720" w:hanging="450"/>
        <w:jc w:val="both"/>
        <w:rPr>
          <w:rFonts w:cstheme="minorHAnsi"/>
        </w:rPr>
      </w:pPr>
      <w:r w:rsidRPr="0085317B">
        <w:rPr>
          <w:rFonts w:cstheme="minorHAnsi"/>
        </w:rPr>
        <w:t>c)</w:t>
      </w:r>
      <w:r w:rsidRPr="0085317B">
        <w:rPr>
          <w:rFonts w:cstheme="minorHAnsi"/>
        </w:rPr>
        <w:tab/>
        <w:t>nerespectarea normelor de siguranță;</w:t>
      </w:r>
    </w:p>
    <w:p w14:paraId="2F2CCC0D" w14:textId="77777777" w:rsidR="00A955C4" w:rsidRPr="0085317B" w:rsidRDefault="00A955C4" w:rsidP="00A955C4">
      <w:pPr>
        <w:ind w:left="720" w:hanging="450"/>
        <w:jc w:val="both"/>
        <w:rPr>
          <w:rFonts w:cstheme="minorHAnsi"/>
        </w:rPr>
      </w:pPr>
      <w:r w:rsidRPr="0085317B">
        <w:rPr>
          <w:rFonts w:cstheme="minorHAnsi"/>
        </w:rPr>
        <w:t>d)</w:t>
      </w:r>
      <w:r w:rsidRPr="0085317B">
        <w:rPr>
          <w:rFonts w:cstheme="minorHAnsi"/>
        </w:rPr>
        <w:tab/>
        <w:t>neglijarea sau întreruperea furnizării Serviciilor din vina Operatorului;</w:t>
      </w:r>
    </w:p>
    <w:p w14:paraId="649CD827" w14:textId="77777777" w:rsidR="00A955C4" w:rsidRPr="0085317B" w:rsidRDefault="00A955C4" w:rsidP="00A955C4">
      <w:pPr>
        <w:ind w:left="720" w:hanging="450"/>
        <w:jc w:val="both"/>
        <w:rPr>
          <w:rFonts w:cstheme="minorHAnsi"/>
        </w:rPr>
      </w:pPr>
      <w:r w:rsidRPr="0085317B">
        <w:rPr>
          <w:rFonts w:cstheme="minorHAnsi"/>
        </w:rPr>
        <w:t>e)</w:t>
      </w:r>
      <w:r w:rsidRPr="0085317B">
        <w:rPr>
          <w:rFonts w:cstheme="minorHAnsi"/>
        </w:rPr>
        <w:tab/>
        <w:t xml:space="preserve">obstrucționarea voluntară a controlului exercitat de către </w:t>
      </w:r>
      <w:r>
        <w:rPr>
          <w:rFonts w:cstheme="minorHAnsi"/>
        </w:rPr>
        <w:t>Autoritatea Delegantă</w:t>
      </w:r>
      <w:r w:rsidRPr="0085317B">
        <w:rPr>
          <w:rFonts w:cstheme="minorHAnsi"/>
        </w:rPr>
        <w:t>:</w:t>
      </w:r>
    </w:p>
    <w:p w14:paraId="701D2A4E" w14:textId="77777777" w:rsidR="00A955C4" w:rsidRPr="0085317B" w:rsidRDefault="00A955C4" w:rsidP="00A955C4">
      <w:pPr>
        <w:ind w:left="720" w:hanging="450"/>
        <w:jc w:val="both"/>
        <w:rPr>
          <w:rFonts w:cstheme="minorHAnsi"/>
        </w:rPr>
      </w:pPr>
      <w:r w:rsidRPr="0085317B">
        <w:rPr>
          <w:rFonts w:cstheme="minorHAnsi"/>
        </w:rPr>
        <w:t>f)</w:t>
      </w:r>
      <w:r w:rsidRPr="0085317B">
        <w:rPr>
          <w:rFonts w:cstheme="minorHAnsi"/>
        </w:rPr>
        <w:tab/>
        <w:t>refuzul de a se supune somațiilor Autorității Delegante</w:t>
      </w:r>
    </w:p>
    <w:p w14:paraId="29ECDFE2" w14:textId="77777777" w:rsidR="00A955C4" w:rsidRPr="0085317B" w:rsidRDefault="00A955C4" w:rsidP="00A955C4">
      <w:pPr>
        <w:jc w:val="both"/>
        <w:rPr>
          <w:rFonts w:cstheme="minorHAnsi"/>
        </w:rPr>
      </w:pPr>
      <w:r w:rsidRPr="0085317B">
        <w:rPr>
          <w:rFonts w:cstheme="minorHAnsi"/>
        </w:rPr>
        <w:t xml:space="preserve">sau în cazul în care, în situația unui litigiu, nu se ajunge la un acord ca rezultat al aplicării procedurii prevăzute în </w:t>
      </w:r>
      <w:r w:rsidRPr="004D502E">
        <w:rPr>
          <w:rFonts w:cstheme="minorHAnsi"/>
        </w:rPr>
        <w:t xml:space="preserve">art. 79.1 </w:t>
      </w:r>
      <w:r w:rsidRPr="0085317B">
        <w:rPr>
          <w:rFonts w:cstheme="minorHAnsi"/>
        </w:rPr>
        <w:t xml:space="preserve">de mai jos, </w:t>
      </w:r>
      <w:r>
        <w:rPr>
          <w:rFonts w:cstheme="minorHAnsi"/>
        </w:rPr>
        <w:t>Autoritatea Delegantă</w:t>
      </w:r>
      <w:r w:rsidRPr="0085317B">
        <w:rPr>
          <w:rFonts w:cstheme="minorHAnsi"/>
        </w:rPr>
        <w:t xml:space="preserve"> sau oricare dintre Localitățile semnatare îl obligă pe Operator, prin notificare scrisă, în care se arată cu precizie faptele ce-i sunt imputate acestuia, să remedieze situația într-un termen rezonabil, adaptat situației, care începe să curgă din ziua primirii notificării fără a putea fi mai mare de 30 (treizeci) zile calendaristice, cu excepția unor circumstanțe excepționale.</w:t>
      </w:r>
    </w:p>
    <w:p w14:paraId="7F55AA27" w14:textId="77777777" w:rsidR="00A955C4" w:rsidRPr="0085317B" w:rsidRDefault="00A955C4" w:rsidP="00A955C4">
      <w:pPr>
        <w:jc w:val="both"/>
        <w:rPr>
          <w:rFonts w:cstheme="minorHAnsi"/>
        </w:rPr>
      </w:pPr>
      <w:r w:rsidRPr="0085317B">
        <w:rPr>
          <w:rFonts w:cstheme="minorHAnsi"/>
        </w:rPr>
        <w:t>Termenul de 30 (treizeci) de zile prevăzut mai sus poate fi redus la 10 (zece) zile calendaristice în cazul unei neexecutări sau a unei încălcări grave care poate avea un impact imediat asupra siguranței persoanelor sau a bunurilor afectate Serviciilor sau care poate conduce la întreruperea furnizării acestora.</w:t>
      </w:r>
    </w:p>
    <w:p w14:paraId="146D9E32" w14:textId="77777777" w:rsidR="00A955C4" w:rsidRPr="0085317B" w:rsidRDefault="00A955C4" w:rsidP="00A955C4">
      <w:pPr>
        <w:jc w:val="both"/>
        <w:rPr>
          <w:rFonts w:cstheme="minorHAnsi"/>
        </w:rPr>
      </w:pPr>
      <w:r>
        <w:rPr>
          <w:rFonts w:cstheme="minorHAnsi"/>
        </w:rPr>
        <w:t>75.</w:t>
      </w:r>
      <w:r w:rsidRPr="0085317B">
        <w:rPr>
          <w:rFonts w:cstheme="minorHAnsi"/>
        </w:rPr>
        <w:t>2</w:t>
      </w:r>
      <w:r w:rsidRPr="0085317B">
        <w:rPr>
          <w:rFonts w:cstheme="minorHAnsi"/>
        </w:rPr>
        <w:tab/>
        <w:t xml:space="preserve">Dacă, la data expirării termenului fixat Operatorului prin notificarea efectuată de către </w:t>
      </w:r>
      <w:r>
        <w:rPr>
          <w:rFonts w:cstheme="minorHAnsi"/>
        </w:rPr>
        <w:t>Autoritatea Delegantă</w:t>
      </w:r>
      <w:r w:rsidRPr="0085317B">
        <w:rPr>
          <w:rFonts w:cstheme="minorHAnsi"/>
        </w:rPr>
        <w:t xml:space="preserve">, Operatorul nu își îndeplinește obligațiile pe care nu și le executase sau le încălcase. Contractul de Delegare poate înceta printr-o a doua notificare transmisă de către </w:t>
      </w:r>
      <w:r>
        <w:rPr>
          <w:rFonts w:cstheme="minorHAnsi"/>
        </w:rPr>
        <w:t>Autoritatea Delegantă</w:t>
      </w:r>
      <w:r w:rsidRPr="0085317B">
        <w:rPr>
          <w:rFonts w:cstheme="minorHAnsi"/>
        </w:rPr>
        <w:t xml:space="preserve"> Operatorului, din vina și pe cheltuiala și riscul acestuia din urmă.</w:t>
      </w:r>
    </w:p>
    <w:p w14:paraId="4C5A99BD" w14:textId="77777777" w:rsidR="00A955C4" w:rsidRPr="0085317B" w:rsidRDefault="00A955C4" w:rsidP="00A955C4">
      <w:pPr>
        <w:jc w:val="both"/>
        <w:rPr>
          <w:rFonts w:cstheme="minorHAnsi"/>
        </w:rPr>
      </w:pPr>
      <w:r>
        <w:rPr>
          <w:rFonts w:cstheme="minorHAnsi"/>
        </w:rPr>
        <w:t>75.</w:t>
      </w:r>
      <w:r w:rsidRPr="0085317B">
        <w:rPr>
          <w:rFonts w:cstheme="minorHAnsi"/>
        </w:rPr>
        <w:t>3</w:t>
      </w:r>
      <w:r w:rsidRPr="0085317B">
        <w:rPr>
          <w:rFonts w:cstheme="minorHAnsi"/>
        </w:rPr>
        <w:tab/>
        <w:t xml:space="preserve">Încetarea Contractului din culpa Operatorului conduce la excluderea definitivă a Operatorului de la furnizarea Serviciilor, cu obligația pentru acesta de a suporta  consecințele financiare ale masurilor luate de </w:t>
      </w:r>
      <w:r>
        <w:rPr>
          <w:rFonts w:cstheme="minorHAnsi"/>
        </w:rPr>
        <w:t>Autoritatea Delegantă</w:t>
      </w:r>
      <w:r w:rsidRPr="0085317B">
        <w:rPr>
          <w:rFonts w:cstheme="minorHAnsi"/>
        </w:rPr>
        <w:t xml:space="preserve"> pentru a asigura continuitatea Serviciilor. În acest scop, </w:t>
      </w:r>
      <w:r>
        <w:rPr>
          <w:rFonts w:cstheme="minorHAnsi"/>
        </w:rPr>
        <w:t>Autoritatea Delegantă</w:t>
      </w:r>
      <w:r w:rsidRPr="0085317B">
        <w:rPr>
          <w:rFonts w:cstheme="minorHAnsi"/>
        </w:rPr>
        <w:t xml:space="preserve"> va asigura furnizarea Serviciilor prin mijloace proprii.</w:t>
      </w:r>
    </w:p>
    <w:p w14:paraId="4AC8BCA1" w14:textId="77777777" w:rsidR="00A955C4" w:rsidRPr="0085317B" w:rsidRDefault="00A955C4" w:rsidP="00A955C4">
      <w:pPr>
        <w:jc w:val="both"/>
        <w:rPr>
          <w:rFonts w:cstheme="minorHAnsi"/>
        </w:rPr>
      </w:pPr>
      <w:r w:rsidRPr="0085317B">
        <w:rPr>
          <w:rFonts w:cstheme="minorHAnsi"/>
        </w:rPr>
        <w:t xml:space="preserve">Într-un astfel de caz, </w:t>
      </w:r>
      <w:r>
        <w:rPr>
          <w:rFonts w:cstheme="minorHAnsi"/>
        </w:rPr>
        <w:t>Autoritatea Delegantă</w:t>
      </w:r>
      <w:r w:rsidRPr="0085317B">
        <w:rPr>
          <w:rFonts w:cstheme="minorHAnsi"/>
        </w:rPr>
        <w:t>, care a luat locul Operatorului, poate răscumpăra Bunurile Proprii ale Operatorului, la un preț stabilit de comun acord sau de un expert.</w:t>
      </w:r>
    </w:p>
    <w:p w14:paraId="11F94595" w14:textId="77777777" w:rsidR="00A955C4" w:rsidRPr="0085317B" w:rsidRDefault="00A955C4" w:rsidP="00A955C4">
      <w:pPr>
        <w:jc w:val="both"/>
        <w:rPr>
          <w:rFonts w:cstheme="minorHAnsi"/>
        </w:rPr>
      </w:pPr>
      <w:r w:rsidRPr="0085317B">
        <w:rPr>
          <w:rFonts w:cstheme="minorHAnsi"/>
        </w:rPr>
        <w:t>În urma unei astfel de încetări a Contractului de Delegare, Părțile vor desemna, acționând rezonabil, în termen de 10 (zece) zile de la data notificării încetării, un auditor independent sau, în situația în care nu se poate ajunge la un acord privind un auditor acceptabil, un auditor va fi desemnat de către Președintele Camerei Auditorilor din România, în scopul de a stabili o Sumă în caz de Încetare Înainte de Termen care să fie aplicabilă.</w:t>
      </w:r>
    </w:p>
    <w:p w14:paraId="22EF177C" w14:textId="77777777" w:rsidR="00A955C4" w:rsidRPr="0085317B" w:rsidRDefault="00A955C4" w:rsidP="00A955C4">
      <w:pPr>
        <w:jc w:val="both"/>
        <w:rPr>
          <w:rFonts w:cstheme="minorHAnsi"/>
        </w:rPr>
      </w:pPr>
      <w:r w:rsidRPr="0085317B">
        <w:rPr>
          <w:rFonts w:cstheme="minorHAnsi"/>
        </w:rPr>
        <w:t xml:space="preserve">După determinarea Sumei în caz de Încetare Înainte de Termen, </w:t>
      </w:r>
      <w:r>
        <w:rPr>
          <w:rFonts w:cstheme="minorHAnsi"/>
        </w:rPr>
        <w:t>Autoritatea Delegantă</w:t>
      </w:r>
      <w:r w:rsidRPr="0085317B">
        <w:rPr>
          <w:rFonts w:cstheme="minorHAnsi"/>
        </w:rPr>
        <w:t xml:space="preserve"> va plăti Operatorului Suma în caz de Încetare Înainte de Termen aplicabilă: corespunzătoare culpei Operatorului, mai puțin suma de (sumele vor fi stabilite pe baza expertizării pentru flecare caz) Euro care reprezintă prejudicii reparate. Dacă Suma în caz de Încetare Înainte de Termen este inferioară valorii de mai puțin suma de (sumele vor fi stabilite pe baza expertizării pentru fiecare caz) , Operatorul va plăti Autorității Delegante diferența.</w:t>
      </w:r>
    </w:p>
    <w:p w14:paraId="4964A5EC" w14:textId="508832FB" w:rsidR="00A955C4" w:rsidRPr="0085317B" w:rsidRDefault="00A955C4" w:rsidP="00A955C4">
      <w:pPr>
        <w:jc w:val="both"/>
        <w:rPr>
          <w:rFonts w:cstheme="minorHAnsi"/>
        </w:rPr>
      </w:pPr>
      <w:r w:rsidRPr="0085317B">
        <w:rPr>
          <w:rFonts w:cstheme="minorHAnsi"/>
        </w:rPr>
        <w:lastRenderedPageBreak/>
        <w:t xml:space="preserve">Părțile convin că din cauza caracterului de unicitate al Delegării este dificilă determinarea cu precizie a valorii prejudiciilor reale sau a pierderilor care ar putea fi suferite de </w:t>
      </w:r>
      <w:del w:id="955" w:author="Radu Gabriel" w:date="2024-03-13T18:21:00Z" w16du:dateUtc="2024-03-13T16:21:00Z">
        <w:r w:rsidRPr="0085317B" w:rsidDel="00037EAF">
          <w:rPr>
            <w:rFonts w:cstheme="minorHAnsi"/>
          </w:rPr>
          <w:delText xml:space="preserve">Concedent </w:delText>
        </w:r>
      </w:del>
      <w:ins w:id="956" w:author="Radu Gabriel" w:date="2024-03-13T18:21:00Z" w16du:dateUtc="2024-03-13T16:21:00Z">
        <w:r w:rsidR="00037EAF">
          <w:rPr>
            <w:rFonts w:cstheme="minorHAnsi"/>
          </w:rPr>
          <w:t xml:space="preserve">unitățile </w:t>
        </w:r>
      </w:ins>
      <w:ins w:id="957" w:author="Radu Gabriel" w:date="2024-03-13T18:22:00Z" w16du:dateUtc="2024-03-13T16:22:00Z">
        <w:r w:rsidR="00037EAF">
          <w:rPr>
            <w:rFonts w:cstheme="minorHAnsi"/>
          </w:rPr>
          <w:t xml:space="preserve">administrativ-teritoriale membre ale asociației de dezvoltare </w:t>
        </w:r>
      </w:ins>
      <w:proofErr w:type="spellStart"/>
      <w:ins w:id="958" w:author="Radu Gabriel" w:date="2024-03-13T18:24:00Z" w16du:dateUtc="2024-03-13T16:24:00Z">
        <w:r w:rsidR="00037EAF">
          <w:rPr>
            <w:rFonts w:cstheme="minorHAnsi"/>
          </w:rPr>
          <w:t>intercomunicată</w:t>
        </w:r>
        <w:proofErr w:type="spellEnd"/>
        <w:r w:rsidR="00037EAF">
          <w:rPr>
            <w:rFonts w:cstheme="minorHAnsi"/>
          </w:rPr>
          <w:t xml:space="preserve"> Apă Canal Muscel</w:t>
        </w:r>
      </w:ins>
      <w:ins w:id="959" w:author="Radu Gabriel" w:date="2024-03-13T18:22:00Z" w16du:dateUtc="2024-03-13T16:22:00Z">
        <w:r w:rsidR="00037EAF">
          <w:rPr>
            <w:rFonts w:cstheme="minorHAnsi"/>
          </w:rPr>
          <w:t xml:space="preserve"> </w:t>
        </w:r>
      </w:ins>
      <w:ins w:id="960" w:author="Radu Gabriel" w:date="2024-03-13T18:21:00Z" w16du:dateUtc="2024-03-13T16:21:00Z">
        <w:r w:rsidR="00037EAF" w:rsidRPr="0085317B">
          <w:rPr>
            <w:rFonts w:cstheme="minorHAnsi"/>
          </w:rPr>
          <w:t xml:space="preserve"> </w:t>
        </w:r>
      </w:ins>
      <w:r w:rsidRPr="0085317B">
        <w:rPr>
          <w:rFonts w:cstheme="minorHAnsi"/>
        </w:rPr>
        <w:t>ca o consecință a încetării Contractului de Delegare din culpa Operatorului. De aceea înțeleg și convin că:</w:t>
      </w:r>
    </w:p>
    <w:p w14:paraId="353E1937" w14:textId="77777777" w:rsidR="00A955C4" w:rsidRPr="008C6A38" w:rsidRDefault="00A955C4" w:rsidP="00A955C4">
      <w:pPr>
        <w:pStyle w:val="Listparagraf"/>
        <w:numPr>
          <w:ilvl w:val="3"/>
          <w:numId w:val="36"/>
        </w:numPr>
        <w:ind w:left="720"/>
        <w:jc w:val="both"/>
        <w:rPr>
          <w:rFonts w:cstheme="minorHAnsi"/>
        </w:rPr>
      </w:pPr>
      <w:r w:rsidRPr="008C6A38">
        <w:rPr>
          <w:rFonts w:cstheme="minorHAnsi"/>
        </w:rPr>
        <w:t>Operatorul va suporta pierderile și prejudiciile datorate neîndeplinirii de către el a obligațiilor ce-i incumbă;</w:t>
      </w:r>
    </w:p>
    <w:p w14:paraId="2A5A1B96" w14:textId="77777777" w:rsidR="00A955C4" w:rsidRPr="008C6A38" w:rsidRDefault="00A955C4" w:rsidP="00A955C4">
      <w:pPr>
        <w:pStyle w:val="Listparagraf"/>
        <w:numPr>
          <w:ilvl w:val="3"/>
          <w:numId w:val="36"/>
        </w:numPr>
        <w:ind w:left="720"/>
        <w:jc w:val="both"/>
        <w:rPr>
          <w:rFonts w:cstheme="minorHAnsi"/>
        </w:rPr>
      </w:pPr>
      <w:r w:rsidRPr="008C6A38">
        <w:rPr>
          <w:rFonts w:cstheme="minorHAnsi"/>
        </w:rPr>
        <w:t>Suma de mai puțin suma de (sumele vor fi stabilite pe baza expertizării pentru fiecare caz) Euro prevăzută mai sus constituie o reparare a prejudiciului nu o penalitate și este estimată în mod corect și rezonabil;</w:t>
      </w:r>
    </w:p>
    <w:p w14:paraId="5DE123B4" w14:textId="77777777" w:rsidR="00A955C4" w:rsidRPr="0085317B" w:rsidRDefault="00A955C4" w:rsidP="00A955C4">
      <w:pPr>
        <w:jc w:val="both"/>
        <w:rPr>
          <w:rFonts w:cstheme="minorHAnsi"/>
        </w:rPr>
      </w:pPr>
      <w:r w:rsidRPr="0085317B">
        <w:rPr>
          <w:rFonts w:cstheme="minorHAnsi"/>
        </w:rPr>
        <w:t xml:space="preserve"> Asemenea plată reprezintă o estimare a justei despăgubiri pentru pierderile care pot fi anticipate în mod rezonabil ca un rezultat al unei astfel de încetări.</w:t>
      </w:r>
    </w:p>
    <w:p w14:paraId="2123A4E8" w14:textId="77777777" w:rsidR="00A955C4" w:rsidRPr="0085317B" w:rsidRDefault="00A955C4" w:rsidP="00A955C4">
      <w:pPr>
        <w:jc w:val="both"/>
        <w:rPr>
          <w:rFonts w:cstheme="minorHAnsi"/>
        </w:rPr>
      </w:pPr>
      <w:r>
        <w:rPr>
          <w:rFonts w:cstheme="minorHAnsi"/>
        </w:rPr>
        <w:t>75.</w:t>
      </w:r>
      <w:r w:rsidRPr="0085317B">
        <w:rPr>
          <w:rFonts w:cstheme="minorHAnsi"/>
        </w:rPr>
        <w:t>4 Dacă, la expirarea termenului impus Operatorului de oricare dintre Localitățile semnatare, Operatorul nu îndeplinește obligațiile specifice privind Serviciile de pe Aria de competență teritorială a sa unde acesta nu a respectat obligațiile sale, această localitate este îndreptățită să se retragă din prezentul Contract de Delegare printr-o notificare scrisă adresată Operatorului.</w:t>
      </w:r>
    </w:p>
    <w:p w14:paraId="6F7A1D10" w14:textId="77777777" w:rsidR="00A955C4" w:rsidRPr="0085317B" w:rsidRDefault="00A955C4" w:rsidP="00A955C4">
      <w:pPr>
        <w:jc w:val="both"/>
        <w:rPr>
          <w:rFonts w:cstheme="minorHAnsi"/>
        </w:rPr>
      </w:pPr>
      <w:r w:rsidRPr="0085317B">
        <w:rPr>
          <w:rFonts w:cstheme="minorHAnsi"/>
        </w:rPr>
        <w:t>Condițiile unei asemenea retrageri vor fi convenite împreună cu celelalte Localități semnatare.</w:t>
      </w:r>
    </w:p>
    <w:p w14:paraId="3AB9E546" w14:textId="77777777" w:rsidR="00A955C4" w:rsidRPr="0085317B" w:rsidRDefault="00A955C4" w:rsidP="00A955C4">
      <w:pPr>
        <w:jc w:val="both"/>
        <w:rPr>
          <w:rFonts w:cstheme="minorHAnsi"/>
        </w:rPr>
      </w:pPr>
      <w:r w:rsidRPr="0085317B">
        <w:rPr>
          <w:rFonts w:cstheme="minorHAnsi"/>
        </w:rPr>
        <w:t xml:space="preserve">In urma unei astfel de retrageri, Localitatea respectivă și Operatorul vor desemna. acționând rezonabil în termen de 10 (zece) zile de la data notificării retragerii, un auditor independent sau, în situația în care nu se poate ajunge la un acord privind un auditor acceptabil, un auditor va fi desemnat de către Președintele Camerei Auditorilor din România, în scopul de a stabili o Sumă în caz de Încetare Înainte de Termen aplicabilă.  </w:t>
      </w:r>
    </w:p>
    <w:p w14:paraId="089D8F04" w14:textId="77777777" w:rsidR="00A955C4" w:rsidRPr="0085317B" w:rsidRDefault="00A955C4" w:rsidP="00A955C4">
      <w:pPr>
        <w:jc w:val="both"/>
        <w:rPr>
          <w:rFonts w:cstheme="minorHAnsi"/>
        </w:rPr>
      </w:pPr>
      <w:r w:rsidRPr="0085317B">
        <w:rPr>
          <w:rFonts w:cstheme="minorHAnsi"/>
        </w:rPr>
        <w:t xml:space="preserve">După determinarea Sumei în caz de Încetare Înainte de Termen, </w:t>
      </w:r>
      <w:r>
        <w:rPr>
          <w:rFonts w:cstheme="minorHAnsi"/>
        </w:rPr>
        <w:t>Autoritatea Delegantă</w:t>
      </w:r>
      <w:r w:rsidRPr="0085317B">
        <w:rPr>
          <w:rFonts w:cstheme="minorHAnsi"/>
        </w:rPr>
        <w:t xml:space="preserve"> va plăti Operatorului Suma în caz de Încetare Înainte de Termen aplicabilă, corespunzătoare culpei Operatorului, mai puțin o sumă, calculată Proporțional, de  Euro care reprezintă prejudicii reparate. Dacă Suma în caz de Încetare Înainte de Termen este inferioară valorii prejudiciului reparat, Operatorul va plăti Localității diferența.</w:t>
      </w:r>
    </w:p>
    <w:p w14:paraId="1F84451A" w14:textId="77777777" w:rsidR="00A955C4" w:rsidRPr="0085317B" w:rsidRDefault="00A955C4" w:rsidP="00A955C4">
      <w:pPr>
        <w:rPr>
          <w:rFonts w:cstheme="minorHAnsi"/>
        </w:rPr>
      </w:pPr>
    </w:p>
    <w:p w14:paraId="305BB636" w14:textId="77777777" w:rsidR="00A955C4" w:rsidRPr="0085317B" w:rsidRDefault="00A955C4" w:rsidP="00A955C4">
      <w:pPr>
        <w:pStyle w:val="Titlu3"/>
        <w:ind w:right="29"/>
        <w:jc w:val="center"/>
        <w:rPr>
          <w:rFonts w:cstheme="minorHAnsi"/>
          <w:b/>
          <w:bCs/>
          <w:sz w:val="22"/>
        </w:rPr>
      </w:pPr>
      <w:bookmarkStart w:id="961" w:name="_Toc159530834"/>
      <w:r w:rsidRPr="0085317B">
        <w:rPr>
          <w:rFonts w:cstheme="minorHAnsi"/>
          <w:b/>
          <w:bCs/>
          <w:sz w:val="22"/>
        </w:rPr>
        <w:t xml:space="preserve">Articolul </w:t>
      </w:r>
      <w:r>
        <w:rPr>
          <w:rFonts w:cstheme="minorHAnsi"/>
          <w:b/>
          <w:bCs/>
          <w:sz w:val="22"/>
        </w:rPr>
        <w:t>76</w:t>
      </w:r>
      <w:r w:rsidRPr="0085317B">
        <w:rPr>
          <w:rFonts w:cstheme="minorHAnsi"/>
          <w:b/>
          <w:bCs/>
          <w:sz w:val="22"/>
        </w:rPr>
        <w:t xml:space="preserve"> — Alte cazuri de încetare a Contractului de Delegare</w:t>
      </w:r>
      <w:bookmarkEnd w:id="961"/>
    </w:p>
    <w:p w14:paraId="4969FF32" w14:textId="77777777" w:rsidR="00A955C4" w:rsidRPr="0085317B" w:rsidRDefault="00A955C4" w:rsidP="00A955C4">
      <w:pPr>
        <w:jc w:val="both"/>
        <w:rPr>
          <w:rFonts w:cstheme="minorHAnsi"/>
        </w:rPr>
      </w:pPr>
    </w:p>
    <w:p w14:paraId="0270093E" w14:textId="77777777" w:rsidR="00A955C4" w:rsidRPr="0085317B" w:rsidRDefault="00A955C4" w:rsidP="00A955C4">
      <w:pPr>
        <w:jc w:val="both"/>
        <w:rPr>
          <w:rFonts w:cstheme="minorHAnsi"/>
        </w:rPr>
      </w:pPr>
      <w:r>
        <w:rPr>
          <w:rFonts w:cstheme="minorHAnsi"/>
        </w:rPr>
        <w:t>76.</w:t>
      </w:r>
      <w:r w:rsidRPr="0085317B">
        <w:rPr>
          <w:rFonts w:cstheme="minorHAnsi"/>
        </w:rPr>
        <w:t>1 Contractul de Delegare poate înceta imediat în cazul lichidării judiciare, reorganizării judiciare cu sau fără autorizarea continuării activității, faliment în ceea ce-l privește pe Operator sau legat de aceasta și în cazul unei schimbări în condițiile de control al capitalului său de către acționari față de situația de la data semnării prezentului Contract de Delegare, dacă acea schimbare ar putea pune în pericol buna furnizare a Serviciilor.</w:t>
      </w:r>
    </w:p>
    <w:p w14:paraId="1F1F4E77" w14:textId="77777777" w:rsidR="00A955C4" w:rsidRPr="0085317B" w:rsidRDefault="00A955C4" w:rsidP="00A955C4">
      <w:pPr>
        <w:jc w:val="both"/>
        <w:rPr>
          <w:rFonts w:cstheme="minorHAnsi"/>
        </w:rPr>
      </w:pPr>
      <w:r w:rsidRPr="0085317B">
        <w:rPr>
          <w:rFonts w:cstheme="minorHAnsi"/>
        </w:rPr>
        <w:t xml:space="preserve">Încetarea are loc din vina, pe cheltuiala și pe riscul Operatorului, în condițiile prevăzute în </w:t>
      </w:r>
      <w:r w:rsidRPr="00521C91">
        <w:rPr>
          <w:rFonts w:cstheme="minorHAnsi"/>
        </w:rPr>
        <w:t xml:space="preserve">art. 75 </w:t>
      </w:r>
      <w:r w:rsidRPr="0085317B">
        <w:rPr>
          <w:rFonts w:cstheme="minorHAnsi"/>
        </w:rPr>
        <w:t xml:space="preserve">de mai sus și cu efectele stabilite în </w:t>
      </w:r>
      <w:r w:rsidRPr="00521C91">
        <w:rPr>
          <w:rFonts w:cstheme="minorHAnsi"/>
        </w:rPr>
        <w:t xml:space="preserve">art. 77 </w:t>
      </w:r>
      <w:r w:rsidRPr="0085317B">
        <w:rPr>
          <w:rFonts w:cstheme="minorHAnsi"/>
        </w:rPr>
        <w:t>de mai jos.</w:t>
      </w:r>
    </w:p>
    <w:p w14:paraId="0F11F4E4" w14:textId="2AEC4D72" w:rsidR="00A955C4" w:rsidRPr="0085317B" w:rsidRDefault="00A955C4" w:rsidP="00A955C4">
      <w:pPr>
        <w:jc w:val="both"/>
        <w:rPr>
          <w:rFonts w:cstheme="minorHAnsi"/>
        </w:rPr>
      </w:pPr>
      <w:r>
        <w:rPr>
          <w:rFonts w:cstheme="minorHAnsi"/>
        </w:rPr>
        <w:t>76.</w:t>
      </w:r>
      <w:r w:rsidRPr="0085317B">
        <w:rPr>
          <w:rFonts w:cstheme="minorHAnsi"/>
        </w:rPr>
        <w:t xml:space="preserve">2 Contractul de Delegare poate înceta în cazul nerespectării obligațiilor contractuale de către </w:t>
      </w:r>
      <w:del w:id="962" w:author="Radu Gabriel" w:date="2024-03-13T18:28:00Z" w16du:dateUtc="2024-03-13T16:28:00Z">
        <w:r w:rsidRPr="0085317B" w:rsidDel="00037EAF">
          <w:rPr>
            <w:rFonts w:cstheme="minorHAnsi"/>
          </w:rPr>
          <w:delText>Concedent</w:delText>
        </w:r>
      </w:del>
      <w:ins w:id="963" w:author="Radu Gabriel" w:date="2024-03-13T18:28:00Z" w16du:dateUtc="2024-03-13T16:28:00Z">
        <w:r w:rsidR="00037EAF">
          <w:rPr>
            <w:rFonts w:cstheme="minorHAnsi"/>
          </w:rPr>
          <w:t>autoritatea delegantă</w:t>
        </w:r>
      </w:ins>
      <w:r w:rsidRPr="0085317B">
        <w:rPr>
          <w:rFonts w:cstheme="minorHAnsi"/>
        </w:rPr>
        <w:t xml:space="preserve">, prin reziliere de către Operator, cu plata de despăgubiri în sarcina Autorității Delegante. Operatorul va avea dreptul (dar nu obligația) să rezilieze prezentul Contract în caz de încălcare importantă, de către </w:t>
      </w:r>
      <w:r>
        <w:rPr>
          <w:rFonts w:cstheme="minorHAnsi"/>
        </w:rPr>
        <w:t>Autoritatea Delegantă</w:t>
      </w:r>
      <w:r w:rsidRPr="0085317B">
        <w:rPr>
          <w:rFonts w:cstheme="minorHAnsi"/>
        </w:rPr>
        <w:t xml:space="preserve">, a oricăreia din obligațiile sale, asumate în baza prezentului Contract, care are un efect negativ semnificativ asupra drepturilor sau obligațiilor Operatorului, în baza prezentului Contract. În cazul în care Operatorul are dreptul să rezilieze prezentul Contract, se va aplica mutatis mutandis procedura prevăzută la </w:t>
      </w:r>
      <w:r w:rsidRPr="00521C91">
        <w:rPr>
          <w:rFonts w:cstheme="minorHAnsi"/>
        </w:rPr>
        <w:t>art. 75.1 si 75.2</w:t>
      </w:r>
      <w:r w:rsidRPr="0085317B">
        <w:rPr>
          <w:rFonts w:cstheme="minorHAnsi"/>
        </w:rPr>
        <w:t>.</w:t>
      </w:r>
    </w:p>
    <w:p w14:paraId="3EEC8826" w14:textId="77777777" w:rsidR="00A955C4" w:rsidRPr="0085317B" w:rsidRDefault="00A955C4" w:rsidP="00A955C4">
      <w:pPr>
        <w:spacing w:after="120"/>
        <w:jc w:val="both"/>
        <w:rPr>
          <w:rFonts w:ascii="Calibri" w:eastAsia="Calibri" w:hAnsi="Calibri" w:cs="Calibri"/>
          <w:color w:val="000000"/>
        </w:rPr>
      </w:pPr>
      <w:r w:rsidRPr="0085317B">
        <w:rPr>
          <w:rFonts w:ascii="Calibri" w:hAnsi="Calibri" w:cs="Calibri"/>
          <w:color w:val="000000"/>
        </w:rPr>
        <w:lastRenderedPageBreak/>
        <w:t xml:space="preserve">In cazul rezilierii contractului de delegare in condițiile menționate mai sus, unitatea/ unitățile administrativ teritoriale vizate </w:t>
      </w:r>
      <w:r w:rsidRPr="0085317B">
        <w:rPr>
          <w:rFonts w:ascii="Calibri" w:eastAsia="Calibri" w:hAnsi="Calibri" w:cs="Calibri"/>
          <w:color w:val="000000"/>
        </w:rPr>
        <w:t xml:space="preserve">sunt obligate să plătească Operatorului: </w:t>
      </w:r>
    </w:p>
    <w:p w14:paraId="132FF1EC" w14:textId="77777777" w:rsidR="00A955C4" w:rsidRPr="0085317B" w:rsidRDefault="00A955C4" w:rsidP="00A955C4">
      <w:pPr>
        <w:spacing w:after="120"/>
        <w:jc w:val="both"/>
        <w:rPr>
          <w:rFonts w:ascii="Calibri" w:eastAsia="Calibri" w:hAnsi="Calibri" w:cs="Calibri"/>
          <w:color w:val="000000"/>
        </w:rPr>
      </w:pPr>
      <w:r w:rsidRPr="0085317B">
        <w:rPr>
          <w:rFonts w:ascii="Calibri" w:eastAsia="Calibri" w:hAnsi="Calibri" w:cs="Calibri"/>
          <w:color w:val="000000"/>
        </w:rPr>
        <w:t xml:space="preserve">a) sumele corespunzătoare rambursării de către operator a împrumuturilor contractate pentru finanțarea dezvoltării (modernizare, reabilitare, bunuri noi, indiferent dacă sunt extinderi sau înlocuiri) infrastructurii aferente Serviciului respectivului asociat, de care a beneficiat în perioada în care a fost membru al Asociației, plus cheltuielile aferente acestor împrumuturi; </w:t>
      </w:r>
    </w:p>
    <w:p w14:paraId="3160B597" w14:textId="77777777" w:rsidR="00A955C4" w:rsidRPr="0085317B" w:rsidRDefault="00A955C4" w:rsidP="00A955C4">
      <w:pPr>
        <w:spacing w:after="120"/>
        <w:jc w:val="both"/>
        <w:rPr>
          <w:rFonts w:ascii="Calibri" w:eastAsia="Calibri" w:hAnsi="Calibri" w:cs="Calibri"/>
          <w:color w:val="000000"/>
        </w:rPr>
      </w:pPr>
      <w:r w:rsidRPr="0085317B">
        <w:rPr>
          <w:rFonts w:ascii="Calibri" w:eastAsia="Calibri" w:hAnsi="Calibri" w:cs="Calibri"/>
          <w:color w:val="000000"/>
        </w:rPr>
        <w:t xml:space="preserve">b) sumele corespunzătoare investițiilor de care a beneficiat în perioada în care a fost membru al Asociației, altele decât cele prevăzute la </w:t>
      </w:r>
      <w:r w:rsidRPr="00521C91">
        <w:rPr>
          <w:rFonts w:ascii="Calibri" w:eastAsia="Calibri" w:hAnsi="Calibri" w:cs="Calibri"/>
          <w:color w:val="000000"/>
        </w:rPr>
        <w:t>lit. a)</w:t>
      </w:r>
      <w:r w:rsidRPr="0085317B">
        <w:rPr>
          <w:rFonts w:ascii="Calibri" w:eastAsia="Calibri" w:hAnsi="Calibri" w:cs="Calibri"/>
          <w:color w:val="000000"/>
        </w:rPr>
        <w:t xml:space="preserve">, care includ și toate sumele care trebuie cheltuite pentru modificarea oricăror documente aferente proiectelor de investiții în care este avută în vedere unitatea administrativ-teritorială care se retrage (de exemplu modificare de master-plan, cereri de finanțare, documente instituționale, planuri de fezabilitate, documentații de achiziții publice etc.); </w:t>
      </w:r>
    </w:p>
    <w:p w14:paraId="662326F0" w14:textId="77777777" w:rsidR="00A955C4" w:rsidRPr="0085317B" w:rsidRDefault="00A955C4" w:rsidP="00A955C4">
      <w:pPr>
        <w:spacing w:after="120"/>
        <w:jc w:val="both"/>
        <w:rPr>
          <w:rFonts w:ascii="Calibri" w:eastAsia="Calibri" w:hAnsi="Calibri" w:cs="Calibri"/>
          <w:color w:val="000000"/>
        </w:rPr>
      </w:pPr>
      <w:r w:rsidRPr="0085317B">
        <w:rPr>
          <w:rFonts w:ascii="Calibri" w:eastAsia="Calibri" w:hAnsi="Calibri" w:cs="Calibri"/>
          <w:color w:val="000000"/>
        </w:rPr>
        <w:t>c) sumele prevăzute ca despăgubiri în contractul de delegare;</w:t>
      </w:r>
    </w:p>
    <w:p w14:paraId="6D99B128" w14:textId="77777777" w:rsidR="00A955C4" w:rsidRPr="0085317B" w:rsidRDefault="00A955C4" w:rsidP="00A955C4">
      <w:pPr>
        <w:spacing w:after="120"/>
        <w:jc w:val="both"/>
        <w:rPr>
          <w:rFonts w:ascii="Calibri" w:eastAsia="Calibri" w:hAnsi="Calibri" w:cs="Calibri"/>
          <w:color w:val="000000"/>
        </w:rPr>
      </w:pPr>
      <w:r w:rsidRPr="0085317B">
        <w:rPr>
          <w:rFonts w:ascii="Calibri" w:eastAsia="Calibri" w:hAnsi="Calibri" w:cs="Calibri"/>
          <w:color w:val="000000"/>
        </w:rPr>
        <w:t xml:space="preserve">d) orice alte sume pentru repararea altor prejudicii suferite de asociație, de celelalte unități administrativ-teritoriale membre sau de operatorul regional, care nu sunt acoperite de sumele menționate la </w:t>
      </w:r>
      <w:r w:rsidRPr="00521C91">
        <w:rPr>
          <w:rFonts w:ascii="Calibri" w:eastAsia="Calibri" w:hAnsi="Calibri" w:cs="Calibri"/>
          <w:color w:val="000000"/>
        </w:rPr>
        <w:t xml:space="preserve">lit. a)-c) </w:t>
      </w:r>
      <w:r w:rsidRPr="0085317B">
        <w:rPr>
          <w:rFonts w:ascii="Calibri" w:eastAsia="Calibri" w:hAnsi="Calibri" w:cs="Calibri"/>
          <w:color w:val="000000"/>
        </w:rPr>
        <w:t>de mai sus, cum ar fi, dar fără a se limita la acestea, prejudiciile cauzate de întârzierile în implementarea proiectelor de investiții ca urmare a retragerii sau excluderii respectivului asociat.</w:t>
      </w:r>
    </w:p>
    <w:p w14:paraId="3C2E41EB" w14:textId="77777777" w:rsidR="00A955C4" w:rsidRPr="0085317B" w:rsidRDefault="00A955C4" w:rsidP="00A955C4">
      <w:pPr>
        <w:rPr>
          <w:rFonts w:cstheme="minorHAnsi"/>
        </w:rPr>
      </w:pPr>
    </w:p>
    <w:p w14:paraId="55A3ADE9" w14:textId="77777777" w:rsidR="00A955C4" w:rsidRPr="0085317B" w:rsidRDefault="00A955C4" w:rsidP="00A955C4">
      <w:pPr>
        <w:pStyle w:val="Titlu3"/>
        <w:ind w:right="29"/>
        <w:jc w:val="center"/>
        <w:rPr>
          <w:rFonts w:cstheme="minorHAnsi"/>
          <w:b/>
          <w:bCs/>
          <w:sz w:val="22"/>
        </w:rPr>
      </w:pPr>
      <w:bookmarkStart w:id="964" w:name="_Toc159530835"/>
      <w:r w:rsidRPr="0085317B">
        <w:rPr>
          <w:rFonts w:cstheme="minorHAnsi"/>
          <w:b/>
          <w:bCs/>
          <w:sz w:val="22"/>
        </w:rPr>
        <w:t>Articolul 7</w:t>
      </w:r>
      <w:r>
        <w:rPr>
          <w:rFonts w:cstheme="minorHAnsi"/>
          <w:b/>
          <w:bCs/>
          <w:sz w:val="22"/>
        </w:rPr>
        <w:t>7</w:t>
      </w:r>
      <w:r w:rsidRPr="0085317B">
        <w:rPr>
          <w:rFonts w:cstheme="minorHAnsi"/>
          <w:b/>
          <w:bCs/>
          <w:sz w:val="22"/>
        </w:rPr>
        <w:t xml:space="preserve"> — Efectele încetării</w:t>
      </w:r>
      <w:bookmarkEnd w:id="964"/>
    </w:p>
    <w:p w14:paraId="03539FCF" w14:textId="77777777" w:rsidR="00A955C4" w:rsidRPr="0085317B" w:rsidRDefault="00A955C4" w:rsidP="00A955C4">
      <w:pPr>
        <w:jc w:val="both"/>
        <w:rPr>
          <w:rFonts w:cstheme="minorHAnsi"/>
        </w:rPr>
      </w:pPr>
    </w:p>
    <w:p w14:paraId="3A268BB6" w14:textId="77777777" w:rsidR="00A955C4" w:rsidRPr="0085317B" w:rsidRDefault="00A955C4" w:rsidP="00A955C4">
      <w:pPr>
        <w:tabs>
          <w:tab w:val="left" w:pos="240"/>
        </w:tabs>
        <w:spacing w:after="0" w:line="240" w:lineRule="auto"/>
        <w:jc w:val="both"/>
        <w:rPr>
          <w:rFonts w:ascii="Calibri" w:hAnsi="Calibri" w:cs="Calibri"/>
        </w:rPr>
      </w:pPr>
      <w:r>
        <w:rPr>
          <w:rFonts w:cstheme="minorHAnsi"/>
        </w:rPr>
        <w:t>77.</w:t>
      </w:r>
      <w:r w:rsidRPr="0085317B">
        <w:rPr>
          <w:rFonts w:cstheme="minorHAnsi"/>
        </w:rPr>
        <w:t xml:space="preserve">1 La data încetării, din orice motiv, a Contractului de Delegare, Operatorul este obligat să  </w:t>
      </w:r>
      <w:r w:rsidRPr="0085317B">
        <w:rPr>
          <w:rFonts w:ascii="Calibri" w:hAnsi="Calibri" w:cs="Arial"/>
          <w:color w:val="000000"/>
        </w:rPr>
        <w:t>sa asigure continuitatea furnizării/prestării serviciilor publice de alimentare cu apa si de canalizare pana la data desemnării noului operator, dar nu mai mult de 90 de zile</w:t>
      </w:r>
      <w:r w:rsidRPr="0085317B">
        <w:rPr>
          <w:rFonts w:ascii="Calibri" w:hAnsi="Calibri" w:cs="Calibri"/>
        </w:rPr>
        <w:t>.</w:t>
      </w:r>
    </w:p>
    <w:p w14:paraId="73CA91D8" w14:textId="77777777" w:rsidR="00A955C4" w:rsidRDefault="00A955C4" w:rsidP="00A955C4">
      <w:pPr>
        <w:jc w:val="both"/>
        <w:rPr>
          <w:rFonts w:cstheme="minorHAnsi"/>
        </w:rPr>
      </w:pPr>
    </w:p>
    <w:p w14:paraId="3D49FC50" w14:textId="77777777" w:rsidR="00A955C4" w:rsidRPr="0085317B" w:rsidRDefault="00A955C4" w:rsidP="00A955C4">
      <w:pPr>
        <w:jc w:val="both"/>
        <w:rPr>
          <w:rFonts w:cstheme="minorHAnsi"/>
        </w:rPr>
      </w:pPr>
      <w:r>
        <w:rPr>
          <w:rFonts w:cstheme="minorHAnsi"/>
        </w:rPr>
        <w:t>77.</w:t>
      </w:r>
      <w:r w:rsidRPr="0085317B">
        <w:rPr>
          <w:rFonts w:cstheme="minorHAnsi"/>
        </w:rPr>
        <w:t xml:space="preserve">2 Toate consecințele financiare ale operațiunilor necesare pentru a asigura continuitatea Serviciilor în cursul perioadei în care este implementat un nou sistem operațional, vor fi bazate pe condițiile convenite, fără a aduce atingere aplicării, dacă este cazul, a </w:t>
      </w:r>
      <w:r w:rsidRPr="0009254C">
        <w:rPr>
          <w:rFonts w:cstheme="minorHAnsi"/>
        </w:rPr>
        <w:t xml:space="preserve">art. 66 și, 67 și 75 </w:t>
      </w:r>
      <w:r w:rsidRPr="0085317B">
        <w:rPr>
          <w:rFonts w:cstheme="minorHAnsi"/>
        </w:rPr>
        <w:t>de mai sus.</w:t>
      </w:r>
    </w:p>
    <w:p w14:paraId="5A6151D1" w14:textId="77777777" w:rsidR="00A955C4" w:rsidRPr="0085317B" w:rsidRDefault="00A955C4" w:rsidP="00A955C4">
      <w:pPr>
        <w:rPr>
          <w:rFonts w:cstheme="minorHAnsi"/>
        </w:rPr>
      </w:pPr>
    </w:p>
    <w:p w14:paraId="628CA713" w14:textId="77777777" w:rsidR="00A955C4" w:rsidRPr="0085317B" w:rsidRDefault="00A955C4" w:rsidP="00A955C4">
      <w:pPr>
        <w:pStyle w:val="Titlu2"/>
        <w:spacing w:before="40" w:after="0"/>
        <w:rPr>
          <w:rFonts w:asciiTheme="minorHAnsi" w:hAnsiTheme="minorHAnsi" w:cstheme="minorHAnsi"/>
          <w:b/>
          <w:bCs/>
          <w:color w:val="auto"/>
          <w:szCs w:val="24"/>
        </w:rPr>
      </w:pPr>
      <w:bookmarkStart w:id="965" w:name="_Toc159530836"/>
      <w:r w:rsidRPr="0085317B">
        <w:rPr>
          <w:rFonts w:asciiTheme="minorHAnsi" w:hAnsiTheme="minorHAnsi" w:cstheme="minorHAnsi"/>
          <w:b/>
          <w:bCs/>
          <w:color w:val="auto"/>
          <w:szCs w:val="24"/>
        </w:rPr>
        <w:t>CAPITOLUL V - DIVERSE</w:t>
      </w:r>
      <w:bookmarkEnd w:id="965"/>
    </w:p>
    <w:p w14:paraId="48F2702C" w14:textId="77777777" w:rsidR="00A955C4" w:rsidRPr="0085317B" w:rsidRDefault="00A955C4" w:rsidP="00A955C4">
      <w:pPr>
        <w:jc w:val="center"/>
        <w:rPr>
          <w:rFonts w:cstheme="minorHAnsi"/>
          <w:b/>
        </w:rPr>
      </w:pPr>
    </w:p>
    <w:p w14:paraId="17C633E2" w14:textId="77777777" w:rsidR="00A955C4" w:rsidRPr="0085317B" w:rsidRDefault="00A955C4" w:rsidP="00A955C4">
      <w:pPr>
        <w:pStyle w:val="Titlu3"/>
        <w:ind w:right="29"/>
        <w:jc w:val="center"/>
        <w:rPr>
          <w:rFonts w:cstheme="minorHAnsi"/>
          <w:b/>
          <w:bCs/>
          <w:sz w:val="22"/>
        </w:rPr>
      </w:pPr>
      <w:bookmarkStart w:id="966" w:name="_Toc159530837"/>
      <w:r w:rsidRPr="0085317B">
        <w:rPr>
          <w:rFonts w:cstheme="minorHAnsi"/>
          <w:b/>
          <w:bCs/>
          <w:sz w:val="22"/>
        </w:rPr>
        <w:t xml:space="preserve">Articolul </w:t>
      </w:r>
      <w:r>
        <w:rPr>
          <w:rFonts w:cstheme="minorHAnsi"/>
          <w:b/>
          <w:bCs/>
          <w:sz w:val="22"/>
        </w:rPr>
        <w:t>78</w:t>
      </w:r>
      <w:r w:rsidRPr="0085317B">
        <w:rPr>
          <w:rFonts w:cstheme="minorHAnsi"/>
          <w:b/>
          <w:bCs/>
          <w:sz w:val="22"/>
        </w:rPr>
        <w:t xml:space="preserve"> — Legislația aplicabilă</w:t>
      </w:r>
      <w:bookmarkEnd w:id="966"/>
    </w:p>
    <w:p w14:paraId="29C12E29" w14:textId="77777777" w:rsidR="00A955C4" w:rsidRPr="0085317B" w:rsidRDefault="00A955C4" w:rsidP="00A955C4">
      <w:pPr>
        <w:jc w:val="both"/>
        <w:rPr>
          <w:rFonts w:cstheme="minorHAnsi"/>
        </w:rPr>
      </w:pPr>
    </w:p>
    <w:p w14:paraId="73149230" w14:textId="77777777" w:rsidR="00A955C4" w:rsidRPr="0085317B" w:rsidRDefault="00A955C4" w:rsidP="00A955C4">
      <w:pPr>
        <w:jc w:val="both"/>
        <w:rPr>
          <w:rFonts w:cstheme="minorHAnsi"/>
        </w:rPr>
      </w:pPr>
      <w:r>
        <w:rPr>
          <w:rFonts w:cstheme="minorHAnsi"/>
        </w:rPr>
        <w:t xml:space="preserve">78.1 </w:t>
      </w:r>
      <w:r w:rsidRPr="0085317B">
        <w:rPr>
          <w:rFonts w:cstheme="minorHAnsi"/>
        </w:rPr>
        <w:t>Acest Contract de Delegare este guvernat, executat și interpretat în conformitate cu legea română.</w:t>
      </w:r>
    </w:p>
    <w:p w14:paraId="77393D96" w14:textId="77777777" w:rsidR="00A955C4" w:rsidRPr="0085317B" w:rsidRDefault="00A955C4" w:rsidP="00A955C4">
      <w:pPr>
        <w:jc w:val="both"/>
        <w:rPr>
          <w:rFonts w:cstheme="minorHAnsi"/>
        </w:rPr>
      </w:pPr>
      <w:r>
        <w:rPr>
          <w:rFonts w:cstheme="minorHAnsi"/>
        </w:rPr>
        <w:t xml:space="preserve">78.2 </w:t>
      </w:r>
      <w:r w:rsidRPr="0085317B">
        <w:rPr>
          <w:rFonts w:cstheme="minorHAnsi"/>
        </w:rPr>
        <w:t>În cazul controverselor asupra termenilor și definițiilor din prezentul Contract de Delegare, Părțile vor folosi termenii și definițiile folosite în legislația română: când nu exista un astfel de echivalent, se va folosi sensul literal al termenilor și definițiilor specificate în prezentul Contract de Delegare.</w:t>
      </w:r>
    </w:p>
    <w:p w14:paraId="69FC90F6" w14:textId="77777777" w:rsidR="00A955C4" w:rsidRPr="0085317B" w:rsidRDefault="00A955C4" w:rsidP="00A955C4">
      <w:pPr>
        <w:jc w:val="both"/>
        <w:rPr>
          <w:rFonts w:cstheme="minorHAnsi"/>
        </w:rPr>
      </w:pPr>
      <w:r>
        <w:rPr>
          <w:rFonts w:cstheme="minorHAnsi"/>
        </w:rPr>
        <w:t>78.3 Autoritatea Delegantă</w:t>
      </w:r>
      <w:r w:rsidRPr="0085317B">
        <w:rPr>
          <w:rFonts w:cstheme="minorHAnsi"/>
        </w:rPr>
        <w:t xml:space="preserve"> și Operatorul convin că prezentul Contract de Delegare trebuie executat în conformitate cu toate standardele și normele legale și reglementare aplicabile, precum și cu standardele descrise sau menționate în Dispozițiile Speciale.</w:t>
      </w:r>
    </w:p>
    <w:p w14:paraId="195215BF" w14:textId="77777777" w:rsidR="00A955C4" w:rsidRPr="0085317B" w:rsidRDefault="00A955C4" w:rsidP="00A955C4">
      <w:pPr>
        <w:jc w:val="center"/>
        <w:rPr>
          <w:rFonts w:cstheme="minorHAnsi"/>
          <w:b/>
        </w:rPr>
      </w:pPr>
    </w:p>
    <w:p w14:paraId="7D18F4D5" w14:textId="77777777" w:rsidR="00A955C4" w:rsidRPr="0085317B" w:rsidRDefault="00A955C4" w:rsidP="00A955C4">
      <w:pPr>
        <w:pStyle w:val="Titlu3"/>
        <w:ind w:right="29"/>
        <w:jc w:val="center"/>
        <w:rPr>
          <w:rFonts w:cstheme="minorHAnsi"/>
          <w:b/>
          <w:bCs/>
          <w:sz w:val="22"/>
        </w:rPr>
      </w:pPr>
      <w:bookmarkStart w:id="967" w:name="_Toc159530838"/>
      <w:r w:rsidRPr="0085317B">
        <w:rPr>
          <w:rFonts w:cstheme="minorHAnsi"/>
          <w:b/>
          <w:bCs/>
          <w:sz w:val="22"/>
        </w:rPr>
        <w:lastRenderedPageBreak/>
        <w:t xml:space="preserve">Articolul </w:t>
      </w:r>
      <w:r>
        <w:rPr>
          <w:rFonts w:cstheme="minorHAnsi"/>
          <w:b/>
          <w:bCs/>
          <w:sz w:val="22"/>
        </w:rPr>
        <w:t>79</w:t>
      </w:r>
      <w:r w:rsidRPr="0085317B">
        <w:rPr>
          <w:rFonts w:cstheme="minorHAnsi"/>
          <w:b/>
          <w:bCs/>
          <w:sz w:val="22"/>
        </w:rPr>
        <w:t xml:space="preserve"> — Soluționarea disputelor și litigiilor</w:t>
      </w:r>
      <w:bookmarkEnd w:id="967"/>
    </w:p>
    <w:p w14:paraId="41759547" w14:textId="77777777" w:rsidR="00A955C4" w:rsidRPr="0085317B" w:rsidRDefault="00A955C4" w:rsidP="00A955C4">
      <w:pPr>
        <w:jc w:val="both"/>
        <w:rPr>
          <w:rFonts w:cstheme="minorHAnsi"/>
        </w:rPr>
      </w:pPr>
    </w:p>
    <w:p w14:paraId="56EC8F0C" w14:textId="77777777" w:rsidR="00A955C4" w:rsidRPr="0085317B" w:rsidRDefault="00A955C4" w:rsidP="00A955C4">
      <w:pPr>
        <w:jc w:val="both"/>
        <w:rPr>
          <w:rFonts w:ascii="Calibri" w:hAnsi="Calibri" w:cs="Calibri"/>
        </w:rPr>
      </w:pPr>
      <w:r>
        <w:rPr>
          <w:rFonts w:cstheme="minorHAnsi"/>
        </w:rPr>
        <w:t xml:space="preserve">79.1 </w:t>
      </w:r>
      <w:r w:rsidRPr="0085317B">
        <w:rPr>
          <w:rFonts w:cstheme="minorHAnsi"/>
        </w:rPr>
        <w:t xml:space="preserve">Orice dispută între părți legată de prezentul Contract de Delegare trebuie negociată în conformitate cu termenii prezentului Contract de Delegare, și legislației romane. Dacă nu se găsește o soluție pe cale amiabilă,  </w:t>
      </w:r>
      <w:r w:rsidRPr="0085317B">
        <w:rPr>
          <w:rFonts w:ascii="Calibri" w:hAnsi="Calibri" w:cs="Calibri"/>
        </w:rPr>
        <w:t xml:space="preserve">soluționarea litigiilor apărute din sau in legătură cu prezentul Contract se soluționează de instanța română de contencios administrativ competentă potrivit prevederilor Legii contenciosului administrativ nr. 554/2004, cu modificările </w:t>
      </w:r>
      <w:proofErr w:type="spellStart"/>
      <w:r w:rsidRPr="0085317B">
        <w:rPr>
          <w:rFonts w:ascii="Calibri" w:hAnsi="Calibri" w:cs="Calibri"/>
        </w:rPr>
        <w:t>şi</w:t>
      </w:r>
      <w:proofErr w:type="spellEnd"/>
      <w:r w:rsidRPr="0085317B">
        <w:rPr>
          <w:rFonts w:ascii="Calibri" w:hAnsi="Calibri" w:cs="Calibri"/>
        </w:rPr>
        <w:t xml:space="preserve"> completările ulterioare sau oricare Lege care ar înlocui-o pe aceasta, în vigoare la momentul litigiului. Cererea se introduce la secția de contencios administrativ a tribunalului în a cărui competență teritorială se află sediul operatorului.</w:t>
      </w:r>
    </w:p>
    <w:p w14:paraId="4C38996C" w14:textId="77777777" w:rsidR="00A955C4" w:rsidRPr="0085317B" w:rsidRDefault="00A955C4" w:rsidP="00A955C4">
      <w:pPr>
        <w:rPr>
          <w:rFonts w:cstheme="minorHAnsi"/>
        </w:rPr>
      </w:pPr>
    </w:p>
    <w:p w14:paraId="3262AAD0" w14:textId="77777777" w:rsidR="00A955C4" w:rsidRPr="0085317B" w:rsidRDefault="00A955C4" w:rsidP="00A955C4">
      <w:pPr>
        <w:pStyle w:val="Titlu3"/>
        <w:ind w:right="29"/>
        <w:jc w:val="center"/>
        <w:rPr>
          <w:rFonts w:cstheme="minorHAnsi"/>
          <w:b/>
          <w:bCs/>
          <w:sz w:val="22"/>
        </w:rPr>
      </w:pPr>
      <w:bookmarkStart w:id="968" w:name="_Toc159530839"/>
      <w:r w:rsidRPr="0085317B">
        <w:rPr>
          <w:rFonts w:cstheme="minorHAnsi"/>
          <w:b/>
          <w:bCs/>
          <w:sz w:val="22"/>
        </w:rPr>
        <w:t xml:space="preserve">Articolul </w:t>
      </w:r>
      <w:r>
        <w:rPr>
          <w:rFonts w:cstheme="minorHAnsi"/>
          <w:b/>
          <w:bCs/>
          <w:sz w:val="22"/>
        </w:rPr>
        <w:t>80</w:t>
      </w:r>
      <w:r w:rsidRPr="0085317B">
        <w:rPr>
          <w:rFonts w:cstheme="minorHAnsi"/>
          <w:b/>
          <w:bCs/>
          <w:sz w:val="22"/>
        </w:rPr>
        <w:t xml:space="preserve"> — Forța Majoră si Cazul Fortuit</w:t>
      </w:r>
      <w:bookmarkEnd w:id="968"/>
    </w:p>
    <w:p w14:paraId="0E3FBA98" w14:textId="77777777" w:rsidR="00A955C4" w:rsidRPr="0085317B" w:rsidRDefault="00A955C4" w:rsidP="00A955C4">
      <w:pPr>
        <w:jc w:val="both"/>
        <w:rPr>
          <w:rFonts w:cstheme="minorHAnsi"/>
        </w:rPr>
      </w:pPr>
    </w:p>
    <w:p w14:paraId="3DE60234" w14:textId="77777777" w:rsidR="00A955C4" w:rsidRDefault="00A955C4" w:rsidP="00A955C4">
      <w:pPr>
        <w:tabs>
          <w:tab w:val="left" w:pos="240"/>
        </w:tabs>
        <w:spacing w:after="0" w:line="240" w:lineRule="auto"/>
        <w:jc w:val="both"/>
        <w:rPr>
          <w:rFonts w:ascii="Calibri" w:hAnsi="Calibri" w:cs="Calibri"/>
        </w:rPr>
      </w:pPr>
      <w:r>
        <w:rPr>
          <w:rFonts w:ascii="Calibri" w:hAnsi="Calibri" w:cs="Calibri"/>
        </w:rPr>
        <w:t xml:space="preserve">80.1 </w:t>
      </w:r>
      <w:r w:rsidRPr="0085317B">
        <w:rPr>
          <w:rFonts w:ascii="Calibri" w:hAnsi="Calibri" w:cs="Calibri"/>
        </w:rPr>
        <w:t xml:space="preserve">În situația în care un eveniment de Forță Majoră, condiție care va include consecințele acestuia, împiedică una dintre Părți să </w:t>
      </w:r>
      <w:proofErr w:type="spellStart"/>
      <w:r w:rsidRPr="0085317B">
        <w:rPr>
          <w:rFonts w:ascii="Calibri" w:hAnsi="Calibri" w:cs="Calibri"/>
        </w:rPr>
        <w:t>îşi</w:t>
      </w:r>
      <w:proofErr w:type="spellEnd"/>
      <w:r w:rsidRPr="0085317B">
        <w:rPr>
          <w:rFonts w:ascii="Calibri" w:hAnsi="Calibri" w:cs="Calibri"/>
        </w:rPr>
        <w:t xml:space="preserve"> respecte sau întârzie respectarea obligațiilor decurgând din prezentul Contract, se vor aplica următoarele măsuri:</w:t>
      </w:r>
    </w:p>
    <w:p w14:paraId="3BEF6C71" w14:textId="77777777" w:rsidR="00A955C4" w:rsidRPr="0085317B" w:rsidRDefault="00A955C4" w:rsidP="00A955C4">
      <w:pPr>
        <w:tabs>
          <w:tab w:val="left" w:pos="240"/>
        </w:tabs>
        <w:spacing w:after="0" w:line="240" w:lineRule="auto"/>
        <w:jc w:val="both"/>
        <w:rPr>
          <w:rFonts w:ascii="Calibri" w:hAnsi="Calibri" w:cs="Calibri"/>
        </w:rPr>
      </w:pPr>
    </w:p>
    <w:p w14:paraId="6B2005F0" w14:textId="77777777" w:rsidR="00A955C4" w:rsidRPr="0085317B" w:rsidRDefault="00A955C4" w:rsidP="00A955C4">
      <w:pPr>
        <w:numPr>
          <w:ilvl w:val="0"/>
          <w:numId w:val="18"/>
        </w:numPr>
        <w:tabs>
          <w:tab w:val="left" w:pos="240"/>
        </w:tabs>
        <w:spacing w:after="0" w:line="240" w:lineRule="auto"/>
        <w:jc w:val="both"/>
        <w:rPr>
          <w:rFonts w:ascii="Calibri" w:hAnsi="Calibri" w:cs="Calibri"/>
        </w:rPr>
      </w:pPr>
      <w:r w:rsidRPr="0085317B">
        <w:rPr>
          <w:rFonts w:ascii="Calibri" w:hAnsi="Calibri" w:cs="Calibri"/>
        </w:rPr>
        <w:t xml:space="preserve">Partea va fi scutită de respectarea </w:t>
      </w:r>
      <w:proofErr w:type="spellStart"/>
      <w:r w:rsidRPr="0085317B">
        <w:rPr>
          <w:rFonts w:ascii="Calibri" w:hAnsi="Calibri" w:cs="Calibri"/>
        </w:rPr>
        <w:t>şi</w:t>
      </w:r>
      <w:proofErr w:type="spellEnd"/>
      <w:r w:rsidRPr="0085317B">
        <w:rPr>
          <w:rFonts w:ascii="Calibri" w:hAnsi="Calibri" w:cs="Calibri"/>
        </w:rPr>
        <w:t xml:space="preserve"> de răspunderea pentru nerespectarea acelor obligații pe care nu le poate îndeplini ca o consecință a unui eveniment de Forță Majoră, fără a aduce prejudicii obligațiilor de încheiere a asigurărilor corespunzătoare, astfel cum este prevăzut în prezentul Contract;</w:t>
      </w:r>
    </w:p>
    <w:p w14:paraId="4690AEB0" w14:textId="77777777" w:rsidR="00A955C4" w:rsidRPr="0085317B" w:rsidRDefault="00A955C4" w:rsidP="00A955C4">
      <w:pPr>
        <w:numPr>
          <w:ilvl w:val="0"/>
          <w:numId w:val="18"/>
        </w:numPr>
        <w:tabs>
          <w:tab w:val="left" w:pos="240"/>
        </w:tabs>
        <w:spacing w:after="0" w:line="240" w:lineRule="auto"/>
        <w:jc w:val="both"/>
        <w:rPr>
          <w:rFonts w:ascii="Calibri" w:hAnsi="Calibri" w:cs="Calibri"/>
        </w:rPr>
      </w:pPr>
      <w:r w:rsidRPr="0085317B">
        <w:rPr>
          <w:rFonts w:ascii="Calibri" w:hAnsi="Calibri" w:cs="Calibri"/>
        </w:rPr>
        <w:t xml:space="preserve">Orice perioadă de timp acordată sau permisă în baza prezentului Contract pentru îndeplinirea oricărei obligații (inclusiv obligațiile legate de Indicatorii de Performanță </w:t>
      </w:r>
      <w:proofErr w:type="spellStart"/>
      <w:r w:rsidRPr="0085317B">
        <w:rPr>
          <w:rFonts w:ascii="Calibri" w:hAnsi="Calibri" w:cs="Calibri"/>
        </w:rPr>
        <w:t>şi</w:t>
      </w:r>
      <w:proofErr w:type="spellEnd"/>
      <w:r w:rsidRPr="0085317B">
        <w:rPr>
          <w:rFonts w:ascii="Calibri" w:hAnsi="Calibri" w:cs="Calibri"/>
        </w:rPr>
        <w:t xml:space="preserve"> durata Contractului dacă Forța Majoră a afectat integral executarea acestuia) va fi prelungită cu perioada de timp cât durează evenimentul de Forță Majoră; cu condiția, totuși, ca Partea afectată să-</w:t>
      </w:r>
      <w:proofErr w:type="spellStart"/>
      <w:r w:rsidRPr="0085317B">
        <w:rPr>
          <w:rFonts w:ascii="Calibri" w:hAnsi="Calibri" w:cs="Calibri"/>
        </w:rPr>
        <w:t>şi</w:t>
      </w:r>
      <w:proofErr w:type="spellEnd"/>
      <w:r w:rsidRPr="0085317B">
        <w:rPr>
          <w:rFonts w:ascii="Calibri" w:hAnsi="Calibri" w:cs="Calibri"/>
        </w:rPr>
        <w:t xml:space="preserve"> fi respectat obligațiile ce-i revin în baza </w:t>
      </w:r>
      <w:r w:rsidRPr="00A011B8">
        <w:rPr>
          <w:rFonts w:ascii="Calibri" w:hAnsi="Calibri" w:cs="Calibri"/>
        </w:rPr>
        <w:t xml:space="preserve">art. 80.2 si 80.3 </w:t>
      </w:r>
      <w:r w:rsidRPr="0085317B">
        <w:rPr>
          <w:rFonts w:ascii="Calibri" w:hAnsi="Calibri" w:cs="Calibri"/>
        </w:rPr>
        <w:t>ale prezentului articol.</w:t>
      </w:r>
    </w:p>
    <w:p w14:paraId="378A825C" w14:textId="77777777" w:rsidR="00A955C4" w:rsidRDefault="00A955C4" w:rsidP="00A955C4">
      <w:pPr>
        <w:tabs>
          <w:tab w:val="left" w:pos="240"/>
        </w:tabs>
        <w:spacing w:after="0" w:line="240" w:lineRule="auto"/>
        <w:jc w:val="both"/>
        <w:rPr>
          <w:rFonts w:ascii="Calibri" w:hAnsi="Calibri" w:cs="Calibri"/>
        </w:rPr>
      </w:pPr>
    </w:p>
    <w:p w14:paraId="57B7D6E4" w14:textId="77777777" w:rsidR="00A955C4" w:rsidRPr="0085317B" w:rsidRDefault="00A955C4" w:rsidP="00A955C4">
      <w:pPr>
        <w:tabs>
          <w:tab w:val="left" w:pos="240"/>
        </w:tabs>
        <w:spacing w:after="0" w:line="240" w:lineRule="auto"/>
        <w:jc w:val="both"/>
        <w:rPr>
          <w:rFonts w:ascii="Calibri" w:hAnsi="Calibri" w:cs="Calibri"/>
        </w:rPr>
      </w:pPr>
      <w:r>
        <w:rPr>
          <w:rFonts w:ascii="Calibri" w:hAnsi="Calibri" w:cs="Calibri"/>
        </w:rPr>
        <w:t xml:space="preserve">80.2 </w:t>
      </w:r>
      <w:r w:rsidRPr="0085317B">
        <w:rPr>
          <w:rFonts w:ascii="Calibri" w:hAnsi="Calibri" w:cs="Calibri"/>
        </w:rPr>
        <w:t xml:space="preserve">O Parte </w:t>
      </w:r>
      <w:r w:rsidRPr="00F270C0">
        <w:rPr>
          <w:rFonts w:ascii="Calibri" w:hAnsi="Calibri" w:cs="Calibri"/>
        </w:rPr>
        <w:t xml:space="preserve">afectată de un eveniment de Forță Majoră va informa cealaltă Parte cât mai curând posibil, dar nu mai târziu de 3 (trei) Zile după ce ia cunoștință de apariția unui eveniment de Forță Majoră, furnizând detalii complete despre durata </w:t>
      </w:r>
      <w:proofErr w:type="spellStart"/>
      <w:r w:rsidRPr="00F270C0">
        <w:rPr>
          <w:rFonts w:ascii="Calibri" w:hAnsi="Calibri" w:cs="Calibri"/>
        </w:rPr>
        <w:t>şi</w:t>
      </w:r>
      <w:proofErr w:type="spellEnd"/>
      <w:r w:rsidRPr="00F270C0">
        <w:rPr>
          <w:rFonts w:ascii="Calibri" w:hAnsi="Calibri" w:cs="Calibri"/>
        </w:rPr>
        <w:t xml:space="preserve"> efectele estimate ale acestuia. Dacă evenimentul de Forță Majoră durează mai mult de o săptămână, Partea afectată va informa periodic cealaltă Parte, dar nu mai rar de o dată la două săptămâni despre derularea evenimentelor.</w:t>
      </w:r>
      <w:r w:rsidRPr="0085317B">
        <w:rPr>
          <w:rFonts w:ascii="Calibri" w:hAnsi="Calibri" w:cs="Calibri"/>
        </w:rPr>
        <w:t xml:space="preserve"> </w:t>
      </w:r>
    </w:p>
    <w:p w14:paraId="42BBD001" w14:textId="77777777" w:rsidR="00A955C4" w:rsidRPr="0085317B" w:rsidRDefault="00A955C4" w:rsidP="00A955C4">
      <w:pPr>
        <w:tabs>
          <w:tab w:val="left" w:pos="240"/>
        </w:tabs>
        <w:jc w:val="both"/>
        <w:rPr>
          <w:rFonts w:ascii="Calibri" w:hAnsi="Calibri" w:cs="Calibri"/>
        </w:rPr>
      </w:pPr>
    </w:p>
    <w:p w14:paraId="3A2794C6" w14:textId="77777777" w:rsidR="00A955C4" w:rsidRPr="0085317B" w:rsidRDefault="00A955C4" w:rsidP="00A955C4">
      <w:pPr>
        <w:tabs>
          <w:tab w:val="left" w:pos="240"/>
        </w:tabs>
        <w:spacing w:after="0" w:line="240" w:lineRule="auto"/>
        <w:jc w:val="both"/>
        <w:rPr>
          <w:rFonts w:ascii="Calibri" w:hAnsi="Calibri" w:cs="Calibri"/>
        </w:rPr>
      </w:pPr>
      <w:r>
        <w:rPr>
          <w:rFonts w:ascii="Calibri" w:hAnsi="Calibri" w:cs="Calibri"/>
        </w:rPr>
        <w:t xml:space="preserve">80.3 </w:t>
      </w:r>
      <w:r w:rsidRPr="0085317B">
        <w:rPr>
          <w:rFonts w:ascii="Calibri" w:hAnsi="Calibri" w:cs="Calibri"/>
        </w:rPr>
        <w:t>O Parte afectată de un eveniment de Forță Majoră va depune toate eforturile pentru a-</w:t>
      </w:r>
      <w:proofErr w:type="spellStart"/>
      <w:r w:rsidRPr="0085317B">
        <w:rPr>
          <w:rFonts w:ascii="Calibri" w:hAnsi="Calibri" w:cs="Calibri"/>
        </w:rPr>
        <w:t>şi</w:t>
      </w:r>
      <w:proofErr w:type="spellEnd"/>
      <w:r w:rsidRPr="0085317B">
        <w:rPr>
          <w:rFonts w:ascii="Calibri" w:hAnsi="Calibri" w:cs="Calibri"/>
        </w:rPr>
        <w:t xml:space="preserve"> relua îndeplinirea obligațiilor cât mai curând posibil, iar între timp să diminueze efectele acestui eveniment, pentru a-</w:t>
      </w:r>
      <w:proofErr w:type="spellStart"/>
      <w:r w:rsidRPr="0085317B">
        <w:rPr>
          <w:rFonts w:ascii="Calibri" w:hAnsi="Calibri" w:cs="Calibri"/>
        </w:rPr>
        <w:t>şi</w:t>
      </w:r>
      <w:proofErr w:type="spellEnd"/>
      <w:r w:rsidRPr="0085317B">
        <w:rPr>
          <w:rFonts w:ascii="Calibri" w:hAnsi="Calibri" w:cs="Calibri"/>
        </w:rPr>
        <w:t xml:space="preserve"> îndeplini obligațiile contractuale neafectate de Forța Majoră </w:t>
      </w:r>
      <w:proofErr w:type="spellStart"/>
      <w:r w:rsidRPr="0085317B">
        <w:rPr>
          <w:rFonts w:ascii="Calibri" w:hAnsi="Calibri" w:cs="Calibri"/>
        </w:rPr>
        <w:t>şi</w:t>
      </w:r>
      <w:proofErr w:type="spellEnd"/>
      <w:r w:rsidRPr="0085317B">
        <w:rPr>
          <w:rFonts w:ascii="Calibri" w:hAnsi="Calibri" w:cs="Calibri"/>
        </w:rPr>
        <w:t xml:space="preserve"> va informa complet cealaltă Parte în legătură cu măsurile luate în acest sens, cu condiția ca acest lucru să nu presupună costuri nerezonabile pentru Partea afectată de evenimentul de Forță Majoră.</w:t>
      </w:r>
    </w:p>
    <w:p w14:paraId="1B8344AD" w14:textId="77777777" w:rsidR="00A955C4" w:rsidRPr="0085317B" w:rsidRDefault="00A955C4" w:rsidP="00A955C4">
      <w:pPr>
        <w:tabs>
          <w:tab w:val="left" w:pos="240"/>
        </w:tabs>
        <w:jc w:val="both"/>
        <w:rPr>
          <w:rFonts w:ascii="Calibri" w:hAnsi="Calibri" w:cs="Calibri"/>
        </w:rPr>
      </w:pPr>
    </w:p>
    <w:p w14:paraId="15EE6509" w14:textId="77777777" w:rsidR="00A955C4" w:rsidRPr="0085317B" w:rsidRDefault="00A955C4" w:rsidP="00A955C4">
      <w:pPr>
        <w:pStyle w:val="Listparagraf"/>
        <w:spacing w:after="120"/>
        <w:ind w:left="0"/>
        <w:jc w:val="both"/>
        <w:rPr>
          <w:rFonts w:ascii="Calibri" w:hAnsi="Calibri" w:cs="Calibri"/>
        </w:rPr>
      </w:pPr>
      <w:r>
        <w:rPr>
          <w:rFonts w:ascii="Calibri" w:hAnsi="Calibri" w:cs="Calibri"/>
        </w:rPr>
        <w:t xml:space="preserve">80.4 </w:t>
      </w:r>
      <w:r w:rsidRPr="0085317B">
        <w:rPr>
          <w:rFonts w:ascii="Calibri" w:hAnsi="Calibri" w:cs="Calibri"/>
        </w:rPr>
        <w:t xml:space="preserve">Dacă la expirarea unei perioade de cel puțin 30 (treizeci) Zile de la apariția unui eveniment de Forță Majoră, acest eveniment de Forță Majoră (sau consecințele acestuia) continuă </w:t>
      </w:r>
      <w:proofErr w:type="spellStart"/>
      <w:r w:rsidRPr="0085317B">
        <w:rPr>
          <w:rFonts w:ascii="Calibri" w:hAnsi="Calibri" w:cs="Calibri"/>
        </w:rPr>
        <w:t>şi</w:t>
      </w:r>
      <w:proofErr w:type="spellEnd"/>
      <w:r w:rsidRPr="0085317B">
        <w:rPr>
          <w:rFonts w:ascii="Calibri" w:hAnsi="Calibri" w:cs="Calibri"/>
        </w:rPr>
        <w:t xml:space="preserve"> afectează în mod semnificativ Furnizarea Serviciilor sau executarea obligațiilor contractuale, astfel încât majoritatea Indicatorilor de Performanță încă de atins nu poate fi îndeplinită </w:t>
      </w:r>
      <w:proofErr w:type="spellStart"/>
      <w:r w:rsidRPr="0085317B">
        <w:rPr>
          <w:rFonts w:ascii="Calibri" w:hAnsi="Calibri" w:cs="Calibri"/>
        </w:rPr>
        <w:t>şi</w:t>
      </w:r>
      <w:proofErr w:type="spellEnd"/>
      <w:r w:rsidRPr="0085317B">
        <w:rPr>
          <w:rFonts w:ascii="Calibri" w:hAnsi="Calibri" w:cs="Calibri"/>
        </w:rPr>
        <w:t xml:space="preserve">/sau majoritatea acelor Indicatori de Performanță atunci când respectarea acestora a fost deja îndeplinită nu poate fi menținută ca urmare a acelui eveniment de Forță Majoră, atunci oricare dintre Părți va avea dreptul să notifice celeilalte Părți încetarea prezentul Contract, fără ca vreuna dintre ele să pretindă daune-interese, în orice moment după expirarea acestei perioade, cu condiția ca evenimentul de </w:t>
      </w:r>
      <w:proofErr w:type="spellStart"/>
      <w:r w:rsidRPr="0085317B">
        <w:rPr>
          <w:rFonts w:ascii="Calibri" w:hAnsi="Calibri" w:cs="Calibri"/>
        </w:rPr>
        <w:t>Forţă</w:t>
      </w:r>
      <w:proofErr w:type="spellEnd"/>
      <w:r w:rsidRPr="0085317B">
        <w:rPr>
          <w:rFonts w:ascii="Calibri" w:hAnsi="Calibri" w:cs="Calibri"/>
        </w:rPr>
        <w:t xml:space="preserve"> Majoră să continue încă în momentul acestei notificări </w:t>
      </w:r>
      <w:proofErr w:type="spellStart"/>
      <w:r w:rsidRPr="0085317B">
        <w:rPr>
          <w:rFonts w:ascii="Calibri" w:hAnsi="Calibri" w:cs="Calibri"/>
        </w:rPr>
        <w:t>şi</w:t>
      </w:r>
      <w:proofErr w:type="spellEnd"/>
      <w:r w:rsidRPr="0085317B">
        <w:rPr>
          <w:rFonts w:ascii="Calibri" w:hAnsi="Calibri" w:cs="Calibri"/>
        </w:rPr>
        <w:t xml:space="preserve"> cu un preaviz de 10 (zece) Zile.</w:t>
      </w:r>
    </w:p>
    <w:p w14:paraId="75A6C8FB" w14:textId="77777777" w:rsidR="00A955C4" w:rsidRDefault="00A955C4" w:rsidP="00A955C4">
      <w:pPr>
        <w:pStyle w:val="Listparagraf"/>
        <w:spacing w:after="120"/>
        <w:ind w:left="0"/>
        <w:jc w:val="both"/>
        <w:rPr>
          <w:rFonts w:ascii="Calibri" w:hAnsi="Calibri" w:cs="Calibri"/>
        </w:rPr>
      </w:pPr>
    </w:p>
    <w:p w14:paraId="1A7946AA" w14:textId="77777777" w:rsidR="00A955C4" w:rsidRDefault="00A955C4" w:rsidP="00A955C4">
      <w:pPr>
        <w:pStyle w:val="Listparagraf"/>
        <w:spacing w:after="120"/>
        <w:ind w:left="0"/>
        <w:jc w:val="both"/>
        <w:rPr>
          <w:rFonts w:ascii="Calibri" w:hAnsi="Calibri" w:cs="Calibri"/>
        </w:rPr>
      </w:pPr>
      <w:r>
        <w:rPr>
          <w:rFonts w:ascii="Calibri" w:hAnsi="Calibri" w:cs="Calibri"/>
        </w:rPr>
        <w:lastRenderedPageBreak/>
        <w:t>80.</w:t>
      </w:r>
      <w:r w:rsidRPr="0085317B">
        <w:rPr>
          <w:rFonts w:ascii="Calibri" w:hAnsi="Calibri" w:cs="Calibri"/>
        </w:rPr>
        <w:t>5 În situația în care cazul fortuit, care înseamnă un eveniment care nu poate fi prevăzut și nici împiedicat de către cel care ar fi fost chemat să răspundă dacă evenimentul nu s-ar fi produs, împiedică una dintre Părți să își respecte sau întârzie respectarea obligațiilor decurgând din prezentul Contract, se vor aplica următoarele măsuri:</w:t>
      </w:r>
    </w:p>
    <w:p w14:paraId="39989670" w14:textId="77777777" w:rsidR="00A955C4" w:rsidRPr="0085317B" w:rsidRDefault="00A955C4" w:rsidP="00A955C4">
      <w:pPr>
        <w:pStyle w:val="Listparagraf"/>
        <w:spacing w:after="120"/>
        <w:ind w:left="0"/>
        <w:jc w:val="both"/>
        <w:rPr>
          <w:rFonts w:ascii="Calibri" w:hAnsi="Calibri" w:cs="Calibri"/>
        </w:rPr>
      </w:pPr>
    </w:p>
    <w:p w14:paraId="2DD026BF" w14:textId="77777777" w:rsidR="00A955C4" w:rsidRPr="0085317B" w:rsidRDefault="00A955C4" w:rsidP="00A955C4">
      <w:pPr>
        <w:pStyle w:val="Listparagraf"/>
        <w:numPr>
          <w:ilvl w:val="0"/>
          <w:numId w:val="19"/>
        </w:numPr>
        <w:spacing w:after="120" w:line="240" w:lineRule="auto"/>
        <w:ind w:left="1134" w:hanging="567"/>
        <w:contextualSpacing w:val="0"/>
        <w:jc w:val="both"/>
        <w:rPr>
          <w:rFonts w:ascii="Calibri" w:hAnsi="Calibri" w:cs="Calibri"/>
        </w:rPr>
      </w:pPr>
      <w:r w:rsidRPr="0085317B">
        <w:rPr>
          <w:rFonts w:ascii="Calibri" w:hAnsi="Calibri" w:cs="Calibri"/>
        </w:rPr>
        <w:t xml:space="preserve">Partea va fi scutită de respectarea </w:t>
      </w:r>
      <w:proofErr w:type="spellStart"/>
      <w:r w:rsidRPr="0085317B">
        <w:rPr>
          <w:rFonts w:ascii="Calibri" w:hAnsi="Calibri" w:cs="Calibri"/>
        </w:rPr>
        <w:t>şi</w:t>
      </w:r>
      <w:proofErr w:type="spellEnd"/>
      <w:r w:rsidRPr="0085317B">
        <w:rPr>
          <w:rFonts w:ascii="Calibri" w:hAnsi="Calibri" w:cs="Calibri"/>
        </w:rPr>
        <w:t xml:space="preserve"> de răspunderea pentru nerespectarea acelor obligații pe care nu le poate îndeplini ca o consecință a unui Caz fortuit, fără a aduce prejudicii obligațiilor de încheiere a asigurărilor corespunzătoare, astfel cum este prevăzut în prezentul Contract;</w:t>
      </w:r>
    </w:p>
    <w:p w14:paraId="256B41FC" w14:textId="77777777" w:rsidR="00A955C4" w:rsidRPr="0085317B" w:rsidRDefault="00A955C4" w:rsidP="00A955C4">
      <w:pPr>
        <w:pStyle w:val="Corptext"/>
        <w:numPr>
          <w:ilvl w:val="0"/>
          <w:numId w:val="19"/>
        </w:numPr>
        <w:ind w:left="1134" w:hanging="567"/>
        <w:jc w:val="both"/>
        <w:rPr>
          <w:rFonts w:ascii="Calibri" w:hAnsi="Calibri" w:cs="Calibri"/>
          <w:sz w:val="22"/>
          <w:szCs w:val="22"/>
        </w:rPr>
      </w:pPr>
      <w:r w:rsidRPr="0085317B">
        <w:rPr>
          <w:rFonts w:ascii="Calibri" w:hAnsi="Calibri" w:cs="Calibri"/>
          <w:sz w:val="22"/>
          <w:szCs w:val="22"/>
        </w:rPr>
        <w:t xml:space="preserve">Orice perioadă de timp acordată sau permisă în baza prezentului Contract pentru îndeplinirea oricărei obligații (inclusiv obligațiile legate de Indicatorii de Performanță </w:t>
      </w:r>
      <w:proofErr w:type="spellStart"/>
      <w:r w:rsidRPr="0085317B">
        <w:rPr>
          <w:rFonts w:ascii="Calibri" w:hAnsi="Calibri" w:cs="Calibri"/>
          <w:sz w:val="22"/>
          <w:szCs w:val="22"/>
        </w:rPr>
        <w:t>şi</w:t>
      </w:r>
      <w:proofErr w:type="spellEnd"/>
      <w:r w:rsidRPr="0085317B">
        <w:rPr>
          <w:rFonts w:ascii="Calibri" w:hAnsi="Calibri" w:cs="Calibri"/>
          <w:sz w:val="22"/>
          <w:szCs w:val="22"/>
        </w:rPr>
        <w:t xml:space="preserve"> durata Contractului dacă Cazul fortuit a afectat integral executarea acestuia) va fi prelungită cu perioada de timp cât durează Cazul fortuit; cu condiția, totuși, ca Partea afectată să-</w:t>
      </w:r>
      <w:proofErr w:type="spellStart"/>
      <w:r w:rsidRPr="0085317B">
        <w:rPr>
          <w:rFonts w:ascii="Calibri" w:hAnsi="Calibri" w:cs="Calibri"/>
          <w:sz w:val="22"/>
          <w:szCs w:val="22"/>
        </w:rPr>
        <w:t>şi</w:t>
      </w:r>
      <w:proofErr w:type="spellEnd"/>
      <w:r w:rsidRPr="0085317B">
        <w:rPr>
          <w:rFonts w:ascii="Calibri" w:hAnsi="Calibri" w:cs="Calibri"/>
          <w:sz w:val="22"/>
          <w:szCs w:val="22"/>
        </w:rPr>
        <w:t xml:space="preserve"> fi respectat obligațiile ce-i revin </w:t>
      </w:r>
      <w:r>
        <w:rPr>
          <w:rFonts w:ascii="Calibri" w:hAnsi="Calibri" w:cs="Calibri"/>
          <w:sz w:val="22"/>
          <w:szCs w:val="22"/>
        </w:rPr>
        <w:t>conform</w:t>
      </w:r>
      <w:r w:rsidRPr="0085317B">
        <w:rPr>
          <w:rFonts w:ascii="Calibri" w:hAnsi="Calibri" w:cs="Calibri"/>
          <w:sz w:val="22"/>
          <w:szCs w:val="22"/>
        </w:rPr>
        <w:t xml:space="preserve"> prezentului </w:t>
      </w:r>
      <w:r>
        <w:rPr>
          <w:rFonts w:ascii="Calibri" w:hAnsi="Calibri" w:cs="Calibri"/>
          <w:sz w:val="22"/>
          <w:szCs w:val="22"/>
        </w:rPr>
        <w:t>contract</w:t>
      </w:r>
      <w:r w:rsidRPr="0085317B">
        <w:rPr>
          <w:rFonts w:ascii="Calibri" w:hAnsi="Calibri" w:cs="Calibri"/>
          <w:sz w:val="22"/>
          <w:szCs w:val="22"/>
        </w:rPr>
        <w:t>.</w:t>
      </w:r>
    </w:p>
    <w:p w14:paraId="1ECF16CC" w14:textId="77777777" w:rsidR="00A955C4" w:rsidRDefault="00A955C4" w:rsidP="00A955C4">
      <w:pPr>
        <w:pStyle w:val="Listparagraf"/>
        <w:spacing w:after="120"/>
        <w:ind w:left="0"/>
        <w:jc w:val="both"/>
        <w:rPr>
          <w:rFonts w:ascii="Calibri" w:hAnsi="Calibri" w:cs="Calibri"/>
        </w:rPr>
      </w:pPr>
    </w:p>
    <w:p w14:paraId="09AA5712" w14:textId="77777777" w:rsidR="00A955C4" w:rsidRPr="0085317B" w:rsidRDefault="00A955C4" w:rsidP="00A955C4">
      <w:pPr>
        <w:pStyle w:val="Listparagraf"/>
        <w:spacing w:after="120"/>
        <w:ind w:left="0"/>
        <w:jc w:val="both"/>
        <w:rPr>
          <w:rFonts w:ascii="Calibri" w:hAnsi="Calibri" w:cs="Calibri"/>
        </w:rPr>
      </w:pPr>
      <w:r>
        <w:rPr>
          <w:rFonts w:ascii="Calibri" w:hAnsi="Calibri" w:cs="Calibri"/>
        </w:rPr>
        <w:t>80.</w:t>
      </w:r>
      <w:r w:rsidRPr="0085317B">
        <w:rPr>
          <w:rFonts w:ascii="Calibri" w:hAnsi="Calibri" w:cs="Calibri"/>
        </w:rPr>
        <w:t xml:space="preserve">6 O Parte afectată de un Caz fortuit va informa cealaltă Parte cât mai curând posibil, dar nu mai târziu de 3 (trei) Zile după ce ia cunoștință de apariția unui Caz fortuit, furnizând detalii complete despre durata </w:t>
      </w:r>
      <w:proofErr w:type="spellStart"/>
      <w:r w:rsidRPr="0085317B">
        <w:rPr>
          <w:rFonts w:ascii="Calibri" w:hAnsi="Calibri" w:cs="Calibri"/>
        </w:rPr>
        <w:t>şi</w:t>
      </w:r>
      <w:proofErr w:type="spellEnd"/>
      <w:r w:rsidRPr="0085317B">
        <w:rPr>
          <w:rFonts w:ascii="Calibri" w:hAnsi="Calibri" w:cs="Calibri"/>
        </w:rPr>
        <w:t xml:space="preserve"> efectele estimate ale acestuia. Dacă Cazul fortuit durează mai mult de o săptămână, Partea afectată va informa periodic cealaltă Parte, dar nu mai rar de o dată la două săptămâni despre derularea evenimentelor. </w:t>
      </w:r>
    </w:p>
    <w:p w14:paraId="66DB018A" w14:textId="77777777" w:rsidR="00A955C4" w:rsidRDefault="00A955C4" w:rsidP="00A955C4">
      <w:pPr>
        <w:pStyle w:val="Listparagraf"/>
        <w:spacing w:after="120"/>
        <w:ind w:left="0"/>
        <w:jc w:val="both"/>
        <w:rPr>
          <w:rFonts w:ascii="Calibri" w:hAnsi="Calibri" w:cs="Calibri"/>
        </w:rPr>
      </w:pPr>
    </w:p>
    <w:p w14:paraId="7AD6E737" w14:textId="77777777" w:rsidR="00A955C4" w:rsidRPr="0085317B" w:rsidRDefault="00A955C4" w:rsidP="00A955C4">
      <w:pPr>
        <w:pStyle w:val="Listparagraf"/>
        <w:spacing w:after="120"/>
        <w:ind w:left="0"/>
        <w:jc w:val="both"/>
        <w:rPr>
          <w:rFonts w:ascii="Calibri" w:hAnsi="Calibri" w:cs="Calibri"/>
          <w:b/>
        </w:rPr>
      </w:pPr>
      <w:r>
        <w:rPr>
          <w:rFonts w:ascii="Calibri" w:hAnsi="Calibri" w:cs="Calibri"/>
        </w:rPr>
        <w:t>80.</w:t>
      </w:r>
      <w:r w:rsidRPr="0085317B">
        <w:rPr>
          <w:rFonts w:ascii="Calibri" w:hAnsi="Calibri" w:cs="Calibri"/>
        </w:rPr>
        <w:t>7 O Parte afectată de un Caz fortuit va depune toate eforturile pentru a-</w:t>
      </w:r>
      <w:proofErr w:type="spellStart"/>
      <w:r w:rsidRPr="0085317B">
        <w:rPr>
          <w:rFonts w:ascii="Calibri" w:hAnsi="Calibri" w:cs="Calibri"/>
        </w:rPr>
        <w:t>şi</w:t>
      </w:r>
      <w:proofErr w:type="spellEnd"/>
      <w:r w:rsidRPr="0085317B">
        <w:rPr>
          <w:rFonts w:ascii="Calibri" w:hAnsi="Calibri" w:cs="Calibri"/>
        </w:rPr>
        <w:t xml:space="preserve"> relua îndeplinirea obligațiilor cât mai curând posibil, iar între timp să diminueze efectele acestui eveniment, pentru a-</w:t>
      </w:r>
      <w:proofErr w:type="spellStart"/>
      <w:r w:rsidRPr="0085317B">
        <w:rPr>
          <w:rFonts w:ascii="Calibri" w:hAnsi="Calibri" w:cs="Calibri"/>
        </w:rPr>
        <w:t>şi</w:t>
      </w:r>
      <w:proofErr w:type="spellEnd"/>
      <w:r w:rsidRPr="0085317B">
        <w:rPr>
          <w:rFonts w:ascii="Calibri" w:hAnsi="Calibri" w:cs="Calibri"/>
        </w:rPr>
        <w:t xml:space="preserve"> îndeplini obligațiile contractuale neafectate de Cazul fortuit </w:t>
      </w:r>
      <w:proofErr w:type="spellStart"/>
      <w:r w:rsidRPr="0085317B">
        <w:rPr>
          <w:rFonts w:ascii="Calibri" w:hAnsi="Calibri" w:cs="Calibri"/>
        </w:rPr>
        <w:t>şi</w:t>
      </w:r>
      <w:proofErr w:type="spellEnd"/>
      <w:r w:rsidRPr="0085317B">
        <w:rPr>
          <w:rFonts w:ascii="Calibri" w:hAnsi="Calibri" w:cs="Calibri"/>
        </w:rPr>
        <w:t xml:space="preserve"> va informa complet cealaltă Parte în legătură cu măsurile luate în acest sens, cu condiția ca acest lucru să nu presupună costuri nerezonabile pentru Partea afectată de Cazul fortuit.</w:t>
      </w:r>
      <w:r w:rsidRPr="0085317B">
        <w:rPr>
          <w:rFonts w:ascii="Calibri" w:hAnsi="Calibri" w:cs="Calibri"/>
          <w:b/>
        </w:rPr>
        <w:t xml:space="preserve">  </w:t>
      </w:r>
    </w:p>
    <w:p w14:paraId="21713240" w14:textId="77777777" w:rsidR="00A955C4" w:rsidRPr="0085317B" w:rsidRDefault="00A955C4" w:rsidP="00A955C4">
      <w:pPr>
        <w:rPr>
          <w:rFonts w:cstheme="minorHAnsi"/>
        </w:rPr>
      </w:pPr>
    </w:p>
    <w:p w14:paraId="0EA1921A" w14:textId="77777777" w:rsidR="00A955C4" w:rsidRPr="0085317B" w:rsidRDefault="00A955C4" w:rsidP="00A955C4">
      <w:pPr>
        <w:pStyle w:val="Titlu3"/>
        <w:ind w:right="29"/>
        <w:jc w:val="center"/>
        <w:rPr>
          <w:rFonts w:cstheme="minorHAnsi"/>
          <w:b/>
          <w:bCs/>
          <w:sz w:val="22"/>
        </w:rPr>
      </w:pPr>
      <w:bookmarkStart w:id="969" w:name="_Toc159530840"/>
      <w:r w:rsidRPr="0085317B">
        <w:rPr>
          <w:rFonts w:cstheme="minorHAnsi"/>
          <w:b/>
          <w:bCs/>
          <w:sz w:val="22"/>
        </w:rPr>
        <w:t xml:space="preserve">Articolul </w:t>
      </w:r>
      <w:r>
        <w:rPr>
          <w:rFonts w:cstheme="minorHAnsi"/>
          <w:b/>
          <w:bCs/>
          <w:sz w:val="22"/>
        </w:rPr>
        <w:t>81</w:t>
      </w:r>
      <w:r w:rsidRPr="0085317B">
        <w:rPr>
          <w:rFonts w:cstheme="minorHAnsi"/>
          <w:b/>
          <w:bCs/>
          <w:sz w:val="22"/>
        </w:rPr>
        <w:t xml:space="preserve"> — Integralitatea prezentului Contract</w:t>
      </w:r>
      <w:bookmarkEnd w:id="969"/>
    </w:p>
    <w:p w14:paraId="676EA28B" w14:textId="77777777" w:rsidR="00A955C4" w:rsidRPr="0085317B" w:rsidRDefault="00A955C4" w:rsidP="00A955C4">
      <w:pPr>
        <w:jc w:val="both"/>
        <w:rPr>
          <w:rFonts w:cstheme="minorHAnsi"/>
        </w:rPr>
      </w:pPr>
    </w:p>
    <w:p w14:paraId="1A5EAA0E" w14:textId="77777777" w:rsidR="00A955C4" w:rsidRPr="0085317B" w:rsidRDefault="00A955C4" w:rsidP="00A955C4">
      <w:pPr>
        <w:jc w:val="both"/>
        <w:rPr>
          <w:rFonts w:cstheme="minorHAnsi"/>
        </w:rPr>
      </w:pPr>
      <w:r>
        <w:rPr>
          <w:rFonts w:cstheme="minorHAnsi"/>
        </w:rPr>
        <w:t xml:space="preserve">81.1 </w:t>
      </w:r>
      <w:r w:rsidRPr="0085317B">
        <w:rPr>
          <w:rFonts w:cstheme="minorHAnsi"/>
        </w:rPr>
        <w:t xml:space="preserve">Prezentul Contract de Delegare, inclusiv Dispozițiile Speciale și Anexele sale, constituie întreaga bază contractuală de delegare a gestiunii Serviciilor de către </w:t>
      </w:r>
      <w:r>
        <w:rPr>
          <w:rFonts w:cstheme="minorHAnsi"/>
        </w:rPr>
        <w:t>Autoritatea Delegantă</w:t>
      </w:r>
      <w:r w:rsidRPr="0085317B">
        <w:rPr>
          <w:rFonts w:cstheme="minorHAnsi"/>
        </w:rPr>
        <w:t xml:space="preserve"> Operatorului.</w:t>
      </w:r>
    </w:p>
    <w:p w14:paraId="3CAEA2B8" w14:textId="77777777" w:rsidR="00A955C4" w:rsidRPr="0085317B" w:rsidRDefault="00A955C4" w:rsidP="00A955C4">
      <w:pPr>
        <w:rPr>
          <w:rFonts w:cstheme="minorHAnsi"/>
        </w:rPr>
      </w:pPr>
    </w:p>
    <w:p w14:paraId="12A53933" w14:textId="77777777" w:rsidR="00A955C4" w:rsidRPr="0085317B" w:rsidRDefault="00A955C4" w:rsidP="00A955C4">
      <w:pPr>
        <w:pStyle w:val="Titlu3"/>
        <w:ind w:right="29"/>
        <w:jc w:val="center"/>
        <w:rPr>
          <w:rFonts w:cstheme="minorHAnsi"/>
          <w:b/>
          <w:bCs/>
          <w:sz w:val="22"/>
        </w:rPr>
      </w:pPr>
      <w:bookmarkStart w:id="970" w:name="_Toc159530841"/>
      <w:r w:rsidRPr="0085317B">
        <w:rPr>
          <w:rFonts w:cstheme="minorHAnsi"/>
          <w:b/>
          <w:bCs/>
          <w:sz w:val="22"/>
        </w:rPr>
        <w:t xml:space="preserve">Articolul </w:t>
      </w:r>
      <w:r>
        <w:rPr>
          <w:rFonts w:cstheme="minorHAnsi"/>
          <w:b/>
          <w:bCs/>
          <w:sz w:val="22"/>
        </w:rPr>
        <w:t>82</w:t>
      </w:r>
      <w:r w:rsidRPr="0085317B">
        <w:rPr>
          <w:rFonts w:cstheme="minorHAnsi"/>
          <w:b/>
          <w:bCs/>
          <w:sz w:val="22"/>
        </w:rPr>
        <w:t xml:space="preserve"> — Sediul</w:t>
      </w:r>
      <w:bookmarkEnd w:id="970"/>
    </w:p>
    <w:p w14:paraId="67901086" w14:textId="77777777" w:rsidR="00A955C4" w:rsidRPr="0085317B" w:rsidRDefault="00A955C4" w:rsidP="00A955C4">
      <w:pPr>
        <w:jc w:val="both"/>
        <w:rPr>
          <w:rFonts w:cstheme="minorHAnsi"/>
        </w:rPr>
      </w:pPr>
    </w:p>
    <w:p w14:paraId="1CD6CAF6" w14:textId="77777777" w:rsidR="00A955C4" w:rsidRPr="0085317B" w:rsidRDefault="00A955C4" w:rsidP="00A955C4">
      <w:pPr>
        <w:jc w:val="both"/>
        <w:rPr>
          <w:rFonts w:cstheme="minorHAnsi"/>
        </w:rPr>
      </w:pPr>
      <w:r>
        <w:rPr>
          <w:rFonts w:cstheme="minorHAnsi"/>
        </w:rPr>
        <w:t>82.</w:t>
      </w:r>
      <w:r w:rsidRPr="0085317B">
        <w:rPr>
          <w:rFonts w:cstheme="minorHAnsi"/>
        </w:rPr>
        <w:t>1 Pentru necesitățile prezentului Contract de Delegare:</w:t>
      </w:r>
    </w:p>
    <w:p w14:paraId="7734F084" w14:textId="77777777" w:rsidR="00A955C4" w:rsidRPr="0085317B" w:rsidRDefault="00A955C4" w:rsidP="00A955C4">
      <w:pPr>
        <w:jc w:val="both"/>
        <w:rPr>
          <w:rFonts w:cstheme="minorHAnsi"/>
        </w:rPr>
      </w:pPr>
      <w:r w:rsidRPr="0085317B">
        <w:rPr>
          <w:rFonts w:cstheme="minorHAnsi"/>
        </w:rPr>
        <w:t>a)</w:t>
      </w:r>
      <w:r w:rsidRPr="0085317B">
        <w:rPr>
          <w:rFonts w:cstheme="minorHAnsi"/>
        </w:rPr>
        <w:tab/>
        <w:t xml:space="preserve">Operatorul își stabilește sediul la </w:t>
      </w:r>
      <w:r>
        <w:rPr>
          <w:rFonts w:cstheme="minorHAnsi"/>
        </w:rPr>
        <w:t xml:space="preserve"> </w:t>
      </w:r>
      <w:r w:rsidRPr="008D3D09">
        <w:rPr>
          <w:rFonts w:cstheme="minorHAnsi"/>
          <w:highlight w:val="yellow"/>
        </w:rPr>
        <w:t>.......</w:t>
      </w:r>
      <w:r w:rsidRPr="0085317B">
        <w:rPr>
          <w:rFonts w:cstheme="minorHAnsi"/>
        </w:rPr>
        <w:t xml:space="preserve"> . </w:t>
      </w:r>
      <w:r>
        <w:rPr>
          <w:rFonts w:cstheme="minorHAnsi"/>
        </w:rPr>
        <w:t>Autoritatea Delegantă</w:t>
      </w:r>
      <w:r w:rsidRPr="0085317B">
        <w:rPr>
          <w:rFonts w:cstheme="minorHAnsi"/>
        </w:rPr>
        <w:t xml:space="preserve"> poate fi ținut să ia în considerare modificările acestui sediu doar după 7 (șapte) zile calendaristice de la data primirii notificării corespunzătoare. </w:t>
      </w:r>
    </w:p>
    <w:p w14:paraId="44FBFE26" w14:textId="77777777" w:rsidR="00A955C4" w:rsidRPr="006705C2" w:rsidRDefault="00A955C4" w:rsidP="00A955C4">
      <w:pPr>
        <w:jc w:val="both"/>
        <w:rPr>
          <w:rFonts w:cstheme="minorHAnsi"/>
        </w:rPr>
      </w:pPr>
      <w:r w:rsidRPr="0085317B">
        <w:rPr>
          <w:rFonts w:cstheme="minorHAnsi"/>
        </w:rPr>
        <w:t>b)</w:t>
      </w:r>
      <w:r w:rsidRPr="0085317B">
        <w:rPr>
          <w:rFonts w:cstheme="minorHAnsi"/>
        </w:rPr>
        <w:tab/>
      </w:r>
      <w:r>
        <w:rPr>
          <w:rFonts w:cstheme="minorHAnsi"/>
        </w:rPr>
        <w:t>Autoritatea Delegantă</w:t>
      </w:r>
      <w:r w:rsidRPr="0085317B">
        <w:rPr>
          <w:rFonts w:cstheme="minorHAnsi"/>
        </w:rPr>
        <w:t xml:space="preserve"> își stabilește sediul la  </w:t>
      </w:r>
      <w:r w:rsidRPr="006705C2">
        <w:rPr>
          <w:rFonts w:cstheme="minorHAnsi"/>
        </w:rPr>
        <w:t xml:space="preserve"> </w:t>
      </w:r>
      <w:r>
        <w:rPr>
          <w:rFonts w:cstheme="minorHAnsi"/>
          <w:color w:val="FFFFFF"/>
        </w:rPr>
        <w:t>.</w:t>
      </w:r>
      <w:r w:rsidRPr="008D3D09">
        <w:rPr>
          <w:rFonts w:cstheme="minorHAnsi"/>
          <w:color w:val="FFFFFF"/>
          <w:highlight w:val="yellow"/>
        </w:rPr>
        <w:t>....., B-</w:t>
      </w:r>
      <w:r w:rsidRPr="006705C2">
        <w:rPr>
          <w:rFonts w:cstheme="minorHAnsi"/>
          <w:color w:val="FFFFFF"/>
        </w:rPr>
        <w:t>dul București nr. 10, et. 2, 206</w:t>
      </w:r>
      <w:r>
        <w:rPr>
          <w:rFonts w:cstheme="minorHAnsi"/>
          <w:color w:val="FFFFFF"/>
        </w:rPr>
        <w:t>.</w:t>
      </w:r>
    </w:p>
    <w:p w14:paraId="1251DDEF" w14:textId="77777777" w:rsidR="00A955C4" w:rsidRPr="0085317B" w:rsidRDefault="00A955C4" w:rsidP="00A955C4">
      <w:pPr>
        <w:rPr>
          <w:rFonts w:cstheme="minorHAnsi"/>
        </w:rPr>
      </w:pPr>
      <w:r w:rsidRPr="0085317B">
        <w:rPr>
          <w:rFonts w:cstheme="minorHAnsi"/>
        </w:rPr>
        <w:t xml:space="preserve">  </w:t>
      </w:r>
    </w:p>
    <w:p w14:paraId="69BBE367" w14:textId="77777777" w:rsidR="00A955C4" w:rsidRPr="0085317B" w:rsidRDefault="00A955C4" w:rsidP="00A955C4">
      <w:pPr>
        <w:pStyle w:val="Titlu3"/>
        <w:ind w:right="29"/>
        <w:jc w:val="center"/>
        <w:rPr>
          <w:rFonts w:cstheme="minorHAnsi"/>
          <w:b/>
          <w:bCs/>
          <w:sz w:val="22"/>
        </w:rPr>
      </w:pPr>
      <w:bookmarkStart w:id="971" w:name="_Toc159530842"/>
      <w:r w:rsidRPr="0085317B">
        <w:rPr>
          <w:rFonts w:cstheme="minorHAnsi"/>
          <w:b/>
          <w:bCs/>
          <w:sz w:val="22"/>
        </w:rPr>
        <w:t xml:space="preserve">Articolul </w:t>
      </w:r>
      <w:r>
        <w:rPr>
          <w:rFonts w:cstheme="minorHAnsi"/>
          <w:b/>
          <w:bCs/>
          <w:sz w:val="22"/>
        </w:rPr>
        <w:t>83</w:t>
      </w:r>
      <w:r w:rsidRPr="0085317B">
        <w:rPr>
          <w:rFonts w:cstheme="minorHAnsi"/>
          <w:b/>
          <w:bCs/>
          <w:sz w:val="22"/>
        </w:rPr>
        <w:t xml:space="preserve"> — Notificări</w:t>
      </w:r>
      <w:bookmarkEnd w:id="971"/>
    </w:p>
    <w:p w14:paraId="680FCE7E" w14:textId="77777777" w:rsidR="00A955C4" w:rsidRPr="0085317B" w:rsidRDefault="00A955C4" w:rsidP="00A955C4">
      <w:pPr>
        <w:jc w:val="both"/>
        <w:rPr>
          <w:rFonts w:cstheme="minorHAnsi"/>
        </w:rPr>
      </w:pPr>
    </w:p>
    <w:p w14:paraId="41719D14" w14:textId="77777777" w:rsidR="00A955C4" w:rsidRPr="0085317B" w:rsidRDefault="00A955C4" w:rsidP="00A955C4">
      <w:pPr>
        <w:jc w:val="both"/>
        <w:rPr>
          <w:rFonts w:cstheme="minorHAnsi"/>
        </w:rPr>
      </w:pPr>
      <w:r>
        <w:rPr>
          <w:rFonts w:cstheme="minorHAnsi"/>
        </w:rPr>
        <w:lastRenderedPageBreak/>
        <w:t>83.</w:t>
      </w:r>
      <w:r w:rsidRPr="0085317B">
        <w:rPr>
          <w:rFonts w:cstheme="minorHAnsi"/>
        </w:rPr>
        <w:t xml:space="preserve">1 Orice notificare sau cerere în temeiul prezentului Contract de Delegare trebuie tăcută prin scrisoare recomandată cu confirmare de primire sau înmânată prin curier cu confirmare de primire </w:t>
      </w:r>
      <w:r w:rsidRPr="0085317B">
        <w:rPr>
          <w:rFonts w:ascii="Calibri" w:hAnsi="Calibri" w:cs="Calibri"/>
        </w:rPr>
        <w:t>sau prin e-mail/fax</w:t>
      </w:r>
      <w:r w:rsidRPr="0085317B">
        <w:rPr>
          <w:rFonts w:cstheme="minorHAnsi"/>
        </w:rPr>
        <w:t>.</w:t>
      </w:r>
    </w:p>
    <w:p w14:paraId="3EA3D1EC" w14:textId="77777777" w:rsidR="00A955C4" w:rsidRPr="0085317B" w:rsidRDefault="00A955C4" w:rsidP="00A955C4">
      <w:pPr>
        <w:jc w:val="both"/>
        <w:rPr>
          <w:rFonts w:cstheme="minorHAnsi"/>
        </w:rPr>
      </w:pPr>
      <w:r>
        <w:rPr>
          <w:rFonts w:cstheme="minorHAnsi"/>
        </w:rPr>
        <w:t>83.</w:t>
      </w:r>
      <w:r w:rsidRPr="0085317B">
        <w:rPr>
          <w:rFonts w:cstheme="minorHAnsi"/>
        </w:rPr>
        <w:t>2</w:t>
      </w:r>
      <w:r w:rsidRPr="0085317B">
        <w:rPr>
          <w:rFonts w:cstheme="minorHAnsi"/>
        </w:rPr>
        <w:tab/>
        <w:t xml:space="preserve">Notificările și cererile stabilite la </w:t>
      </w:r>
      <w:r w:rsidRPr="006123AB">
        <w:rPr>
          <w:rFonts w:cstheme="minorHAnsi"/>
        </w:rPr>
        <w:t>art. 83.1</w:t>
      </w:r>
      <w:r w:rsidRPr="0085317B">
        <w:rPr>
          <w:rFonts w:cstheme="minorHAnsi"/>
        </w:rPr>
        <w:t xml:space="preserve"> de mai sus  </w:t>
      </w:r>
      <w:r w:rsidRPr="0085317B">
        <w:t>includ datele de contact agreate/valabile la data transmiterii</w:t>
      </w:r>
      <w:r w:rsidRPr="0085317B">
        <w:rPr>
          <w:rFonts w:cstheme="minorHAnsi"/>
        </w:rPr>
        <w:t>.</w:t>
      </w:r>
    </w:p>
    <w:p w14:paraId="2DB9136B" w14:textId="77777777" w:rsidR="00A955C4" w:rsidRPr="0085317B" w:rsidRDefault="00A955C4" w:rsidP="00A955C4">
      <w:pPr>
        <w:jc w:val="both"/>
        <w:rPr>
          <w:rFonts w:cstheme="minorHAnsi"/>
        </w:rPr>
      </w:pPr>
      <w:r>
        <w:rPr>
          <w:rFonts w:cstheme="minorHAnsi"/>
        </w:rPr>
        <w:t>83.</w:t>
      </w:r>
      <w:r w:rsidRPr="0085317B">
        <w:rPr>
          <w:rFonts w:cstheme="minorHAnsi"/>
        </w:rPr>
        <w:t>3</w:t>
      </w:r>
      <w:r w:rsidRPr="0085317B">
        <w:rPr>
          <w:rFonts w:cstheme="minorHAnsi"/>
        </w:rPr>
        <w:tab/>
        <w:t xml:space="preserve">Orice notificare transmisă Autorității Delegante în temeiul prezentului Contract de Delegare și a prelungirii sau efectelor sale este validă dacă se face la următoarea adresă Primăria </w:t>
      </w:r>
      <w:r w:rsidRPr="003177FE">
        <w:rPr>
          <w:rFonts w:cstheme="minorHAnsi"/>
          <w:highlight w:val="yellow"/>
        </w:rPr>
        <w:t>...........</w:t>
      </w:r>
      <w:r w:rsidRPr="0085317B">
        <w:rPr>
          <w:rFonts w:cstheme="minorHAnsi"/>
        </w:rPr>
        <w:t xml:space="preserve">: Str. </w:t>
      </w:r>
      <w:r w:rsidRPr="003177FE">
        <w:rPr>
          <w:rFonts w:cstheme="minorHAnsi"/>
          <w:highlight w:val="yellow"/>
        </w:rPr>
        <w:t>...........</w:t>
      </w:r>
      <w:r w:rsidRPr="0085317B">
        <w:rPr>
          <w:rFonts w:cstheme="minorHAnsi"/>
        </w:rPr>
        <w:t xml:space="preserve"> nr </w:t>
      </w:r>
      <w:r w:rsidRPr="003177FE">
        <w:rPr>
          <w:rFonts w:cstheme="minorHAnsi"/>
          <w:highlight w:val="yellow"/>
        </w:rPr>
        <w:t>...........</w:t>
      </w:r>
      <w:r w:rsidRPr="0085317B">
        <w:rPr>
          <w:rFonts w:cstheme="minorHAnsi"/>
        </w:rPr>
        <w:t xml:space="preserve">, Primăria </w:t>
      </w:r>
      <w:r w:rsidRPr="003177FE">
        <w:rPr>
          <w:rFonts w:cstheme="minorHAnsi"/>
          <w:highlight w:val="yellow"/>
        </w:rPr>
        <w:t>...........</w:t>
      </w:r>
      <w:r w:rsidRPr="0085317B">
        <w:rPr>
          <w:rFonts w:cstheme="minorHAnsi"/>
        </w:rPr>
        <w:t xml:space="preserve">: str. </w:t>
      </w:r>
      <w:r w:rsidRPr="003177FE">
        <w:rPr>
          <w:rFonts w:cstheme="minorHAnsi"/>
          <w:highlight w:val="yellow"/>
        </w:rPr>
        <w:t>...........</w:t>
      </w:r>
      <w:r w:rsidRPr="0085317B">
        <w:rPr>
          <w:rFonts w:cstheme="minorHAnsi"/>
        </w:rPr>
        <w:t xml:space="preserve"> nr </w:t>
      </w:r>
      <w:r w:rsidRPr="003177FE">
        <w:rPr>
          <w:rFonts w:cstheme="minorHAnsi"/>
          <w:highlight w:val="yellow"/>
        </w:rPr>
        <w:t>...........</w:t>
      </w:r>
      <w:r w:rsidRPr="0085317B">
        <w:rPr>
          <w:rFonts w:cstheme="minorHAnsi"/>
        </w:rPr>
        <w:t xml:space="preserve">, Primăria </w:t>
      </w:r>
      <w:r w:rsidRPr="003177FE">
        <w:rPr>
          <w:rFonts w:cstheme="minorHAnsi"/>
          <w:highlight w:val="yellow"/>
        </w:rPr>
        <w:t>...........</w:t>
      </w:r>
      <w:r w:rsidRPr="0085317B">
        <w:rPr>
          <w:rFonts w:cstheme="minorHAnsi"/>
        </w:rPr>
        <w:t xml:space="preserve"> str. </w:t>
      </w:r>
      <w:r w:rsidRPr="003177FE">
        <w:rPr>
          <w:rFonts w:cstheme="minorHAnsi"/>
          <w:highlight w:val="yellow"/>
        </w:rPr>
        <w:t>...........</w:t>
      </w:r>
      <w:r w:rsidRPr="0085317B">
        <w:rPr>
          <w:rFonts w:cstheme="minorHAnsi"/>
        </w:rPr>
        <w:t xml:space="preserve">, Primăria </w:t>
      </w:r>
      <w:proofErr w:type="spellStart"/>
      <w:r w:rsidRPr="0085317B">
        <w:rPr>
          <w:rFonts w:cstheme="minorHAnsi"/>
        </w:rPr>
        <w:t>Com</w:t>
      </w:r>
      <w:proofErr w:type="spellEnd"/>
      <w:r w:rsidRPr="0085317B">
        <w:rPr>
          <w:rFonts w:cstheme="minorHAnsi"/>
        </w:rPr>
        <w:t xml:space="preserve">. </w:t>
      </w:r>
      <w:r w:rsidRPr="003177FE">
        <w:rPr>
          <w:rFonts w:cstheme="minorHAnsi"/>
          <w:highlight w:val="yellow"/>
        </w:rPr>
        <w:t>...........</w:t>
      </w:r>
      <w:r w:rsidRPr="0085317B">
        <w:rPr>
          <w:rFonts w:cstheme="minorHAnsi"/>
        </w:rPr>
        <w:t>.</w:t>
      </w:r>
    </w:p>
    <w:p w14:paraId="302AAAB1" w14:textId="77777777" w:rsidR="00A955C4" w:rsidRPr="0085317B" w:rsidRDefault="00A955C4" w:rsidP="00A955C4">
      <w:pPr>
        <w:jc w:val="both"/>
        <w:rPr>
          <w:rFonts w:cstheme="minorHAnsi"/>
        </w:rPr>
      </w:pPr>
      <w:r>
        <w:rPr>
          <w:rFonts w:cstheme="minorHAnsi"/>
        </w:rPr>
        <w:t>Autoritatea Delegantă</w:t>
      </w:r>
      <w:r w:rsidRPr="0085317B">
        <w:rPr>
          <w:rFonts w:cstheme="minorHAnsi"/>
        </w:rPr>
        <w:t xml:space="preserve"> îl va informa pe Operator despre orice schimbare a acestor detalii prin scrisoare recomandată cu confirmare de primire, trimisă cu 30 (treizeci) zile calendaristice înainte la adresa sediului său, în atenția conducătorului organului executiv.</w:t>
      </w:r>
    </w:p>
    <w:p w14:paraId="6FE31254" w14:textId="77777777" w:rsidR="00A955C4" w:rsidRPr="0085317B" w:rsidRDefault="00A955C4" w:rsidP="00A955C4">
      <w:pPr>
        <w:rPr>
          <w:rFonts w:cstheme="minorHAnsi"/>
        </w:rPr>
      </w:pPr>
    </w:p>
    <w:p w14:paraId="75430C09" w14:textId="77777777" w:rsidR="00A955C4" w:rsidRPr="0085317B" w:rsidRDefault="00A955C4" w:rsidP="00A955C4">
      <w:pPr>
        <w:pStyle w:val="Titlu3"/>
        <w:ind w:right="29"/>
        <w:jc w:val="center"/>
        <w:rPr>
          <w:rFonts w:cstheme="minorHAnsi"/>
          <w:b/>
          <w:bCs/>
          <w:sz w:val="22"/>
        </w:rPr>
      </w:pPr>
      <w:bookmarkStart w:id="972" w:name="_Toc159530843"/>
      <w:r w:rsidRPr="0085317B">
        <w:rPr>
          <w:rFonts w:cstheme="minorHAnsi"/>
          <w:b/>
          <w:bCs/>
          <w:sz w:val="22"/>
        </w:rPr>
        <w:t xml:space="preserve">Articolul </w:t>
      </w:r>
      <w:r>
        <w:rPr>
          <w:rFonts w:cstheme="minorHAnsi"/>
          <w:b/>
          <w:bCs/>
          <w:sz w:val="22"/>
        </w:rPr>
        <w:t>84</w:t>
      </w:r>
      <w:r w:rsidRPr="0085317B">
        <w:rPr>
          <w:rFonts w:cstheme="minorHAnsi"/>
          <w:b/>
          <w:bCs/>
          <w:sz w:val="22"/>
        </w:rPr>
        <w:t xml:space="preserve"> — Împărțirea responsabilităților de mediu între </w:t>
      </w:r>
      <w:r>
        <w:rPr>
          <w:rFonts w:cstheme="minorHAnsi"/>
          <w:b/>
          <w:bCs/>
          <w:sz w:val="22"/>
        </w:rPr>
        <w:t>Autoritatea Delegantă</w:t>
      </w:r>
      <w:r w:rsidRPr="0085317B">
        <w:rPr>
          <w:rFonts w:cstheme="minorHAnsi"/>
          <w:b/>
          <w:bCs/>
          <w:sz w:val="22"/>
        </w:rPr>
        <w:t xml:space="preserve"> si Operator</w:t>
      </w:r>
      <w:bookmarkEnd w:id="972"/>
    </w:p>
    <w:p w14:paraId="2831A849" w14:textId="77777777" w:rsidR="00A955C4" w:rsidRPr="0085317B" w:rsidRDefault="00A955C4" w:rsidP="00A955C4">
      <w:pPr>
        <w:jc w:val="both"/>
        <w:rPr>
          <w:rFonts w:cstheme="minorHAnsi"/>
        </w:rPr>
      </w:pPr>
    </w:p>
    <w:p w14:paraId="1411CB78" w14:textId="77777777" w:rsidR="00A955C4" w:rsidRPr="0085317B" w:rsidRDefault="00A955C4" w:rsidP="00A955C4">
      <w:pPr>
        <w:jc w:val="both"/>
        <w:rPr>
          <w:rFonts w:cstheme="minorHAnsi"/>
        </w:rPr>
      </w:pPr>
      <w:r>
        <w:rPr>
          <w:rFonts w:cstheme="minorHAnsi"/>
        </w:rPr>
        <w:t xml:space="preserve">84.1 </w:t>
      </w:r>
      <w:r w:rsidRPr="0085317B">
        <w:rPr>
          <w:rFonts w:cstheme="minorHAnsi"/>
        </w:rPr>
        <w:t>Începând cu Data Intrării în Vigoare, Operatorul va fi răspunzător de orice încălcare a prevederilor oricărei Legi referitoare la mediul înconjurător, care apare sau a avut loc după Data Intrării în Vigoare.</w:t>
      </w:r>
    </w:p>
    <w:p w14:paraId="09B770FF" w14:textId="77777777" w:rsidR="00A955C4" w:rsidRPr="0085317B" w:rsidRDefault="00A955C4" w:rsidP="00A955C4">
      <w:pPr>
        <w:jc w:val="both"/>
        <w:rPr>
          <w:rFonts w:cstheme="minorHAnsi"/>
        </w:rPr>
      </w:pPr>
      <w:r w:rsidRPr="0085317B">
        <w:rPr>
          <w:rFonts w:cstheme="minorHAnsi"/>
        </w:rPr>
        <w:t xml:space="preserve">Operatorul nu va putea fi ținut responsabil de nici un act, omisiune, fapt sau activitate a Autorității Delegante, cauzate anterior Datei Intrării în Vigoare și care au avut ca rezultat o încălcare sau nerespectare a prevederilor oricărei dispoziții legale privind mediul înconjurător. </w:t>
      </w:r>
      <w:r>
        <w:rPr>
          <w:rFonts w:cstheme="minorHAnsi"/>
        </w:rPr>
        <w:t>Autoritatea Delegantă</w:t>
      </w:r>
      <w:r w:rsidRPr="0085317B">
        <w:rPr>
          <w:rFonts w:cstheme="minorHAnsi"/>
        </w:rPr>
        <w:t xml:space="preserve"> se obligă să-l despăgubească pe Operator pentru orice astfel de răspundere legată de mediul înconjurător.</w:t>
      </w:r>
    </w:p>
    <w:p w14:paraId="5D76952A" w14:textId="77777777" w:rsidR="00A955C4" w:rsidRPr="0085317B" w:rsidRDefault="00A955C4" w:rsidP="00A955C4">
      <w:pPr>
        <w:rPr>
          <w:rFonts w:cstheme="minorHAnsi"/>
        </w:rPr>
      </w:pPr>
    </w:p>
    <w:p w14:paraId="294564BF" w14:textId="77777777" w:rsidR="00A955C4" w:rsidRPr="0085317B" w:rsidRDefault="00A955C4" w:rsidP="00A955C4">
      <w:pPr>
        <w:pStyle w:val="Titlu3"/>
        <w:ind w:right="29"/>
        <w:jc w:val="center"/>
        <w:rPr>
          <w:rFonts w:cstheme="minorHAnsi"/>
          <w:b/>
          <w:bCs/>
          <w:sz w:val="22"/>
        </w:rPr>
      </w:pPr>
      <w:bookmarkStart w:id="973" w:name="_Toc159530844"/>
      <w:r w:rsidRPr="0085317B">
        <w:rPr>
          <w:rFonts w:cstheme="minorHAnsi"/>
          <w:b/>
          <w:bCs/>
          <w:sz w:val="22"/>
        </w:rPr>
        <w:t xml:space="preserve">Articolul </w:t>
      </w:r>
      <w:r>
        <w:rPr>
          <w:rFonts w:cstheme="minorHAnsi"/>
          <w:b/>
          <w:bCs/>
          <w:sz w:val="22"/>
        </w:rPr>
        <w:t>85</w:t>
      </w:r>
      <w:r w:rsidRPr="0085317B">
        <w:rPr>
          <w:rFonts w:cstheme="minorHAnsi"/>
          <w:b/>
          <w:bCs/>
          <w:sz w:val="22"/>
        </w:rPr>
        <w:t xml:space="preserve"> — Înregistrarea si diverse cheltuieli</w:t>
      </w:r>
      <w:bookmarkEnd w:id="973"/>
    </w:p>
    <w:p w14:paraId="6636A9DC" w14:textId="77777777" w:rsidR="00A955C4" w:rsidRPr="0085317B" w:rsidRDefault="00A955C4" w:rsidP="00A955C4">
      <w:pPr>
        <w:jc w:val="both"/>
        <w:rPr>
          <w:rFonts w:cstheme="minorHAnsi"/>
        </w:rPr>
      </w:pPr>
    </w:p>
    <w:p w14:paraId="5A1F38C8" w14:textId="77777777" w:rsidR="00A955C4" w:rsidRPr="0085317B" w:rsidRDefault="00A955C4" w:rsidP="00A955C4">
      <w:pPr>
        <w:jc w:val="both"/>
        <w:rPr>
          <w:rFonts w:cstheme="minorHAnsi"/>
        </w:rPr>
      </w:pPr>
      <w:r>
        <w:rPr>
          <w:rFonts w:cstheme="minorHAnsi"/>
        </w:rPr>
        <w:t xml:space="preserve">85.1 </w:t>
      </w:r>
      <w:r w:rsidRPr="0085317B">
        <w:rPr>
          <w:rFonts w:cstheme="minorHAnsi"/>
        </w:rPr>
        <w:t>Prezentul Contract de Delegare, întocmit în 10 exemplare originale, va fi înregistrat de către Operator. Cheltuielile, drepturile și taxele care pot rezulta din elaborarea și înregistrarea prezentului Contract de Delegare vor fi suportate de Operator.</w:t>
      </w:r>
    </w:p>
    <w:p w14:paraId="7AD24504" w14:textId="77777777" w:rsidR="00A955C4" w:rsidRDefault="00A955C4" w:rsidP="00A955C4">
      <w:pPr>
        <w:jc w:val="center"/>
        <w:rPr>
          <w:rFonts w:cstheme="minorHAnsi"/>
          <w:b/>
        </w:rPr>
      </w:pPr>
    </w:p>
    <w:p w14:paraId="6FAEAE06" w14:textId="77777777" w:rsidR="00A955C4" w:rsidRPr="0085317B" w:rsidRDefault="00A955C4" w:rsidP="00A955C4">
      <w:pPr>
        <w:jc w:val="center"/>
        <w:rPr>
          <w:rFonts w:cstheme="minorHAnsi"/>
          <w:b/>
        </w:rPr>
      </w:pPr>
    </w:p>
    <w:p w14:paraId="1B571AE3" w14:textId="77777777" w:rsidR="00A955C4" w:rsidRPr="0085317B" w:rsidRDefault="00A955C4" w:rsidP="00A955C4">
      <w:pPr>
        <w:pStyle w:val="Titlu2"/>
        <w:spacing w:before="40" w:after="0"/>
        <w:rPr>
          <w:rFonts w:asciiTheme="minorHAnsi" w:hAnsiTheme="minorHAnsi" w:cstheme="minorHAnsi"/>
          <w:b/>
          <w:bCs/>
          <w:color w:val="auto"/>
          <w:szCs w:val="24"/>
        </w:rPr>
      </w:pPr>
      <w:bookmarkStart w:id="974" w:name="_Toc159530845"/>
      <w:r w:rsidRPr="0085317B">
        <w:rPr>
          <w:rFonts w:asciiTheme="minorHAnsi" w:hAnsiTheme="minorHAnsi" w:cstheme="minorHAnsi"/>
          <w:b/>
          <w:bCs/>
          <w:color w:val="auto"/>
          <w:szCs w:val="24"/>
        </w:rPr>
        <w:t>CAPITOLUL VI - LISTA ANEXELOR</w:t>
      </w:r>
      <w:bookmarkEnd w:id="974"/>
    </w:p>
    <w:p w14:paraId="77AF2FEF" w14:textId="77777777" w:rsidR="00A955C4" w:rsidRPr="0085317B" w:rsidRDefault="00A955C4" w:rsidP="00A955C4">
      <w:pPr>
        <w:jc w:val="center"/>
        <w:rPr>
          <w:rFonts w:cstheme="minorHAnsi"/>
          <w:b/>
        </w:rPr>
      </w:pPr>
    </w:p>
    <w:p w14:paraId="16CEC9E1" w14:textId="77777777" w:rsidR="00A955C4" w:rsidRPr="0085317B" w:rsidRDefault="00A955C4" w:rsidP="00A955C4">
      <w:pPr>
        <w:pStyle w:val="Titlu3"/>
        <w:ind w:right="29"/>
        <w:jc w:val="center"/>
        <w:rPr>
          <w:rFonts w:cstheme="minorHAnsi"/>
          <w:b/>
          <w:bCs/>
          <w:sz w:val="22"/>
        </w:rPr>
      </w:pPr>
      <w:bookmarkStart w:id="975" w:name="_Toc159530846"/>
      <w:r w:rsidRPr="0085317B">
        <w:rPr>
          <w:rFonts w:cstheme="minorHAnsi"/>
          <w:b/>
          <w:bCs/>
          <w:sz w:val="22"/>
        </w:rPr>
        <w:t xml:space="preserve">Articolul </w:t>
      </w:r>
      <w:r>
        <w:rPr>
          <w:rFonts w:cstheme="minorHAnsi"/>
          <w:b/>
          <w:bCs/>
          <w:sz w:val="22"/>
        </w:rPr>
        <w:t>86</w:t>
      </w:r>
      <w:r w:rsidRPr="0085317B">
        <w:rPr>
          <w:rFonts w:cstheme="minorHAnsi"/>
          <w:b/>
          <w:bCs/>
          <w:sz w:val="22"/>
        </w:rPr>
        <w:t xml:space="preserve"> — Documente anexate prezentului Contract</w:t>
      </w:r>
      <w:bookmarkEnd w:id="975"/>
    </w:p>
    <w:p w14:paraId="16237F81" w14:textId="77777777" w:rsidR="00A955C4" w:rsidRPr="0085317B" w:rsidRDefault="00A955C4" w:rsidP="00A955C4">
      <w:pPr>
        <w:jc w:val="both"/>
        <w:rPr>
          <w:rFonts w:cstheme="minorHAnsi"/>
        </w:rPr>
      </w:pPr>
    </w:p>
    <w:p w14:paraId="6ADF2544" w14:textId="77777777" w:rsidR="00A955C4" w:rsidRPr="0085317B" w:rsidRDefault="00A955C4" w:rsidP="00A955C4">
      <w:pPr>
        <w:jc w:val="both"/>
        <w:rPr>
          <w:rFonts w:cstheme="minorHAnsi"/>
        </w:rPr>
      </w:pPr>
      <w:r>
        <w:rPr>
          <w:rFonts w:cstheme="minorHAnsi"/>
        </w:rPr>
        <w:t>86.</w:t>
      </w:r>
      <w:r w:rsidRPr="0085317B">
        <w:rPr>
          <w:rFonts w:cstheme="minorHAnsi"/>
        </w:rPr>
        <w:t>1 Documentele de mai jos sunt anexate prezentului Contract de Delegare la Data Semnării prezentului Contract:</w:t>
      </w:r>
    </w:p>
    <w:p w14:paraId="0DA5A4C2" w14:textId="77777777" w:rsidR="00A955C4" w:rsidRPr="004C2E7B" w:rsidRDefault="00A955C4" w:rsidP="00A955C4">
      <w:pPr>
        <w:ind w:left="720" w:hanging="360"/>
        <w:jc w:val="both"/>
        <w:rPr>
          <w:rFonts w:cstheme="minorHAnsi"/>
        </w:rPr>
      </w:pPr>
      <w:r>
        <w:rPr>
          <w:rFonts w:cstheme="minorHAnsi"/>
        </w:rPr>
        <w:t>a</w:t>
      </w:r>
      <w:r w:rsidRPr="0085317B">
        <w:rPr>
          <w:rFonts w:cstheme="minorHAnsi"/>
        </w:rPr>
        <w:t>)</w:t>
      </w:r>
      <w:r w:rsidRPr="0085317B">
        <w:rPr>
          <w:rFonts w:cstheme="minorHAnsi"/>
        </w:rPr>
        <w:tab/>
        <w:t xml:space="preserve">Caietul de </w:t>
      </w:r>
      <w:r w:rsidRPr="004C2E7B">
        <w:rPr>
          <w:rFonts w:cstheme="minorHAnsi"/>
        </w:rPr>
        <w:t>sarcini – Anexa 1;</w:t>
      </w:r>
    </w:p>
    <w:p w14:paraId="26AE4E1E" w14:textId="77777777" w:rsidR="00A955C4" w:rsidRPr="004C2E7B" w:rsidRDefault="00A955C4" w:rsidP="00A955C4">
      <w:pPr>
        <w:ind w:left="720" w:hanging="360"/>
        <w:jc w:val="both"/>
        <w:rPr>
          <w:rFonts w:cstheme="minorHAnsi"/>
        </w:rPr>
      </w:pPr>
      <w:r w:rsidRPr="004C2E7B">
        <w:rPr>
          <w:rFonts w:cstheme="minorHAnsi"/>
        </w:rPr>
        <w:t xml:space="preserve">b) </w:t>
      </w:r>
      <w:r w:rsidRPr="004C2E7B">
        <w:rPr>
          <w:rFonts w:cstheme="minorHAnsi"/>
        </w:rPr>
        <w:tab/>
        <w:t>Regulamentul Serviciului – Anexa 2;</w:t>
      </w:r>
    </w:p>
    <w:p w14:paraId="07F78BC0" w14:textId="77777777" w:rsidR="00A955C4" w:rsidRPr="004C2E7B" w:rsidRDefault="00A955C4" w:rsidP="00A955C4">
      <w:pPr>
        <w:ind w:left="720" w:hanging="360"/>
        <w:jc w:val="both"/>
        <w:rPr>
          <w:rFonts w:cstheme="minorHAnsi"/>
        </w:rPr>
      </w:pPr>
      <w:r w:rsidRPr="004C2E7B">
        <w:rPr>
          <w:rFonts w:cstheme="minorHAnsi"/>
        </w:rPr>
        <w:lastRenderedPageBreak/>
        <w:t>c)</w:t>
      </w:r>
      <w:r w:rsidRPr="004C2E7B">
        <w:rPr>
          <w:rFonts w:cstheme="minorHAnsi"/>
        </w:rPr>
        <w:tab/>
        <w:t>I</w:t>
      </w:r>
      <w:r w:rsidRPr="004C2E7B">
        <w:rPr>
          <w:rStyle w:val="tli1"/>
          <w:rFonts w:ascii="Calibri" w:hAnsi="Calibri" w:cs="Calibri"/>
        </w:rPr>
        <w:t>nventarul Bunurilor mobile și imobile, proprietate publică sau privată a unităților administrativ-teritoriale, aferente serviciului – Anexa 3</w:t>
      </w:r>
      <w:r w:rsidRPr="004C2E7B">
        <w:rPr>
          <w:rFonts w:cstheme="minorHAnsi"/>
        </w:rPr>
        <w:t>;</w:t>
      </w:r>
    </w:p>
    <w:p w14:paraId="3EB8F6BA" w14:textId="77777777" w:rsidR="00A955C4" w:rsidRPr="004C2E7B" w:rsidRDefault="00A955C4" w:rsidP="00A955C4">
      <w:pPr>
        <w:ind w:left="720" w:hanging="360"/>
        <w:jc w:val="both"/>
        <w:rPr>
          <w:rFonts w:cstheme="minorHAnsi"/>
        </w:rPr>
      </w:pPr>
      <w:r w:rsidRPr="004C2E7B">
        <w:rPr>
          <w:rFonts w:cstheme="minorHAnsi"/>
        </w:rPr>
        <w:t>d)</w:t>
      </w:r>
      <w:r w:rsidRPr="004C2E7B">
        <w:rPr>
          <w:rFonts w:cstheme="minorHAnsi"/>
        </w:rPr>
        <w:tab/>
        <w:t xml:space="preserve">Procesul-verbal de predare-preluare a bunurilor  </w:t>
      </w:r>
      <w:r w:rsidRPr="004C2E7B">
        <w:rPr>
          <w:rStyle w:val="tli1"/>
          <w:rFonts w:ascii="Calibri" w:hAnsi="Calibri" w:cs="Calibri"/>
        </w:rPr>
        <w:t xml:space="preserve">mobile și imobile, aferente serviciului </w:t>
      </w:r>
      <w:r w:rsidRPr="004C2E7B">
        <w:rPr>
          <w:rFonts w:cstheme="minorHAnsi"/>
        </w:rPr>
        <w:t>– Anexa 4;</w:t>
      </w:r>
    </w:p>
    <w:p w14:paraId="58DE1D54" w14:textId="77777777" w:rsidR="00A955C4" w:rsidRPr="004C2E7B" w:rsidRDefault="00A955C4" w:rsidP="00A955C4">
      <w:pPr>
        <w:ind w:left="720" w:hanging="360"/>
        <w:jc w:val="both"/>
        <w:rPr>
          <w:rFonts w:cstheme="minorHAnsi"/>
        </w:rPr>
      </w:pPr>
      <w:r w:rsidRPr="004C2E7B">
        <w:rPr>
          <w:rFonts w:cstheme="minorHAnsi"/>
        </w:rPr>
        <w:t>f)</w:t>
      </w:r>
      <w:r w:rsidRPr="004C2E7B">
        <w:rPr>
          <w:rFonts w:cstheme="minorHAnsi"/>
        </w:rPr>
        <w:tab/>
        <w:t>Planul de Investiții – Anexa 5;</w:t>
      </w:r>
    </w:p>
    <w:p w14:paraId="5C17FE99" w14:textId="77342575" w:rsidR="00A955C4" w:rsidRPr="008D44BB" w:rsidDel="00B27739" w:rsidRDefault="00A955C4" w:rsidP="00A955C4">
      <w:pPr>
        <w:ind w:left="720" w:hanging="360"/>
        <w:jc w:val="both"/>
        <w:rPr>
          <w:del w:id="976" w:author="Radu Gabriel" w:date="2024-03-14T09:29:00Z" w16du:dateUtc="2024-03-14T07:29:00Z"/>
          <w:rFonts w:cstheme="minorHAnsi"/>
          <w:color w:val="FF0000"/>
          <w:rPrChange w:id="977" w:author="Radu Gabriel" w:date="2024-03-13T19:09:00Z" w16du:dateUtc="2024-03-13T17:09:00Z">
            <w:rPr>
              <w:del w:id="978" w:author="Radu Gabriel" w:date="2024-03-14T09:29:00Z" w16du:dateUtc="2024-03-14T07:29:00Z"/>
              <w:rFonts w:cstheme="minorHAnsi"/>
            </w:rPr>
          </w:rPrChange>
        </w:rPr>
      </w:pPr>
      <w:r w:rsidRPr="004C2E7B">
        <w:rPr>
          <w:rFonts w:cstheme="minorHAnsi"/>
        </w:rPr>
        <w:t>g</w:t>
      </w:r>
      <w:ins w:id="979" w:author="Radu Gabriel" w:date="2024-03-14T09:29:00Z" w16du:dateUtc="2024-03-14T07:29:00Z">
        <w:r w:rsidR="00B27739">
          <w:rPr>
            <w:rFonts w:cstheme="minorHAnsi"/>
          </w:rPr>
          <w:t xml:space="preserve">) </w:t>
        </w:r>
      </w:ins>
      <w:del w:id="980" w:author="Radu Gabriel" w:date="2024-03-13T19:09:00Z" w16du:dateUtc="2024-03-13T17:09:00Z">
        <w:r w:rsidRPr="008D44BB" w:rsidDel="008D44BB">
          <w:rPr>
            <w:rFonts w:cstheme="minorHAnsi"/>
            <w:color w:val="FF0000"/>
            <w:rPrChange w:id="981" w:author="Radu Gabriel" w:date="2024-03-13T19:09:00Z" w16du:dateUtc="2024-03-13T17:09:00Z">
              <w:rPr>
                <w:rFonts w:cstheme="minorHAnsi"/>
              </w:rPr>
            </w:rPrChange>
          </w:rPr>
          <w:delText>)    Planul de Acțiuni Prioritare menționat în art. 23 de mai sus – Anexa 6;</w:delText>
        </w:r>
      </w:del>
    </w:p>
    <w:p w14:paraId="1F8F20AE" w14:textId="77D90097" w:rsidR="00A955C4" w:rsidRPr="004C2E7B" w:rsidRDefault="00A955C4" w:rsidP="00A955C4">
      <w:pPr>
        <w:ind w:left="720" w:hanging="360"/>
        <w:jc w:val="both"/>
        <w:rPr>
          <w:rFonts w:cstheme="minorHAnsi"/>
        </w:rPr>
      </w:pPr>
      <w:del w:id="982" w:author="Radu Gabriel" w:date="2024-03-14T09:29:00Z" w16du:dateUtc="2024-03-14T07:29:00Z">
        <w:r w:rsidRPr="004C2E7B" w:rsidDel="00B27739">
          <w:rPr>
            <w:rFonts w:cstheme="minorHAnsi"/>
            <w:highlight w:val="yellow"/>
          </w:rPr>
          <w:delText>h)</w:delText>
        </w:r>
      </w:del>
      <w:r w:rsidRPr="004C2E7B">
        <w:rPr>
          <w:rFonts w:cstheme="minorHAnsi"/>
          <w:highlight w:val="yellow"/>
        </w:rPr>
        <w:tab/>
        <w:t>Anexa de Condiții Specifice fiecărei Localități semnatare – Anexa 7.</w:t>
      </w:r>
    </w:p>
    <w:p w14:paraId="50E578AB" w14:textId="77777777" w:rsidR="00A955C4" w:rsidRDefault="00A955C4" w:rsidP="00A955C4">
      <w:pPr>
        <w:rPr>
          <w:rFonts w:cstheme="minorHAnsi"/>
        </w:rPr>
      </w:pPr>
    </w:p>
    <w:p w14:paraId="0E532093" w14:textId="77777777" w:rsidR="00A955C4" w:rsidRDefault="00A955C4" w:rsidP="00A955C4">
      <w:pPr>
        <w:rPr>
          <w:rFonts w:cs="Arial"/>
        </w:rPr>
      </w:pPr>
    </w:p>
    <w:p w14:paraId="261562D3" w14:textId="77777777" w:rsidR="00A955C4" w:rsidRPr="00654DED" w:rsidRDefault="00A955C4" w:rsidP="00A955C4">
      <w:pPr>
        <w:jc w:val="both"/>
        <w:rPr>
          <w:rFonts w:cs="Calibri"/>
          <w:b/>
          <w:bCs/>
        </w:rPr>
      </w:pPr>
      <w:r>
        <w:rPr>
          <w:rFonts w:cs="Calibri"/>
          <w:b/>
          <w:bCs/>
        </w:rPr>
        <w:t xml:space="preserve">Autoritatea deleganta </w:t>
      </w:r>
      <w:r w:rsidRPr="00654DED">
        <w:rPr>
          <w:rFonts w:cs="Calibri"/>
          <w:b/>
          <w:bCs/>
        </w:rPr>
        <w:t>format</w:t>
      </w:r>
      <w:r>
        <w:rPr>
          <w:rFonts w:cs="Calibri"/>
          <w:b/>
          <w:bCs/>
        </w:rPr>
        <w:t>a</w:t>
      </w:r>
      <w:r w:rsidRPr="00654DED">
        <w:rPr>
          <w:rFonts w:cs="Calibri"/>
          <w:b/>
          <w:bCs/>
        </w:rPr>
        <w:t xml:space="preserve"> din unitățile administrativ teritoriale indicate în Preambul, prin mandatar:</w:t>
      </w:r>
    </w:p>
    <w:p w14:paraId="1D7CEDB4" w14:textId="77777777" w:rsidR="00A955C4" w:rsidRPr="00654DED" w:rsidRDefault="00A955C4" w:rsidP="00A955C4">
      <w:pPr>
        <w:rPr>
          <w:rFonts w:cs="Calibri"/>
          <w:b/>
          <w:bCs/>
        </w:rPr>
      </w:pPr>
      <w:r w:rsidRPr="00654DED">
        <w:rPr>
          <w:rFonts w:cs="Calibri"/>
          <w:b/>
          <w:bCs/>
        </w:rPr>
        <w:t xml:space="preserve">ASOCIAŢIA DE DEZVOLTARE INTERCOMUNITARĂ „.....” </w:t>
      </w:r>
    </w:p>
    <w:p w14:paraId="5CB7DCF1" w14:textId="77777777" w:rsidR="00A955C4" w:rsidRPr="00654DED" w:rsidRDefault="00A955C4" w:rsidP="00A955C4">
      <w:pPr>
        <w:rPr>
          <w:rFonts w:cs="Calibri"/>
          <w:bCs/>
        </w:rPr>
      </w:pPr>
      <w:r w:rsidRPr="00654DED">
        <w:rPr>
          <w:rFonts w:cs="Calibri"/>
          <w:bCs/>
        </w:rPr>
        <w:t>Președinte</w:t>
      </w:r>
    </w:p>
    <w:p w14:paraId="14A3FF7E" w14:textId="77777777" w:rsidR="00A955C4" w:rsidRPr="00654DED" w:rsidRDefault="00A955C4" w:rsidP="00A955C4">
      <w:pPr>
        <w:rPr>
          <w:rFonts w:cs="Calibri"/>
          <w:bCs/>
        </w:rPr>
      </w:pPr>
    </w:p>
    <w:p w14:paraId="728D3480" w14:textId="77777777" w:rsidR="00A955C4" w:rsidRPr="00654DED" w:rsidRDefault="00A955C4" w:rsidP="00A955C4">
      <w:pPr>
        <w:rPr>
          <w:rFonts w:cs="Calibri"/>
          <w:bCs/>
        </w:rPr>
      </w:pPr>
      <w:r w:rsidRPr="00654DED">
        <w:rPr>
          <w:rFonts w:cs="Calibri"/>
          <w:bCs/>
        </w:rPr>
        <w:t>Semnătura</w:t>
      </w:r>
    </w:p>
    <w:p w14:paraId="2E240764" w14:textId="77777777" w:rsidR="00A955C4" w:rsidRPr="00654DED" w:rsidRDefault="00A955C4" w:rsidP="00A955C4">
      <w:pPr>
        <w:rPr>
          <w:rFonts w:cs="Calibri"/>
          <w:bCs/>
        </w:rPr>
      </w:pPr>
    </w:p>
    <w:p w14:paraId="373C4897" w14:textId="77777777" w:rsidR="00A955C4" w:rsidRPr="00654DED" w:rsidRDefault="00A955C4" w:rsidP="00A955C4">
      <w:pPr>
        <w:rPr>
          <w:rFonts w:cs="Calibri"/>
          <w:bCs/>
        </w:rPr>
      </w:pPr>
      <w:r w:rsidRPr="00654DED">
        <w:rPr>
          <w:rFonts w:cs="Calibri"/>
          <w:bCs/>
        </w:rPr>
        <w:t>Ștampila</w:t>
      </w:r>
    </w:p>
    <w:p w14:paraId="1EB9AAB7" w14:textId="77777777" w:rsidR="00A955C4" w:rsidRPr="00654DED" w:rsidRDefault="00A955C4" w:rsidP="00A955C4">
      <w:pPr>
        <w:rPr>
          <w:rFonts w:cs="Calibri"/>
          <w:bCs/>
        </w:rPr>
      </w:pPr>
    </w:p>
    <w:p w14:paraId="53D6EA7F" w14:textId="77777777" w:rsidR="00A955C4" w:rsidRPr="00654DED" w:rsidRDefault="00A955C4" w:rsidP="00A955C4">
      <w:pPr>
        <w:rPr>
          <w:rFonts w:cs="Calibri"/>
          <w:b/>
          <w:bCs/>
        </w:rPr>
      </w:pPr>
      <w:r>
        <w:rPr>
          <w:rFonts w:cs="Calibri"/>
          <w:b/>
          <w:bCs/>
        </w:rPr>
        <w:t xml:space="preserve">Operatorul </w:t>
      </w:r>
    </w:p>
    <w:p w14:paraId="76EEF6EE" w14:textId="77777777" w:rsidR="00A955C4" w:rsidRPr="00F22131" w:rsidRDefault="00A955C4" w:rsidP="00A955C4">
      <w:pPr>
        <w:rPr>
          <w:rFonts w:cs="Calibri"/>
          <w:b/>
          <w:bCs/>
        </w:rPr>
      </w:pPr>
      <w:r w:rsidRPr="00F22131">
        <w:rPr>
          <w:rFonts w:cstheme="minorHAnsi"/>
          <w:b/>
          <w:bCs/>
        </w:rPr>
        <w:t>Edilul CGA</w:t>
      </w:r>
      <w:r w:rsidRPr="00F22131">
        <w:rPr>
          <w:rFonts w:cs="Calibri"/>
          <w:b/>
          <w:bCs/>
        </w:rPr>
        <w:t xml:space="preserve"> S.A.</w:t>
      </w:r>
    </w:p>
    <w:p w14:paraId="4883FEC6" w14:textId="77777777" w:rsidR="00A955C4" w:rsidRPr="00654DED" w:rsidRDefault="00A955C4" w:rsidP="00A955C4">
      <w:pPr>
        <w:rPr>
          <w:rFonts w:cs="Calibri"/>
          <w:bCs/>
        </w:rPr>
      </w:pPr>
      <w:r w:rsidRPr="00654DED">
        <w:rPr>
          <w:rFonts w:cs="Calibri"/>
          <w:bCs/>
        </w:rPr>
        <w:t>Director general</w:t>
      </w:r>
    </w:p>
    <w:p w14:paraId="0AD1C494" w14:textId="77777777" w:rsidR="00A955C4" w:rsidRPr="00654DED" w:rsidRDefault="00A955C4" w:rsidP="00A955C4">
      <w:pPr>
        <w:rPr>
          <w:rFonts w:cs="Calibri"/>
          <w:bCs/>
        </w:rPr>
      </w:pPr>
    </w:p>
    <w:p w14:paraId="2C6F22A8" w14:textId="77777777" w:rsidR="00A955C4" w:rsidRPr="00654DED" w:rsidRDefault="00A955C4" w:rsidP="00A955C4">
      <w:pPr>
        <w:rPr>
          <w:rFonts w:cs="Calibri"/>
          <w:bCs/>
        </w:rPr>
      </w:pPr>
      <w:r w:rsidRPr="00654DED">
        <w:rPr>
          <w:rFonts w:cs="Calibri"/>
          <w:bCs/>
        </w:rPr>
        <w:t>Semnătura</w:t>
      </w:r>
    </w:p>
    <w:p w14:paraId="3E91460C" w14:textId="77777777" w:rsidR="00A955C4" w:rsidRPr="00654DED" w:rsidRDefault="00A955C4" w:rsidP="00A955C4">
      <w:pPr>
        <w:rPr>
          <w:rFonts w:cs="Calibri"/>
          <w:bCs/>
        </w:rPr>
      </w:pPr>
    </w:p>
    <w:p w14:paraId="66390AFB" w14:textId="77777777" w:rsidR="00A955C4" w:rsidRPr="00654DED" w:rsidRDefault="00A955C4" w:rsidP="00A955C4">
      <w:pPr>
        <w:rPr>
          <w:rFonts w:cs="Calibri"/>
          <w:bCs/>
        </w:rPr>
      </w:pPr>
      <w:r w:rsidRPr="00654DED">
        <w:rPr>
          <w:rFonts w:cs="Calibri"/>
          <w:bCs/>
        </w:rPr>
        <w:t>Ștampila</w:t>
      </w:r>
    </w:p>
    <w:p w14:paraId="35672A1B" w14:textId="77777777" w:rsidR="00A955C4" w:rsidRPr="0085317B" w:rsidRDefault="00A955C4" w:rsidP="00A955C4">
      <w:pPr>
        <w:rPr>
          <w:rFonts w:cstheme="minorHAnsi"/>
        </w:rPr>
      </w:pPr>
    </w:p>
    <w:p w14:paraId="068D3F75" w14:textId="77777777" w:rsidR="00C023C9" w:rsidRDefault="00C023C9"/>
    <w:sectPr w:rsidR="00C023C9" w:rsidSect="00F14CEA">
      <w:footerReference w:type="default" r:id="rId12"/>
      <w:pgSz w:w="11909" w:h="16834" w:code="9"/>
      <w:pgMar w:top="851"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846" w:author="Anca Bors" w:date="2024-03-08T13:46:00Z" w:initials="AB">
    <w:p w14:paraId="4A3DD4B8" w14:textId="77777777" w:rsidR="00D41535" w:rsidRDefault="00D41535" w:rsidP="00D41535">
      <w:pPr>
        <w:pStyle w:val="Textcomentariu"/>
      </w:pPr>
      <w:r>
        <w:rPr>
          <w:rStyle w:val="Referincomentariu"/>
        </w:rPr>
        <w:annotationRef/>
      </w:r>
      <w:r>
        <w:t>Se va discuta si agrea valoarea intre parti.</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4A3DD4B8"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0AA32C54" w16cex:dateUtc="2024-03-08T11:4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4A3DD4B8" w16cid:durableId="0AA32C54"/>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D05D7D9" w14:textId="77777777" w:rsidR="00582DEC" w:rsidRDefault="00582DEC">
      <w:pPr>
        <w:spacing w:after="0" w:line="240" w:lineRule="auto"/>
      </w:pPr>
      <w:r>
        <w:separator/>
      </w:r>
    </w:p>
  </w:endnote>
  <w:endnote w:type="continuationSeparator" w:id="0">
    <w:p w14:paraId="205297AD" w14:textId="77777777" w:rsidR="00582DEC" w:rsidRDefault="00582D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altName w:val="Arial"/>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Cambria Math">
    <w:panose1 w:val="02040503050406030204"/>
    <w:charset w:val="EE"/>
    <w:family w:val="roman"/>
    <w:pitch w:val="variable"/>
    <w:sig w:usb0="E00006FF" w:usb1="420024FF" w:usb2="02000000" w:usb3="00000000" w:csb0="0000019F" w:csb1="00000000"/>
  </w:font>
  <w:font w:name="Helvetica">
    <w:panose1 w:val="020B05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542335684"/>
      <w:docPartObj>
        <w:docPartGallery w:val="Page Numbers (Bottom of Page)"/>
        <w:docPartUnique/>
      </w:docPartObj>
    </w:sdtPr>
    <w:sdtEndPr>
      <w:rPr>
        <w:noProof/>
      </w:rPr>
    </w:sdtEndPr>
    <w:sdtContent>
      <w:p w14:paraId="51C72F5D" w14:textId="77777777" w:rsidR="00B86C7B" w:rsidRDefault="00000000">
        <w:pPr>
          <w:pStyle w:val="Subsol"/>
          <w:jc w:val="center"/>
        </w:pPr>
        <w:r>
          <w:fldChar w:fldCharType="begin"/>
        </w:r>
        <w:r>
          <w:instrText xml:space="preserve"> PAGE   \* MERGEFORMAT </w:instrText>
        </w:r>
        <w:r>
          <w:fldChar w:fldCharType="separate"/>
        </w:r>
        <w:r>
          <w:rPr>
            <w:noProof/>
          </w:rPr>
          <w:t>2</w:t>
        </w:r>
        <w:r>
          <w:rPr>
            <w:noProof/>
          </w:rPr>
          <w:fldChar w:fldCharType="end"/>
        </w:r>
      </w:p>
    </w:sdtContent>
  </w:sdt>
  <w:p w14:paraId="6170EFA7" w14:textId="77777777" w:rsidR="00B86C7B" w:rsidRDefault="00B86C7B">
    <w:pPr>
      <w:pStyle w:val="Subsol"/>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62ADF8F" w14:textId="77777777" w:rsidR="00582DEC" w:rsidRDefault="00582DEC">
      <w:pPr>
        <w:spacing w:after="0" w:line="240" w:lineRule="auto"/>
      </w:pPr>
      <w:r>
        <w:separator/>
      </w:r>
    </w:p>
  </w:footnote>
  <w:footnote w:type="continuationSeparator" w:id="0">
    <w:p w14:paraId="6106E491" w14:textId="77777777" w:rsidR="00582DEC" w:rsidRDefault="00582DE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A958E1"/>
    <w:multiLevelType w:val="hybridMultilevel"/>
    <w:tmpl w:val="222E8DE8"/>
    <w:lvl w:ilvl="0" w:tplc="5F0A8434">
      <w:start w:val="1"/>
      <w:numFmt w:val="lowerLetter"/>
      <w:lvlText w:val="%1)"/>
      <w:lvlJc w:val="left"/>
      <w:pPr>
        <w:ind w:left="1242" w:hanging="360"/>
      </w:pPr>
      <w:rPr>
        <w:rFonts w:hint="default"/>
        <w:b w:val="0"/>
        <w:bCs w:val="0"/>
      </w:rPr>
    </w:lvl>
    <w:lvl w:ilvl="1" w:tplc="04090019" w:tentative="1">
      <w:start w:val="1"/>
      <w:numFmt w:val="lowerLetter"/>
      <w:lvlText w:val="%2."/>
      <w:lvlJc w:val="left"/>
      <w:pPr>
        <w:ind w:left="1962" w:hanging="360"/>
      </w:pPr>
    </w:lvl>
    <w:lvl w:ilvl="2" w:tplc="0409001B" w:tentative="1">
      <w:start w:val="1"/>
      <w:numFmt w:val="lowerRoman"/>
      <w:lvlText w:val="%3."/>
      <w:lvlJc w:val="right"/>
      <w:pPr>
        <w:ind w:left="2682" w:hanging="180"/>
      </w:pPr>
    </w:lvl>
    <w:lvl w:ilvl="3" w:tplc="0409000F" w:tentative="1">
      <w:start w:val="1"/>
      <w:numFmt w:val="decimal"/>
      <w:lvlText w:val="%4."/>
      <w:lvlJc w:val="left"/>
      <w:pPr>
        <w:ind w:left="3402" w:hanging="360"/>
      </w:pPr>
    </w:lvl>
    <w:lvl w:ilvl="4" w:tplc="04090019" w:tentative="1">
      <w:start w:val="1"/>
      <w:numFmt w:val="lowerLetter"/>
      <w:lvlText w:val="%5."/>
      <w:lvlJc w:val="left"/>
      <w:pPr>
        <w:ind w:left="4122" w:hanging="360"/>
      </w:pPr>
    </w:lvl>
    <w:lvl w:ilvl="5" w:tplc="0409001B" w:tentative="1">
      <w:start w:val="1"/>
      <w:numFmt w:val="lowerRoman"/>
      <w:lvlText w:val="%6."/>
      <w:lvlJc w:val="right"/>
      <w:pPr>
        <w:ind w:left="4842" w:hanging="180"/>
      </w:pPr>
    </w:lvl>
    <w:lvl w:ilvl="6" w:tplc="0409000F" w:tentative="1">
      <w:start w:val="1"/>
      <w:numFmt w:val="decimal"/>
      <w:lvlText w:val="%7."/>
      <w:lvlJc w:val="left"/>
      <w:pPr>
        <w:ind w:left="5562" w:hanging="360"/>
      </w:pPr>
    </w:lvl>
    <w:lvl w:ilvl="7" w:tplc="04090019" w:tentative="1">
      <w:start w:val="1"/>
      <w:numFmt w:val="lowerLetter"/>
      <w:lvlText w:val="%8."/>
      <w:lvlJc w:val="left"/>
      <w:pPr>
        <w:ind w:left="6282" w:hanging="360"/>
      </w:pPr>
    </w:lvl>
    <w:lvl w:ilvl="8" w:tplc="0409001B" w:tentative="1">
      <w:start w:val="1"/>
      <w:numFmt w:val="lowerRoman"/>
      <w:lvlText w:val="%9."/>
      <w:lvlJc w:val="right"/>
      <w:pPr>
        <w:ind w:left="7002" w:hanging="180"/>
      </w:pPr>
    </w:lvl>
  </w:abstractNum>
  <w:abstractNum w:abstractNumId="1" w15:restartNumberingAfterBreak="0">
    <w:nsid w:val="072C52CC"/>
    <w:multiLevelType w:val="hybridMultilevel"/>
    <w:tmpl w:val="905A3D3E"/>
    <w:lvl w:ilvl="0" w:tplc="040C0019">
      <w:start w:val="1"/>
      <w:numFmt w:val="lowerLetter"/>
      <w:lvlText w:val="%1)"/>
      <w:lvlJc w:val="left"/>
      <w:pPr>
        <w:ind w:left="1242" w:hanging="360"/>
      </w:pPr>
      <w:rPr>
        <w:rFonts w:hint="default"/>
      </w:rPr>
    </w:lvl>
    <w:lvl w:ilvl="1" w:tplc="04090019" w:tentative="1">
      <w:start w:val="1"/>
      <w:numFmt w:val="lowerLetter"/>
      <w:lvlText w:val="%2."/>
      <w:lvlJc w:val="left"/>
      <w:pPr>
        <w:ind w:left="1962" w:hanging="360"/>
      </w:pPr>
    </w:lvl>
    <w:lvl w:ilvl="2" w:tplc="0409001B" w:tentative="1">
      <w:start w:val="1"/>
      <w:numFmt w:val="lowerRoman"/>
      <w:lvlText w:val="%3."/>
      <w:lvlJc w:val="right"/>
      <w:pPr>
        <w:ind w:left="2682" w:hanging="180"/>
      </w:pPr>
    </w:lvl>
    <w:lvl w:ilvl="3" w:tplc="0409000F" w:tentative="1">
      <w:start w:val="1"/>
      <w:numFmt w:val="decimal"/>
      <w:lvlText w:val="%4."/>
      <w:lvlJc w:val="left"/>
      <w:pPr>
        <w:ind w:left="3402" w:hanging="360"/>
      </w:pPr>
    </w:lvl>
    <w:lvl w:ilvl="4" w:tplc="04090019" w:tentative="1">
      <w:start w:val="1"/>
      <w:numFmt w:val="lowerLetter"/>
      <w:lvlText w:val="%5."/>
      <w:lvlJc w:val="left"/>
      <w:pPr>
        <w:ind w:left="4122" w:hanging="360"/>
      </w:pPr>
    </w:lvl>
    <w:lvl w:ilvl="5" w:tplc="0409001B" w:tentative="1">
      <w:start w:val="1"/>
      <w:numFmt w:val="lowerRoman"/>
      <w:lvlText w:val="%6."/>
      <w:lvlJc w:val="right"/>
      <w:pPr>
        <w:ind w:left="4842" w:hanging="180"/>
      </w:pPr>
    </w:lvl>
    <w:lvl w:ilvl="6" w:tplc="0409000F" w:tentative="1">
      <w:start w:val="1"/>
      <w:numFmt w:val="decimal"/>
      <w:lvlText w:val="%7."/>
      <w:lvlJc w:val="left"/>
      <w:pPr>
        <w:ind w:left="5562" w:hanging="360"/>
      </w:pPr>
    </w:lvl>
    <w:lvl w:ilvl="7" w:tplc="04090019" w:tentative="1">
      <w:start w:val="1"/>
      <w:numFmt w:val="lowerLetter"/>
      <w:lvlText w:val="%8."/>
      <w:lvlJc w:val="left"/>
      <w:pPr>
        <w:ind w:left="6282" w:hanging="360"/>
      </w:pPr>
    </w:lvl>
    <w:lvl w:ilvl="8" w:tplc="0409001B" w:tentative="1">
      <w:start w:val="1"/>
      <w:numFmt w:val="lowerRoman"/>
      <w:lvlText w:val="%9."/>
      <w:lvlJc w:val="right"/>
      <w:pPr>
        <w:ind w:left="7002" w:hanging="180"/>
      </w:pPr>
    </w:lvl>
  </w:abstractNum>
  <w:abstractNum w:abstractNumId="2" w15:restartNumberingAfterBreak="0">
    <w:nsid w:val="0855608F"/>
    <w:multiLevelType w:val="hybridMultilevel"/>
    <w:tmpl w:val="1838729C"/>
    <w:lvl w:ilvl="0" w:tplc="04180011">
      <w:start w:val="1"/>
      <w:numFmt w:val="decimal"/>
      <w:lvlText w:val="%1)"/>
      <w:lvlJc w:val="left"/>
      <w:pPr>
        <w:ind w:left="1287" w:hanging="360"/>
      </w:pPr>
    </w:lvl>
    <w:lvl w:ilvl="1" w:tplc="04180019">
      <w:start w:val="1"/>
      <w:numFmt w:val="lowerLetter"/>
      <w:lvlText w:val="%2."/>
      <w:lvlJc w:val="left"/>
      <w:pPr>
        <w:ind w:left="2007" w:hanging="360"/>
      </w:pPr>
    </w:lvl>
    <w:lvl w:ilvl="2" w:tplc="0418001B">
      <w:start w:val="1"/>
      <w:numFmt w:val="lowerRoman"/>
      <w:lvlText w:val="%3."/>
      <w:lvlJc w:val="right"/>
      <w:pPr>
        <w:ind w:left="2727" w:hanging="180"/>
      </w:pPr>
    </w:lvl>
    <w:lvl w:ilvl="3" w:tplc="0418000F" w:tentative="1">
      <w:start w:val="1"/>
      <w:numFmt w:val="decimal"/>
      <w:lvlText w:val="%4."/>
      <w:lvlJc w:val="left"/>
      <w:pPr>
        <w:ind w:left="3447" w:hanging="360"/>
      </w:pPr>
    </w:lvl>
    <w:lvl w:ilvl="4" w:tplc="04180019" w:tentative="1">
      <w:start w:val="1"/>
      <w:numFmt w:val="lowerLetter"/>
      <w:lvlText w:val="%5."/>
      <w:lvlJc w:val="left"/>
      <w:pPr>
        <w:ind w:left="4167" w:hanging="360"/>
      </w:pPr>
    </w:lvl>
    <w:lvl w:ilvl="5" w:tplc="0418001B" w:tentative="1">
      <w:start w:val="1"/>
      <w:numFmt w:val="lowerRoman"/>
      <w:lvlText w:val="%6."/>
      <w:lvlJc w:val="right"/>
      <w:pPr>
        <w:ind w:left="4887" w:hanging="180"/>
      </w:pPr>
    </w:lvl>
    <w:lvl w:ilvl="6" w:tplc="0418000F" w:tentative="1">
      <w:start w:val="1"/>
      <w:numFmt w:val="decimal"/>
      <w:lvlText w:val="%7."/>
      <w:lvlJc w:val="left"/>
      <w:pPr>
        <w:ind w:left="5607" w:hanging="360"/>
      </w:pPr>
    </w:lvl>
    <w:lvl w:ilvl="7" w:tplc="04180019" w:tentative="1">
      <w:start w:val="1"/>
      <w:numFmt w:val="lowerLetter"/>
      <w:lvlText w:val="%8."/>
      <w:lvlJc w:val="left"/>
      <w:pPr>
        <w:ind w:left="6327" w:hanging="360"/>
      </w:pPr>
    </w:lvl>
    <w:lvl w:ilvl="8" w:tplc="0418001B" w:tentative="1">
      <w:start w:val="1"/>
      <w:numFmt w:val="lowerRoman"/>
      <w:lvlText w:val="%9."/>
      <w:lvlJc w:val="right"/>
      <w:pPr>
        <w:ind w:left="7047" w:hanging="180"/>
      </w:pPr>
    </w:lvl>
  </w:abstractNum>
  <w:abstractNum w:abstractNumId="3" w15:restartNumberingAfterBreak="0">
    <w:nsid w:val="0EC67E62"/>
    <w:multiLevelType w:val="hybridMultilevel"/>
    <w:tmpl w:val="87E625C2"/>
    <w:lvl w:ilvl="0" w:tplc="1C7073A6">
      <w:start w:val="1"/>
      <w:numFmt w:val="lowerLetter"/>
      <w:lvlText w:val="%1)"/>
      <w:lvlJc w:val="left"/>
      <w:pPr>
        <w:tabs>
          <w:tab w:val="num" w:pos="360"/>
        </w:tabs>
        <w:ind w:left="360" w:hanging="360"/>
      </w:pPr>
      <w:rPr>
        <w:rFonts w:hint="default"/>
      </w:rPr>
    </w:lvl>
    <w:lvl w:ilvl="1" w:tplc="D24AF95A">
      <w:start w:val="1"/>
      <w:numFmt w:val="decimal"/>
      <w:lvlText w:val="%2."/>
      <w:lvlJc w:val="left"/>
      <w:pPr>
        <w:tabs>
          <w:tab w:val="num" w:pos="360"/>
        </w:tabs>
        <w:ind w:left="360" w:hanging="360"/>
      </w:pPr>
      <w:rPr>
        <w:rFonts w:hint="default"/>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 w15:restartNumberingAfterBreak="0">
    <w:nsid w:val="11301298"/>
    <w:multiLevelType w:val="hybridMultilevel"/>
    <w:tmpl w:val="FEBC0808"/>
    <w:lvl w:ilvl="0" w:tplc="04180011">
      <w:start w:val="1"/>
      <w:numFmt w:val="decimal"/>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15:restartNumberingAfterBreak="0">
    <w:nsid w:val="12917575"/>
    <w:multiLevelType w:val="multilevel"/>
    <w:tmpl w:val="00000000"/>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14622D7E"/>
    <w:multiLevelType w:val="multilevel"/>
    <w:tmpl w:val="00000000"/>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14CF7824"/>
    <w:multiLevelType w:val="hybridMultilevel"/>
    <w:tmpl w:val="C13E036C"/>
    <w:lvl w:ilvl="0" w:tplc="9D183A2A">
      <w:start w:val="1"/>
      <w:numFmt w:val="decimal"/>
      <w:lvlText w:val="%1)"/>
      <w:lvlJc w:val="left"/>
      <w:pPr>
        <w:ind w:left="1530" w:hanging="360"/>
      </w:pPr>
      <w:rPr>
        <w:rFonts w:hint="default"/>
        <w:b w:val="0"/>
        <w:bCs/>
      </w:rPr>
    </w:lvl>
    <w:lvl w:ilvl="1" w:tplc="04090019">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8" w15:restartNumberingAfterBreak="0">
    <w:nsid w:val="189A7146"/>
    <w:multiLevelType w:val="hybridMultilevel"/>
    <w:tmpl w:val="1D7EBF0C"/>
    <w:lvl w:ilvl="0" w:tplc="CADE52B6">
      <w:start w:val="4"/>
      <w:numFmt w:val="decimal"/>
      <w:lvlText w:val="%1)"/>
      <w:lvlJc w:val="left"/>
      <w:pPr>
        <w:ind w:left="1050"/>
      </w:pPr>
      <w:rPr>
        <w:rFonts w:asciiTheme="minorHAnsi" w:eastAsia="Times New Roman"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1" w:tplc="90A46124">
      <w:start w:val="1"/>
      <w:numFmt w:val="lowerLetter"/>
      <w:lvlText w:val="%2"/>
      <w:lvlJc w:val="left"/>
      <w:pPr>
        <w:ind w:left="108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2D50DA4C">
      <w:start w:val="1"/>
      <w:numFmt w:val="lowerRoman"/>
      <w:lvlText w:val="%3"/>
      <w:lvlJc w:val="left"/>
      <w:pPr>
        <w:ind w:left="180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30267874">
      <w:start w:val="1"/>
      <w:numFmt w:val="decimal"/>
      <w:lvlText w:val="%4"/>
      <w:lvlJc w:val="left"/>
      <w:pPr>
        <w:ind w:left="252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7234C1DE">
      <w:start w:val="1"/>
      <w:numFmt w:val="lowerLetter"/>
      <w:lvlText w:val="%5"/>
      <w:lvlJc w:val="left"/>
      <w:pPr>
        <w:ind w:left="324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F4308F22">
      <w:start w:val="1"/>
      <w:numFmt w:val="lowerRoman"/>
      <w:lvlText w:val="%6"/>
      <w:lvlJc w:val="left"/>
      <w:pPr>
        <w:ind w:left="396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B86EEB9A">
      <w:start w:val="1"/>
      <w:numFmt w:val="decimal"/>
      <w:lvlText w:val="%7"/>
      <w:lvlJc w:val="left"/>
      <w:pPr>
        <w:ind w:left="468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2E38856A">
      <w:start w:val="1"/>
      <w:numFmt w:val="lowerLetter"/>
      <w:lvlText w:val="%8"/>
      <w:lvlJc w:val="left"/>
      <w:pPr>
        <w:ind w:left="540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D194D916">
      <w:start w:val="1"/>
      <w:numFmt w:val="lowerRoman"/>
      <w:lvlText w:val="%9"/>
      <w:lvlJc w:val="left"/>
      <w:pPr>
        <w:ind w:left="612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9" w15:restartNumberingAfterBreak="0">
    <w:nsid w:val="1B216FBE"/>
    <w:multiLevelType w:val="hybridMultilevel"/>
    <w:tmpl w:val="76400250"/>
    <w:lvl w:ilvl="0" w:tplc="5CB2AD3E">
      <w:start w:val="3"/>
      <w:numFmt w:val="lowerLetter"/>
      <w:lvlText w:val="%1)"/>
      <w:lvlJc w:val="left"/>
      <w:pPr>
        <w:tabs>
          <w:tab w:val="num" w:pos="1440"/>
        </w:tabs>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BB4109C"/>
    <w:multiLevelType w:val="hybridMultilevel"/>
    <w:tmpl w:val="E2580F74"/>
    <w:lvl w:ilvl="0" w:tplc="6218A5C4">
      <w:start w:val="1"/>
      <w:numFmt w:val="bullet"/>
      <w:lvlText w:val="-"/>
      <w:lvlJc w:val="left"/>
      <w:pPr>
        <w:ind w:left="720" w:hanging="360"/>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2280898"/>
    <w:multiLevelType w:val="multilevel"/>
    <w:tmpl w:val="B02C1838"/>
    <w:lvl w:ilvl="0">
      <w:start w:val="73"/>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226244EC"/>
    <w:multiLevelType w:val="multilevel"/>
    <w:tmpl w:val="0366E3D6"/>
    <w:lvl w:ilvl="0">
      <w:start w:val="17"/>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2590481E"/>
    <w:multiLevelType w:val="hybridMultilevel"/>
    <w:tmpl w:val="CA2EC5E0"/>
    <w:lvl w:ilvl="0" w:tplc="0409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279C5024"/>
    <w:multiLevelType w:val="hybridMultilevel"/>
    <w:tmpl w:val="CF1CE0DC"/>
    <w:lvl w:ilvl="0" w:tplc="39387B12">
      <w:start w:val="3"/>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9740FCD"/>
    <w:multiLevelType w:val="hybridMultilevel"/>
    <w:tmpl w:val="F8125EEC"/>
    <w:lvl w:ilvl="0" w:tplc="FFFFFFFF">
      <w:start w:val="1"/>
      <w:numFmt w:val="bullet"/>
      <w:lvlText w:val="-"/>
      <w:lvlJc w:val="left"/>
      <w:pPr>
        <w:ind w:left="720" w:hanging="360"/>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714AC892">
      <w:start w:val="3"/>
      <w:numFmt w:val="bullet"/>
      <w:lvlText w:val="-"/>
      <w:lvlJc w:val="left"/>
      <w:pPr>
        <w:ind w:left="2880" w:hanging="360"/>
      </w:pPr>
      <w:rPr>
        <w:rFonts w:ascii="Trebuchet MS" w:hAnsi="Trebuchet MS" w:cs="Times New Roman" w:hint="default"/>
        <w:color w:val="auto"/>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 w15:restartNumberingAfterBreak="0">
    <w:nsid w:val="2B441930"/>
    <w:multiLevelType w:val="hybridMultilevel"/>
    <w:tmpl w:val="1EA63148"/>
    <w:lvl w:ilvl="0" w:tplc="714AC892">
      <w:start w:val="3"/>
      <w:numFmt w:val="bullet"/>
      <w:lvlText w:val="-"/>
      <w:lvlJc w:val="left"/>
      <w:pPr>
        <w:ind w:left="720" w:hanging="360"/>
      </w:pPr>
      <w:rPr>
        <w:rFonts w:ascii="Trebuchet MS" w:hAnsi="Trebuchet MS" w:cs="Times New Roman" w:hint="default"/>
        <w:color w:val="auto"/>
      </w:rPr>
    </w:lvl>
    <w:lvl w:ilvl="1" w:tplc="04090003">
      <w:start w:val="1"/>
      <w:numFmt w:val="bullet"/>
      <w:lvlText w:val="o"/>
      <w:lvlJc w:val="left"/>
      <w:pPr>
        <w:ind w:left="1440" w:hanging="360"/>
      </w:pPr>
      <w:rPr>
        <w:rFonts w:ascii="Courier New" w:hAnsi="Courier New" w:cs="Courier New" w:hint="default"/>
      </w:rPr>
    </w:lvl>
    <w:lvl w:ilvl="2" w:tplc="39387B12">
      <w:start w:val="3"/>
      <w:numFmt w:val="bullet"/>
      <w:lvlText w:val="-"/>
      <w:lvlJc w:val="left"/>
      <w:pPr>
        <w:ind w:left="900" w:hanging="360"/>
      </w:pPr>
      <w:rPr>
        <w:rFonts w:ascii="Times New Roman" w:eastAsia="Times New Roman" w:hAnsi="Times New Roman" w:cs="Times New Roman"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E3A2EEB"/>
    <w:multiLevelType w:val="multilevel"/>
    <w:tmpl w:val="424257FA"/>
    <w:lvl w:ilvl="0">
      <w:start w:val="1"/>
      <w:numFmt w:val="decimal"/>
      <w:lvlText w:val="%1."/>
      <w:lvlJc w:val="left"/>
      <w:pPr>
        <w:ind w:left="360" w:hanging="360"/>
      </w:pPr>
      <w:rPr>
        <w:rFonts w:hint="default"/>
      </w:rPr>
    </w:lvl>
    <w:lvl w:ilvl="1">
      <w:start w:val="1"/>
      <w:numFmt w:val="decimal"/>
      <w:lvlText w:val="6.%2"/>
      <w:lvlJc w:val="left"/>
      <w:pPr>
        <w:ind w:left="1008" w:hanging="558"/>
      </w:pPr>
      <w:rPr>
        <w:rFonts w:hint="default"/>
        <w:b w:val="0"/>
        <w:bCs/>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2E830D30"/>
    <w:multiLevelType w:val="hybridMultilevel"/>
    <w:tmpl w:val="76EA7836"/>
    <w:lvl w:ilvl="0" w:tplc="0409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4BCC4300">
      <w:start w:val="1"/>
      <w:numFmt w:val="lowerLetter"/>
      <w:lvlText w:val="%5)"/>
      <w:lvlJc w:val="left"/>
      <w:pPr>
        <w:ind w:left="3600" w:hanging="360"/>
      </w:pPr>
      <w:rPr>
        <w:rFonts w:asciiTheme="minorHAnsi" w:eastAsiaTheme="minorHAnsi" w:hAnsiTheme="minorHAnsi" w:cstheme="minorHAnsi"/>
      </w:r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0" w15:restartNumberingAfterBreak="0">
    <w:nsid w:val="2F7A1EF0"/>
    <w:multiLevelType w:val="multilevel"/>
    <w:tmpl w:val="725A6BCC"/>
    <w:lvl w:ilvl="0">
      <w:start w:val="1"/>
      <w:numFmt w:val="decimal"/>
      <w:lvlText w:val="%1."/>
      <w:lvlJc w:val="left"/>
      <w:pPr>
        <w:ind w:left="360" w:hanging="360"/>
      </w:pPr>
      <w:rPr>
        <w:rFonts w:hint="default"/>
      </w:rPr>
    </w:lvl>
    <w:lvl w:ilvl="1">
      <w:start w:val="1"/>
      <w:numFmt w:val="decimal"/>
      <w:lvlText w:val="73.%2"/>
      <w:lvlJc w:val="left"/>
      <w:pPr>
        <w:ind w:left="1008" w:hanging="558"/>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30417557"/>
    <w:multiLevelType w:val="hybridMultilevel"/>
    <w:tmpl w:val="A5A8C86C"/>
    <w:lvl w:ilvl="0" w:tplc="04180011">
      <w:start w:val="1"/>
      <w:numFmt w:val="decimal"/>
      <w:lvlText w:val="%1)"/>
      <w:lvlJc w:val="left"/>
      <w:pPr>
        <w:ind w:left="1287" w:hanging="360"/>
      </w:pPr>
    </w:lvl>
    <w:lvl w:ilvl="1" w:tplc="04180019">
      <w:start w:val="1"/>
      <w:numFmt w:val="lowerLetter"/>
      <w:lvlText w:val="%2."/>
      <w:lvlJc w:val="left"/>
      <w:pPr>
        <w:ind w:left="2007" w:hanging="360"/>
      </w:pPr>
    </w:lvl>
    <w:lvl w:ilvl="2" w:tplc="0418001B">
      <w:start w:val="1"/>
      <w:numFmt w:val="lowerRoman"/>
      <w:lvlText w:val="%3."/>
      <w:lvlJc w:val="right"/>
      <w:pPr>
        <w:ind w:left="2727" w:hanging="180"/>
      </w:pPr>
    </w:lvl>
    <w:lvl w:ilvl="3" w:tplc="300EFB84">
      <w:numFmt w:val="bullet"/>
      <w:lvlText w:val="•"/>
      <w:lvlJc w:val="left"/>
      <w:pPr>
        <w:ind w:left="3807" w:hanging="720"/>
      </w:pPr>
      <w:rPr>
        <w:rFonts w:ascii="Calibri" w:eastAsiaTheme="minorHAnsi" w:hAnsi="Calibri" w:cs="Calibri" w:hint="default"/>
      </w:rPr>
    </w:lvl>
    <w:lvl w:ilvl="4" w:tplc="59A6B4BA">
      <w:start w:val="1"/>
      <w:numFmt w:val="lowerLetter"/>
      <w:lvlText w:val="%5)"/>
      <w:lvlJc w:val="left"/>
      <w:pPr>
        <w:ind w:left="4527" w:hanging="720"/>
      </w:pPr>
      <w:rPr>
        <w:rFonts w:hint="default"/>
      </w:rPr>
    </w:lvl>
    <w:lvl w:ilvl="5" w:tplc="0418001B" w:tentative="1">
      <w:start w:val="1"/>
      <w:numFmt w:val="lowerRoman"/>
      <w:lvlText w:val="%6."/>
      <w:lvlJc w:val="right"/>
      <w:pPr>
        <w:ind w:left="4887" w:hanging="180"/>
      </w:pPr>
    </w:lvl>
    <w:lvl w:ilvl="6" w:tplc="0418000F" w:tentative="1">
      <w:start w:val="1"/>
      <w:numFmt w:val="decimal"/>
      <w:lvlText w:val="%7."/>
      <w:lvlJc w:val="left"/>
      <w:pPr>
        <w:ind w:left="5607" w:hanging="360"/>
      </w:pPr>
    </w:lvl>
    <w:lvl w:ilvl="7" w:tplc="04180019" w:tentative="1">
      <w:start w:val="1"/>
      <w:numFmt w:val="lowerLetter"/>
      <w:lvlText w:val="%8."/>
      <w:lvlJc w:val="left"/>
      <w:pPr>
        <w:ind w:left="6327" w:hanging="360"/>
      </w:pPr>
    </w:lvl>
    <w:lvl w:ilvl="8" w:tplc="0418001B" w:tentative="1">
      <w:start w:val="1"/>
      <w:numFmt w:val="lowerRoman"/>
      <w:lvlText w:val="%9."/>
      <w:lvlJc w:val="right"/>
      <w:pPr>
        <w:ind w:left="7047" w:hanging="180"/>
      </w:pPr>
    </w:lvl>
  </w:abstractNum>
  <w:abstractNum w:abstractNumId="22" w15:restartNumberingAfterBreak="0">
    <w:nsid w:val="361F7774"/>
    <w:multiLevelType w:val="hybridMultilevel"/>
    <w:tmpl w:val="3E6AE482"/>
    <w:lvl w:ilvl="0" w:tplc="67E4278C">
      <w:start w:val="1"/>
      <w:numFmt w:val="bullet"/>
      <w:lvlText w:val="-"/>
      <w:lvlJc w:val="left"/>
      <w:pPr>
        <w:ind w:left="720" w:hanging="360"/>
      </w:pPr>
      <w:rPr>
        <w:rFonts w:ascii="Times New Roman" w:eastAsia="Times New Roman" w:hAnsi="Times New Roman"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 w15:restartNumberingAfterBreak="0">
    <w:nsid w:val="39617325"/>
    <w:multiLevelType w:val="hybridMultilevel"/>
    <w:tmpl w:val="37867908"/>
    <w:lvl w:ilvl="0" w:tplc="6218A5C4">
      <w:start w:val="1"/>
      <w:numFmt w:val="bullet"/>
      <w:lvlText w:val="-"/>
      <w:lvlJc w:val="left"/>
      <w:pPr>
        <w:ind w:left="720" w:hanging="360"/>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C1A6EEE"/>
    <w:multiLevelType w:val="hybridMultilevel"/>
    <w:tmpl w:val="D548AB92"/>
    <w:lvl w:ilvl="0" w:tplc="04090011">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5" w15:restartNumberingAfterBreak="0">
    <w:nsid w:val="3D065E9E"/>
    <w:multiLevelType w:val="hybridMultilevel"/>
    <w:tmpl w:val="1AD60832"/>
    <w:lvl w:ilvl="0" w:tplc="E7401372">
      <w:numFmt w:val="bullet"/>
      <w:lvlText w:val="-"/>
      <w:lvlJc w:val="left"/>
      <w:pPr>
        <w:ind w:left="1602" w:hanging="360"/>
      </w:pPr>
      <w:rPr>
        <w:rFonts w:ascii="Arial" w:eastAsia="Times New Roman" w:hAnsi="Arial" w:cs="Arial" w:hint="default"/>
      </w:rPr>
    </w:lvl>
    <w:lvl w:ilvl="1" w:tplc="04090003" w:tentative="1">
      <w:start w:val="1"/>
      <w:numFmt w:val="bullet"/>
      <w:lvlText w:val="o"/>
      <w:lvlJc w:val="left"/>
      <w:pPr>
        <w:ind w:left="2322" w:hanging="360"/>
      </w:pPr>
      <w:rPr>
        <w:rFonts w:ascii="Courier New" w:hAnsi="Courier New" w:cs="Courier New" w:hint="default"/>
      </w:rPr>
    </w:lvl>
    <w:lvl w:ilvl="2" w:tplc="04090005" w:tentative="1">
      <w:start w:val="1"/>
      <w:numFmt w:val="bullet"/>
      <w:lvlText w:val=""/>
      <w:lvlJc w:val="left"/>
      <w:pPr>
        <w:ind w:left="3042" w:hanging="360"/>
      </w:pPr>
      <w:rPr>
        <w:rFonts w:ascii="Wingdings" w:hAnsi="Wingdings" w:hint="default"/>
      </w:rPr>
    </w:lvl>
    <w:lvl w:ilvl="3" w:tplc="04090001" w:tentative="1">
      <w:start w:val="1"/>
      <w:numFmt w:val="bullet"/>
      <w:lvlText w:val=""/>
      <w:lvlJc w:val="left"/>
      <w:pPr>
        <w:ind w:left="3762" w:hanging="360"/>
      </w:pPr>
      <w:rPr>
        <w:rFonts w:ascii="Symbol" w:hAnsi="Symbol" w:hint="default"/>
      </w:rPr>
    </w:lvl>
    <w:lvl w:ilvl="4" w:tplc="04090003" w:tentative="1">
      <w:start w:val="1"/>
      <w:numFmt w:val="bullet"/>
      <w:lvlText w:val="o"/>
      <w:lvlJc w:val="left"/>
      <w:pPr>
        <w:ind w:left="4482" w:hanging="360"/>
      </w:pPr>
      <w:rPr>
        <w:rFonts w:ascii="Courier New" w:hAnsi="Courier New" w:cs="Courier New" w:hint="default"/>
      </w:rPr>
    </w:lvl>
    <w:lvl w:ilvl="5" w:tplc="04090005" w:tentative="1">
      <w:start w:val="1"/>
      <w:numFmt w:val="bullet"/>
      <w:lvlText w:val=""/>
      <w:lvlJc w:val="left"/>
      <w:pPr>
        <w:ind w:left="5202" w:hanging="360"/>
      </w:pPr>
      <w:rPr>
        <w:rFonts w:ascii="Wingdings" w:hAnsi="Wingdings" w:hint="default"/>
      </w:rPr>
    </w:lvl>
    <w:lvl w:ilvl="6" w:tplc="04090001" w:tentative="1">
      <w:start w:val="1"/>
      <w:numFmt w:val="bullet"/>
      <w:lvlText w:val=""/>
      <w:lvlJc w:val="left"/>
      <w:pPr>
        <w:ind w:left="5922" w:hanging="360"/>
      </w:pPr>
      <w:rPr>
        <w:rFonts w:ascii="Symbol" w:hAnsi="Symbol" w:hint="default"/>
      </w:rPr>
    </w:lvl>
    <w:lvl w:ilvl="7" w:tplc="04090003" w:tentative="1">
      <w:start w:val="1"/>
      <w:numFmt w:val="bullet"/>
      <w:lvlText w:val="o"/>
      <w:lvlJc w:val="left"/>
      <w:pPr>
        <w:ind w:left="6642" w:hanging="360"/>
      </w:pPr>
      <w:rPr>
        <w:rFonts w:ascii="Courier New" w:hAnsi="Courier New" w:cs="Courier New" w:hint="default"/>
      </w:rPr>
    </w:lvl>
    <w:lvl w:ilvl="8" w:tplc="04090005" w:tentative="1">
      <w:start w:val="1"/>
      <w:numFmt w:val="bullet"/>
      <w:lvlText w:val=""/>
      <w:lvlJc w:val="left"/>
      <w:pPr>
        <w:ind w:left="7362" w:hanging="360"/>
      </w:pPr>
      <w:rPr>
        <w:rFonts w:ascii="Wingdings" w:hAnsi="Wingdings" w:hint="default"/>
      </w:rPr>
    </w:lvl>
  </w:abstractNum>
  <w:abstractNum w:abstractNumId="26" w15:restartNumberingAfterBreak="0">
    <w:nsid w:val="3DEE247D"/>
    <w:multiLevelType w:val="hybridMultilevel"/>
    <w:tmpl w:val="02D876F6"/>
    <w:lvl w:ilvl="0" w:tplc="040C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2BD7CFF"/>
    <w:multiLevelType w:val="hybridMultilevel"/>
    <w:tmpl w:val="25160910"/>
    <w:lvl w:ilvl="0" w:tplc="C6C057F4">
      <w:start w:val="1"/>
      <w:numFmt w:val="bullet"/>
      <w:lvlText w:val=""/>
      <w:lvlJc w:val="left"/>
      <w:pPr>
        <w:ind w:left="1602" w:hanging="360"/>
      </w:pPr>
      <w:rPr>
        <w:rFonts w:ascii="Symbol" w:hAnsi="Symbol" w:hint="default"/>
        <w:b w:val="0"/>
        <w:i w:val="0"/>
      </w:rPr>
    </w:lvl>
    <w:lvl w:ilvl="1" w:tplc="04090003" w:tentative="1">
      <w:start w:val="1"/>
      <w:numFmt w:val="bullet"/>
      <w:lvlText w:val="o"/>
      <w:lvlJc w:val="left"/>
      <w:pPr>
        <w:ind w:left="2322" w:hanging="360"/>
      </w:pPr>
      <w:rPr>
        <w:rFonts w:ascii="Courier New" w:hAnsi="Courier New" w:cs="Courier New" w:hint="default"/>
      </w:rPr>
    </w:lvl>
    <w:lvl w:ilvl="2" w:tplc="04090005" w:tentative="1">
      <w:start w:val="1"/>
      <w:numFmt w:val="bullet"/>
      <w:lvlText w:val=""/>
      <w:lvlJc w:val="left"/>
      <w:pPr>
        <w:ind w:left="3042" w:hanging="360"/>
      </w:pPr>
      <w:rPr>
        <w:rFonts w:ascii="Wingdings" w:hAnsi="Wingdings" w:hint="default"/>
      </w:rPr>
    </w:lvl>
    <w:lvl w:ilvl="3" w:tplc="04090001" w:tentative="1">
      <w:start w:val="1"/>
      <w:numFmt w:val="bullet"/>
      <w:lvlText w:val=""/>
      <w:lvlJc w:val="left"/>
      <w:pPr>
        <w:ind w:left="3762" w:hanging="360"/>
      </w:pPr>
      <w:rPr>
        <w:rFonts w:ascii="Symbol" w:hAnsi="Symbol" w:hint="default"/>
      </w:rPr>
    </w:lvl>
    <w:lvl w:ilvl="4" w:tplc="04090003" w:tentative="1">
      <w:start w:val="1"/>
      <w:numFmt w:val="bullet"/>
      <w:lvlText w:val="o"/>
      <w:lvlJc w:val="left"/>
      <w:pPr>
        <w:ind w:left="4482" w:hanging="360"/>
      </w:pPr>
      <w:rPr>
        <w:rFonts w:ascii="Courier New" w:hAnsi="Courier New" w:cs="Courier New" w:hint="default"/>
      </w:rPr>
    </w:lvl>
    <w:lvl w:ilvl="5" w:tplc="04090005" w:tentative="1">
      <w:start w:val="1"/>
      <w:numFmt w:val="bullet"/>
      <w:lvlText w:val=""/>
      <w:lvlJc w:val="left"/>
      <w:pPr>
        <w:ind w:left="5202" w:hanging="360"/>
      </w:pPr>
      <w:rPr>
        <w:rFonts w:ascii="Wingdings" w:hAnsi="Wingdings" w:hint="default"/>
      </w:rPr>
    </w:lvl>
    <w:lvl w:ilvl="6" w:tplc="04090001" w:tentative="1">
      <w:start w:val="1"/>
      <w:numFmt w:val="bullet"/>
      <w:lvlText w:val=""/>
      <w:lvlJc w:val="left"/>
      <w:pPr>
        <w:ind w:left="5922" w:hanging="360"/>
      </w:pPr>
      <w:rPr>
        <w:rFonts w:ascii="Symbol" w:hAnsi="Symbol" w:hint="default"/>
      </w:rPr>
    </w:lvl>
    <w:lvl w:ilvl="7" w:tplc="04090003" w:tentative="1">
      <w:start w:val="1"/>
      <w:numFmt w:val="bullet"/>
      <w:lvlText w:val="o"/>
      <w:lvlJc w:val="left"/>
      <w:pPr>
        <w:ind w:left="6642" w:hanging="360"/>
      </w:pPr>
      <w:rPr>
        <w:rFonts w:ascii="Courier New" w:hAnsi="Courier New" w:cs="Courier New" w:hint="default"/>
      </w:rPr>
    </w:lvl>
    <w:lvl w:ilvl="8" w:tplc="04090005" w:tentative="1">
      <w:start w:val="1"/>
      <w:numFmt w:val="bullet"/>
      <w:lvlText w:val=""/>
      <w:lvlJc w:val="left"/>
      <w:pPr>
        <w:ind w:left="7362" w:hanging="360"/>
      </w:pPr>
      <w:rPr>
        <w:rFonts w:ascii="Wingdings" w:hAnsi="Wingdings" w:hint="default"/>
      </w:rPr>
    </w:lvl>
  </w:abstractNum>
  <w:abstractNum w:abstractNumId="28" w15:restartNumberingAfterBreak="0">
    <w:nsid w:val="43C21C6F"/>
    <w:multiLevelType w:val="hybridMultilevel"/>
    <w:tmpl w:val="E7983912"/>
    <w:lvl w:ilvl="0" w:tplc="040C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712329E"/>
    <w:multiLevelType w:val="hybridMultilevel"/>
    <w:tmpl w:val="1C0A03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EA71C45"/>
    <w:multiLevelType w:val="hybridMultilevel"/>
    <w:tmpl w:val="73064C28"/>
    <w:lvl w:ilvl="0" w:tplc="040C0019">
      <w:start w:val="1"/>
      <w:numFmt w:val="lowerLetter"/>
      <w:lvlText w:val="%1)"/>
      <w:lvlJc w:val="left"/>
      <w:pPr>
        <w:ind w:left="4860" w:hanging="360"/>
      </w:pPr>
      <w:rPr>
        <w:rFonts w:hint="default"/>
      </w:rPr>
    </w:lvl>
    <w:lvl w:ilvl="1" w:tplc="04090019" w:tentative="1">
      <w:start w:val="1"/>
      <w:numFmt w:val="lowerLetter"/>
      <w:lvlText w:val="%2."/>
      <w:lvlJc w:val="left"/>
      <w:pPr>
        <w:ind w:left="5580" w:hanging="360"/>
      </w:pPr>
    </w:lvl>
    <w:lvl w:ilvl="2" w:tplc="0409001B" w:tentative="1">
      <w:start w:val="1"/>
      <w:numFmt w:val="lowerRoman"/>
      <w:lvlText w:val="%3."/>
      <w:lvlJc w:val="right"/>
      <w:pPr>
        <w:ind w:left="6300" w:hanging="180"/>
      </w:pPr>
    </w:lvl>
    <w:lvl w:ilvl="3" w:tplc="0409000F" w:tentative="1">
      <w:start w:val="1"/>
      <w:numFmt w:val="decimal"/>
      <w:lvlText w:val="%4."/>
      <w:lvlJc w:val="left"/>
      <w:pPr>
        <w:ind w:left="7020" w:hanging="360"/>
      </w:pPr>
    </w:lvl>
    <w:lvl w:ilvl="4" w:tplc="04090019" w:tentative="1">
      <w:start w:val="1"/>
      <w:numFmt w:val="lowerLetter"/>
      <w:lvlText w:val="%5."/>
      <w:lvlJc w:val="left"/>
      <w:pPr>
        <w:ind w:left="7740" w:hanging="360"/>
      </w:pPr>
    </w:lvl>
    <w:lvl w:ilvl="5" w:tplc="0409001B" w:tentative="1">
      <w:start w:val="1"/>
      <w:numFmt w:val="lowerRoman"/>
      <w:lvlText w:val="%6."/>
      <w:lvlJc w:val="right"/>
      <w:pPr>
        <w:ind w:left="8460" w:hanging="180"/>
      </w:pPr>
    </w:lvl>
    <w:lvl w:ilvl="6" w:tplc="0409000F" w:tentative="1">
      <w:start w:val="1"/>
      <w:numFmt w:val="decimal"/>
      <w:lvlText w:val="%7."/>
      <w:lvlJc w:val="left"/>
      <w:pPr>
        <w:ind w:left="9180" w:hanging="360"/>
      </w:pPr>
    </w:lvl>
    <w:lvl w:ilvl="7" w:tplc="04090019" w:tentative="1">
      <w:start w:val="1"/>
      <w:numFmt w:val="lowerLetter"/>
      <w:lvlText w:val="%8."/>
      <w:lvlJc w:val="left"/>
      <w:pPr>
        <w:ind w:left="9900" w:hanging="360"/>
      </w:pPr>
    </w:lvl>
    <w:lvl w:ilvl="8" w:tplc="0409001B" w:tentative="1">
      <w:start w:val="1"/>
      <w:numFmt w:val="lowerRoman"/>
      <w:lvlText w:val="%9."/>
      <w:lvlJc w:val="right"/>
      <w:pPr>
        <w:ind w:left="10620" w:hanging="180"/>
      </w:pPr>
    </w:lvl>
  </w:abstractNum>
  <w:abstractNum w:abstractNumId="31" w15:restartNumberingAfterBreak="0">
    <w:nsid w:val="4FBC372C"/>
    <w:multiLevelType w:val="hybridMultilevel"/>
    <w:tmpl w:val="FD845AB0"/>
    <w:lvl w:ilvl="0" w:tplc="2522E77C">
      <w:start w:val="1"/>
      <w:numFmt w:val="lowerLetter"/>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2" w15:restartNumberingAfterBreak="0">
    <w:nsid w:val="55027A3C"/>
    <w:multiLevelType w:val="hybridMultilevel"/>
    <w:tmpl w:val="2A1A71A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15:restartNumberingAfterBreak="0">
    <w:nsid w:val="57DC4C1A"/>
    <w:multiLevelType w:val="hybridMultilevel"/>
    <w:tmpl w:val="83303F2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15:restartNumberingAfterBreak="0">
    <w:nsid w:val="58852A09"/>
    <w:multiLevelType w:val="hybridMultilevel"/>
    <w:tmpl w:val="CC32303C"/>
    <w:lvl w:ilvl="0" w:tplc="0409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5" w15:restartNumberingAfterBreak="0">
    <w:nsid w:val="58B9693F"/>
    <w:multiLevelType w:val="hybridMultilevel"/>
    <w:tmpl w:val="C58ADF72"/>
    <w:lvl w:ilvl="0" w:tplc="04180017">
      <w:start w:val="1"/>
      <w:numFmt w:val="lowerLetter"/>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6" w15:restartNumberingAfterBreak="0">
    <w:nsid w:val="599E3EC7"/>
    <w:multiLevelType w:val="hybridMultilevel"/>
    <w:tmpl w:val="67989F6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59B13210"/>
    <w:multiLevelType w:val="hybridMultilevel"/>
    <w:tmpl w:val="C030AD62"/>
    <w:lvl w:ilvl="0" w:tplc="04090017">
      <w:start w:val="1"/>
      <w:numFmt w:val="lowerLetter"/>
      <w:lvlText w:val="%1)"/>
      <w:lvlJc w:val="left"/>
      <w:pPr>
        <w:ind w:left="4860" w:hanging="360"/>
      </w:pPr>
      <w:rPr>
        <w:rFonts w:hint="default"/>
      </w:rPr>
    </w:lvl>
    <w:lvl w:ilvl="1" w:tplc="FFFFFFFF" w:tentative="1">
      <w:start w:val="1"/>
      <w:numFmt w:val="lowerLetter"/>
      <w:lvlText w:val="%2."/>
      <w:lvlJc w:val="left"/>
      <w:pPr>
        <w:ind w:left="5580" w:hanging="360"/>
      </w:pPr>
    </w:lvl>
    <w:lvl w:ilvl="2" w:tplc="FFFFFFFF" w:tentative="1">
      <w:start w:val="1"/>
      <w:numFmt w:val="lowerRoman"/>
      <w:lvlText w:val="%3."/>
      <w:lvlJc w:val="right"/>
      <w:pPr>
        <w:ind w:left="6300" w:hanging="180"/>
      </w:pPr>
    </w:lvl>
    <w:lvl w:ilvl="3" w:tplc="FFFFFFFF" w:tentative="1">
      <w:start w:val="1"/>
      <w:numFmt w:val="decimal"/>
      <w:lvlText w:val="%4."/>
      <w:lvlJc w:val="left"/>
      <w:pPr>
        <w:ind w:left="7020" w:hanging="360"/>
      </w:pPr>
    </w:lvl>
    <w:lvl w:ilvl="4" w:tplc="FFFFFFFF" w:tentative="1">
      <w:start w:val="1"/>
      <w:numFmt w:val="lowerLetter"/>
      <w:lvlText w:val="%5."/>
      <w:lvlJc w:val="left"/>
      <w:pPr>
        <w:ind w:left="7740" w:hanging="360"/>
      </w:pPr>
    </w:lvl>
    <w:lvl w:ilvl="5" w:tplc="FFFFFFFF" w:tentative="1">
      <w:start w:val="1"/>
      <w:numFmt w:val="lowerRoman"/>
      <w:lvlText w:val="%6."/>
      <w:lvlJc w:val="right"/>
      <w:pPr>
        <w:ind w:left="8460" w:hanging="180"/>
      </w:pPr>
    </w:lvl>
    <w:lvl w:ilvl="6" w:tplc="FFFFFFFF" w:tentative="1">
      <w:start w:val="1"/>
      <w:numFmt w:val="decimal"/>
      <w:lvlText w:val="%7."/>
      <w:lvlJc w:val="left"/>
      <w:pPr>
        <w:ind w:left="9180" w:hanging="360"/>
      </w:pPr>
    </w:lvl>
    <w:lvl w:ilvl="7" w:tplc="FFFFFFFF" w:tentative="1">
      <w:start w:val="1"/>
      <w:numFmt w:val="lowerLetter"/>
      <w:lvlText w:val="%8."/>
      <w:lvlJc w:val="left"/>
      <w:pPr>
        <w:ind w:left="9900" w:hanging="360"/>
      </w:pPr>
    </w:lvl>
    <w:lvl w:ilvl="8" w:tplc="FFFFFFFF" w:tentative="1">
      <w:start w:val="1"/>
      <w:numFmt w:val="lowerRoman"/>
      <w:lvlText w:val="%9."/>
      <w:lvlJc w:val="right"/>
      <w:pPr>
        <w:ind w:left="10620" w:hanging="180"/>
      </w:pPr>
    </w:lvl>
  </w:abstractNum>
  <w:abstractNum w:abstractNumId="38" w15:restartNumberingAfterBreak="0">
    <w:nsid w:val="59CE7757"/>
    <w:multiLevelType w:val="hybridMultilevel"/>
    <w:tmpl w:val="18745F96"/>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9" w15:restartNumberingAfterBreak="0">
    <w:nsid w:val="5BA2271E"/>
    <w:multiLevelType w:val="hybridMultilevel"/>
    <w:tmpl w:val="E20C9512"/>
    <w:lvl w:ilvl="0" w:tplc="86421FC4">
      <w:start w:val="1"/>
      <w:numFmt w:val="lowerLetter"/>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0" w15:restartNumberingAfterBreak="0">
    <w:nsid w:val="5EAA76DF"/>
    <w:multiLevelType w:val="hybridMultilevel"/>
    <w:tmpl w:val="1B285754"/>
    <w:lvl w:ilvl="0" w:tplc="0809000F">
      <w:start w:val="1"/>
      <w:numFmt w:val="decimal"/>
      <w:lvlText w:val="%1."/>
      <w:lvlJc w:val="left"/>
      <w:pPr>
        <w:tabs>
          <w:tab w:val="num" w:pos="360"/>
        </w:tabs>
        <w:ind w:left="360" w:hanging="360"/>
      </w:pPr>
      <w:rPr>
        <w:rFonts w:hint="default"/>
      </w:rPr>
    </w:lvl>
    <w:lvl w:ilvl="1" w:tplc="040C0019">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1" w15:restartNumberingAfterBreak="0">
    <w:nsid w:val="62AB0232"/>
    <w:multiLevelType w:val="hybridMultilevel"/>
    <w:tmpl w:val="C8109CD6"/>
    <w:lvl w:ilvl="0" w:tplc="C6C057F4">
      <w:start w:val="1"/>
      <w:numFmt w:val="bullet"/>
      <w:lvlText w:val=""/>
      <w:lvlJc w:val="left"/>
      <w:pPr>
        <w:ind w:left="1602" w:hanging="360"/>
      </w:pPr>
      <w:rPr>
        <w:rFonts w:ascii="Symbol" w:hAnsi="Symbol" w:hint="default"/>
        <w:b w:val="0"/>
        <w:i w:val="0"/>
      </w:rPr>
    </w:lvl>
    <w:lvl w:ilvl="1" w:tplc="04090003" w:tentative="1">
      <w:start w:val="1"/>
      <w:numFmt w:val="bullet"/>
      <w:lvlText w:val="o"/>
      <w:lvlJc w:val="left"/>
      <w:pPr>
        <w:ind w:left="2322" w:hanging="360"/>
      </w:pPr>
      <w:rPr>
        <w:rFonts w:ascii="Courier New" w:hAnsi="Courier New" w:cs="Courier New" w:hint="default"/>
      </w:rPr>
    </w:lvl>
    <w:lvl w:ilvl="2" w:tplc="04090005" w:tentative="1">
      <w:start w:val="1"/>
      <w:numFmt w:val="bullet"/>
      <w:lvlText w:val=""/>
      <w:lvlJc w:val="left"/>
      <w:pPr>
        <w:ind w:left="3042" w:hanging="360"/>
      </w:pPr>
      <w:rPr>
        <w:rFonts w:ascii="Wingdings" w:hAnsi="Wingdings" w:hint="default"/>
      </w:rPr>
    </w:lvl>
    <w:lvl w:ilvl="3" w:tplc="04090001" w:tentative="1">
      <w:start w:val="1"/>
      <w:numFmt w:val="bullet"/>
      <w:lvlText w:val=""/>
      <w:lvlJc w:val="left"/>
      <w:pPr>
        <w:ind w:left="3762" w:hanging="360"/>
      </w:pPr>
      <w:rPr>
        <w:rFonts w:ascii="Symbol" w:hAnsi="Symbol" w:hint="default"/>
      </w:rPr>
    </w:lvl>
    <w:lvl w:ilvl="4" w:tplc="04090003" w:tentative="1">
      <w:start w:val="1"/>
      <w:numFmt w:val="bullet"/>
      <w:lvlText w:val="o"/>
      <w:lvlJc w:val="left"/>
      <w:pPr>
        <w:ind w:left="4482" w:hanging="360"/>
      </w:pPr>
      <w:rPr>
        <w:rFonts w:ascii="Courier New" w:hAnsi="Courier New" w:cs="Courier New" w:hint="default"/>
      </w:rPr>
    </w:lvl>
    <w:lvl w:ilvl="5" w:tplc="04090005" w:tentative="1">
      <w:start w:val="1"/>
      <w:numFmt w:val="bullet"/>
      <w:lvlText w:val=""/>
      <w:lvlJc w:val="left"/>
      <w:pPr>
        <w:ind w:left="5202" w:hanging="360"/>
      </w:pPr>
      <w:rPr>
        <w:rFonts w:ascii="Wingdings" w:hAnsi="Wingdings" w:hint="default"/>
      </w:rPr>
    </w:lvl>
    <w:lvl w:ilvl="6" w:tplc="04090001" w:tentative="1">
      <w:start w:val="1"/>
      <w:numFmt w:val="bullet"/>
      <w:lvlText w:val=""/>
      <w:lvlJc w:val="left"/>
      <w:pPr>
        <w:ind w:left="5922" w:hanging="360"/>
      </w:pPr>
      <w:rPr>
        <w:rFonts w:ascii="Symbol" w:hAnsi="Symbol" w:hint="default"/>
      </w:rPr>
    </w:lvl>
    <w:lvl w:ilvl="7" w:tplc="04090003" w:tentative="1">
      <w:start w:val="1"/>
      <w:numFmt w:val="bullet"/>
      <w:lvlText w:val="o"/>
      <w:lvlJc w:val="left"/>
      <w:pPr>
        <w:ind w:left="6642" w:hanging="360"/>
      </w:pPr>
      <w:rPr>
        <w:rFonts w:ascii="Courier New" w:hAnsi="Courier New" w:cs="Courier New" w:hint="default"/>
      </w:rPr>
    </w:lvl>
    <w:lvl w:ilvl="8" w:tplc="04090005" w:tentative="1">
      <w:start w:val="1"/>
      <w:numFmt w:val="bullet"/>
      <w:lvlText w:val=""/>
      <w:lvlJc w:val="left"/>
      <w:pPr>
        <w:ind w:left="7362" w:hanging="360"/>
      </w:pPr>
      <w:rPr>
        <w:rFonts w:ascii="Wingdings" w:hAnsi="Wingdings" w:hint="default"/>
      </w:rPr>
    </w:lvl>
  </w:abstractNum>
  <w:abstractNum w:abstractNumId="42" w15:restartNumberingAfterBreak="0">
    <w:nsid w:val="62FB02FF"/>
    <w:multiLevelType w:val="hybridMultilevel"/>
    <w:tmpl w:val="3E802E5A"/>
    <w:lvl w:ilvl="0" w:tplc="E7401372">
      <w:numFmt w:val="bullet"/>
      <w:lvlText w:val="-"/>
      <w:lvlJc w:val="left"/>
      <w:pPr>
        <w:ind w:left="1080" w:hanging="360"/>
      </w:pPr>
      <w:rPr>
        <w:rFonts w:ascii="Arial" w:eastAsia="Times New Roman" w:hAnsi="Arial" w:cs="Aria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3" w15:restartNumberingAfterBreak="0">
    <w:nsid w:val="63AF7DF6"/>
    <w:multiLevelType w:val="hybridMultilevel"/>
    <w:tmpl w:val="1A128FB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4" w15:restartNumberingAfterBreak="0">
    <w:nsid w:val="6A7859FC"/>
    <w:multiLevelType w:val="multilevel"/>
    <w:tmpl w:val="AF60A03A"/>
    <w:lvl w:ilvl="0">
      <w:start w:val="1"/>
      <w:numFmt w:val="lowerLetter"/>
      <w:lvlText w:val="%1)"/>
      <w:lvlJc w:val="left"/>
      <w:pPr>
        <w:ind w:left="360" w:hanging="360"/>
      </w:pPr>
    </w:lvl>
    <w:lvl w:ilvl="1">
      <w:start w:val="1"/>
      <w:numFmt w:val="none"/>
      <w:suff w:val="nothing"/>
      <w:lvlText w:val="%1"/>
      <w:lvlJc w:val="left"/>
      <w:pPr>
        <w:ind w:left="0" w:firstLine="0"/>
      </w:pPr>
    </w:lvl>
    <w:lvl w:ilvl="2">
      <w:start w:val="1"/>
      <w:numFmt w:val="none"/>
      <w:suff w:val="nothing"/>
      <w:lvlText w:val="%1"/>
      <w:lvlJc w:val="left"/>
      <w:pPr>
        <w:ind w:left="0" w:firstLine="0"/>
      </w:pPr>
    </w:lvl>
    <w:lvl w:ilvl="3">
      <w:start w:val="1"/>
      <w:numFmt w:val="decimal"/>
      <w:lvlText w:val="%1"/>
      <w:lvlJc w:val="left"/>
      <w:pPr>
        <w:tabs>
          <w:tab w:val="num" w:pos="360"/>
        </w:tabs>
        <w:ind w:left="340" w:hanging="340"/>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5" w15:restartNumberingAfterBreak="0">
    <w:nsid w:val="744C5E54"/>
    <w:multiLevelType w:val="hybridMultilevel"/>
    <w:tmpl w:val="E97A6E00"/>
    <w:lvl w:ilvl="0" w:tplc="04180017">
      <w:start w:val="1"/>
      <w:numFmt w:val="lowerLetter"/>
      <w:lvlText w:val="%1)"/>
      <w:lvlJc w:val="left"/>
      <w:pPr>
        <w:ind w:left="630" w:hanging="360"/>
      </w:pPr>
    </w:lvl>
    <w:lvl w:ilvl="1" w:tplc="04180019">
      <w:start w:val="1"/>
      <w:numFmt w:val="lowerLetter"/>
      <w:lvlText w:val="%2."/>
      <w:lvlJc w:val="left"/>
      <w:pPr>
        <w:ind w:left="1350" w:hanging="360"/>
      </w:pPr>
    </w:lvl>
    <w:lvl w:ilvl="2" w:tplc="0418001B" w:tentative="1">
      <w:start w:val="1"/>
      <w:numFmt w:val="lowerRoman"/>
      <w:lvlText w:val="%3."/>
      <w:lvlJc w:val="right"/>
      <w:pPr>
        <w:ind w:left="2070" w:hanging="180"/>
      </w:pPr>
    </w:lvl>
    <w:lvl w:ilvl="3" w:tplc="0418000F" w:tentative="1">
      <w:start w:val="1"/>
      <w:numFmt w:val="decimal"/>
      <w:lvlText w:val="%4."/>
      <w:lvlJc w:val="left"/>
      <w:pPr>
        <w:ind w:left="2790" w:hanging="360"/>
      </w:pPr>
    </w:lvl>
    <w:lvl w:ilvl="4" w:tplc="04180019" w:tentative="1">
      <w:start w:val="1"/>
      <w:numFmt w:val="lowerLetter"/>
      <w:lvlText w:val="%5."/>
      <w:lvlJc w:val="left"/>
      <w:pPr>
        <w:ind w:left="3510" w:hanging="360"/>
      </w:pPr>
    </w:lvl>
    <w:lvl w:ilvl="5" w:tplc="0418001B" w:tentative="1">
      <w:start w:val="1"/>
      <w:numFmt w:val="lowerRoman"/>
      <w:lvlText w:val="%6."/>
      <w:lvlJc w:val="right"/>
      <w:pPr>
        <w:ind w:left="4230" w:hanging="180"/>
      </w:pPr>
    </w:lvl>
    <w:lvl w:ilvl="6" w:tplc="0418000F" w:tentative="1">
      <w:start w:val="1"/>
      <w:numFmt w:val="decimal"/>
      <w:lvlText w:val="%7."/>
      <w:lvlJc w:val="left"/>
      <w:pPr>
        <w:ind w:left="4950" w:hanging="360"/>
      </w:pPr>
    </w:lvl>
    <w:lvl w:ilvl="7" w:tplc="04180019" w:tentative="1">
      <w:start w:val="1"/>
      <w:numFmt w:val="lowerLetter"/>
      <w:lvlText w:val="%8."/>
      <w:lvlJc w:val="left"/>
      <w:pPr>
        <w:ind w:left="5670" w:hanging="360"/>
      </w:pPr>
    </w:lvl>
    <w:lvl w:ilvl="8" w:tplc="0418001B" w:tentative="1">
      <w:start w:val="1"/>
      <w:numFmt w:val="lowerRoman"/>
      <w:lvlText w:val="%9."/>
      <w:lvlJc w:val="right"/>
      <w:pPr>
        <w:ind w:left="6390" w:hanging="180"/>
      </w:pPr>
    </w:lvl>
  </w:abstractNum>
  <w:abstractNum w:abstractNumId="46" w15:restartNumberingAfterBreak="0">
    <w:nsid w:val="77B9409A"/>
    <w:multiLevelType w:val="hybridMultilevel"/>
    <w:tmpl w:val="1B6EC0F4"/>
    <w:lvl w:ilvl="0" w:tplc="6218A5C4">
      <w:start w:val="1"/>
      <w:numFmt w:val="bullet"/>
      <w:lvlText w:val="-"/>
      <w:lvlJc w:val="left"/>
      <w:pPr>
        <w:ind w:left="720" w:hanging="360"/>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7F5D7618"/>
    <w:multiLevelType w:val="hybridMultilevel"/>
    <w:tmpl w:val="BBC4C738"/>
    <w:lvl w:ilvl="0" w:tplc="0809000F">
      <w:start w:val="1"/>
      <w:numFmt w:val="decimal"/>
      <w:lvlText w:val="%1."/>
      <w:lvlJc w:val="left"/>
      <w:pPr>
        <w:tabs>
          <w:tab w:val="num" w:pos="720"/>
        </w:tabs>
        <w:ind w:left="720" w:hanging="360"/>
      </w:pPr>
      <w:rPr>
        <w:rFonts w:hint="default"/>
        <w:b w:val="0"/>
        <w:i w:val="0"/>
      </w:r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num w:numId="1" w16cid:durableId="139805632">
    <w:abstractNumId w:val="29"/>
  </w:num>
  <w:num w:numId="2" w16cid:durableId="914434996">
    <w:abstractNumId w:val="8"/>
  </w:num>
  <w:num w:numId="3" w16cid:durableId="502012966">
    <w:abstractNumId w:val="10"/>
  </w:num>
  <w:num w:numId="4" w16cid:durableId="425469693">
    <w:abstractNumId w:val="46"/>
  </w:num>
  <w:num w:numId="5" w16cid:durableId="1069155799">
    <w:abstractNumId w:val="38"/>
  </w:num>
  <w:num w:numId="6" w16cid:durableId="1595282347">
    <w:abstractNumId w:val="17"/>
  </w:num>
  <w:num w:numId="7" w16cid:durableId="859664858">
    <w:abstractNumId w:val="40"/>
  </w:num>
  <w:num w:numId="8" w16cid:durableId="915092625">
    <w:abstractNumId w:val="14"/>
  </w:num>
  <w:num w:numId="9" w16cid:durableId="1714231275">
    <w:abstractNumId w:val="44"/>
  </w:num>
  <w:num w:numId="10" w16cid:durableId="1217470022">
    <w:abstractNumId w:val="33"/>
  </w:num>
  <w:num w:numId="11" w16cid:durableId="429545502">
    <w:abstractNumId w:val="36"/>
  </w:num>
  <w:num w:numId="12" w16cid:durableId="2135440066">
    <w:abstractNumId w:val="43"/>
  </w:num>
  <w:num w:numId="13" w16cid:durableId="325324784">
    <w:abstractNumId w:val="45"/>
  </w:num>
  <w:num w:numId="14" w16cid:durableId="795221288">
    <w:abstractNumId w:val="2"/>
  </w:num>
  <w:num w:numId="15" w16cid:durableId="1213006231">
    <w:abstractNumId w:val="21"/>
  </w:num>
  <w:num w:numId="16" w16cid:durableId="763458253">
    <w:abstractNumId w:val="4"/>
  </w:num>
  <w:num w:numId="17" w16cid:durableId="1701128074">
    <w:abstractNumId w:val="9"/>
  </w:num>
  <w:num w:numId="18" w16cid:durableId="1559587514">
    <w:abstractNumId w:val="32"/>
  </w:num>
  <w:num w:numId="19" w16cid:durableId="543517933">
    <w:abstractNumId w:val="35"/>
  </w:num>
  <w:num w:numId="20" w16cid:durableId="1055197827">
    <w:abstractNumId w:val="26"/>
  </w:num>
  <w:num w:numId="21" w16cid:durableId="1548177031">
    <w:abstractNumId w:val="18"/>
  </w:num>
  <w:num w:numId="22" w16cid:durableId="1590315306">
    <w:abstractNumId w:val="30"/>
  </w:num>
  <w:num w:numId="23" w16cid:durableId="50498142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762603083">
    <w:abstractNumId w:val="3"/>
  </w:num>
  <w:num w:numId="25" w16cid:durableId="1499155450">
    <w:abstractNumId w:val="47"/>
  </w:num>
  <w:num w:numId="26" w16cid:durableId="1560508468">
    <w:abstractNumId w:val="0"/>
  </w:num>
  <w:num w:numId="27" w16cid:durableId="602226257">
    <w:abstractNumId w:val="1"/>
  </w:num>
  <w:num w:numId="28" w16cid:durableId="864558465">
    <w:abstractNumId w:val="25"/>
  </w:num>
  <w:num w:numId="29" w16cid:durableId="300380555">
    <w:abstractNumId w:val="42"/>
  </w:num>
  <w:num w:numId="30" w16cid:durableId="1579900138">
    <w:abstractNumId w:val="41"/>
  </w:num>
  <w:num w:numId="31" w16cid:durableId="1291740850">
    <w:abstractNumId w:val="27"/>
  </w:num>
  <w:num w:numId="32" w16cid:durableId="1654528502">
    <w:abstractNumId w:val="28"/>
  </w:num>
  <w:num w:numId="33" w16cid:durableId="630944356">
    <w:abstractNumId w:val="23"/>
  </w:num>
  <w:num w:numId="34" w16cid:durableId="1531801688">
    <w:abstractNumId w:val="12"/>
  </w:num>
  <w:num w:numId="35" w16cid:durableId="966618944">
    <w:abstractNumId w:val="11"/>
  </w:num>
  <w:num w:numId="36" w16cid:durableId="1401319647">
    <w:abstractNumId w:val="15"/>
  </w:num>
  <w:num w:numId="37" w16cid:durableId="46227838">
    <w:abstractNumId w:val="7"/>
  </w:num>
  <w:num w:numId="38" w16cid:durableId="2130974138">
    <w:abstractNumId w:val="13"/>
  </w:num>
  <w:num w:numId="39" w16cid:durableId="1418821600">
    <w:abstractNumId w:val="31"/>
  </w:num>
  <w:num w:numId="40" w16cid:durableId="1862737720">
    <w:abstractNumId w:val="34"/>
  </w:num>
  <w:num w:numId="41" w16cid:durableId="331300525">
    <w:abstractNumId w:val="39"/>
  </w:num>
  <w:num w:numId="42" w16cid:durableId="1317881042">
    <w:abstractNumId w:val="37"/>
  </w:num>
  <w:num w:numId="43" w16cid:durableId="1273633991">
    <w:abstractNumId w:val="19"/>
  </w:num>
  <w:num w:numId="44" w16cid:durableId="949750003">
    <w:abstractNumId w:val="20"/>
  </w:num>
  <w:num w:numId="45" w16cid:durableId="2077850739">
    <w:abstractNumId w:val="2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Radu Gabriel">
    <w15:presenceInfo w15:providerId="Windows Live" w15:userId="54cc36b7a90e5e7b"/>
  </w15:person>
  <w15:person w15:author="Stare Civila LERESTI">
    <w15:presenceInfo w15:providerId="AD" w15:userId="S::starecivila@leresti.cjarges.ro::5e4c0c57-30e1-4667-b0dc-39fc6feeb3a2"/>
  </w15:person>
  <w15:person w15:author="Anca Bors">
    <w15:presenceInfo w15:providerId="Windows Live" w15:userId="95987891e252fe6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trackRevision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955C4"/>
    <w:rsid w:val="00037EAF"/>
    <w:rsid w:val="0007555D"/>
    <w:rsid w:val="00095862"/>
    <w:rsid w:val="00096B0F"/>
    <w:rsid w:val="00097647"/>
    <w:rsid w:val="000C20D5"/>
    <w:rsid w:val="000D6516"/>
    <w:rsid w:val="00130CC3"/>
    <w:rsid w:val="00136A0C"/>
    <w:rsid w:val="00141493"/>
    <w:rsid w:val="001A0923"/>
    <w:rsid w:val="001E7464"/>
    <w:rsid w:val="001F6A45"/>
    <w:rsid w:val="00214E6A"/>
    <w:rsid w:val="002A4F08"/>
    <w:rsid w:val="002D77F7"/>
    <w:rsid w:val="002E6030"/>
    <w:rsid w:val="00375249"/>
    <w:rsid w:val="0043204E"/>
    <w:rsid w:val="00455C40"/>
    <w:rsid w:val="00465260"/>
    <w:rsid w:val="004E38AE"/>
    <w:rsid w:val="00514FF0"/>
    <w:rsid w:val="00540BD7"/>
    <w:rsid w:val="00543D45"/>
    <w:rsid w:val="00582DEC"/>
    <w:rsid w:val="005A463F"/>
    <w:rsid w:val="00620706"/>
    <w:rsid w:val="006479CD"/>
    <w:rsid w:val="0065177C"/>
    <w:rsid w:val="0069692B"/>
    <w:rsid w:val="006B07AE"/>
    <w:rsid w:val="006E2FB4"/>
    <w:rsid w:val="00744B81"/>
    <w:rsid w:val="00890805"/>
    <w:rsid w:val="008937CE"/>
    <w:rsid w:val="008D44BB"/>
    <w:rsid w:val="008F01F1"/>
    <w:rsid w:val="00972BEC"/>
    <w:rsid w:val="009F79CC"/>
    <w:rsid w:val="00A955C4"/>
    <w:rsid w:val="00B11C7E"/>
    <w:rsid w:val="00B27739"/>
    <w:rsid w:val="00B86C7B"/>
    <w:rsid w:val="00BB6680"/>
    <w:rsid w:val="00BF6E43"/>
    <w:rsid w:val="00C023C9"/>
    <w:rsid w:val="00C81334"/>
    <w:rsid w:val="00D33AC1"/>
    <w:rsid w:val="00D41535"/>
    <w:rsid w:val="00D435CE"/>
    <w:rsid w:val="00D97245"/>
    <w:rsid w:val="00DB19D1"/>
    <w:rsid w:val="00DB4C9C"/>
    <w:rsid w:val="00E02AB8"/>
    <w:rsid w:val="00E20694"/>
    <w:rsid w:val="00E47FF3"/>
    <w:rsid w:val="00E856CF"/>
    <w:rsid w:val="00E87D14"/>
    <w:rsid w:val="00EA5750"/>
    <w:rsid w:val="00ED54DB"/>
    <w:rsid w:val="00ED735C"/>
    <w:rsid w:val="00EE60A5"/>
    <w:rsid w:val="00F02C00"/>
    <w:rsid w:val="00F14CEA"/>
    <w:rsid w:val="00F73EBD"/>
    <w:rsid w:val="00FA7688"/>
  </w:rsids>
  <m:mathPr>
    <m:mathFont m:val="Cambria Math"/>
    <m:brkBin m:val="before"/>
    <m:brkBinSub m:val="--"/>
    <m:smallFrac m:val="0"/>
    <m:dispDef/>
    <m:lMargin m:val="0"/>
    <m:rMargin m:val="0"/>
    <m:defJc m:val="centerGroup"/>
    <m:wrapIndent m:val="1440"/>
    <m:intLim m:val="subSup"/>
    <m:naryLim m:val="undOvr"/>
  </m:mathPr>
  <w:themeFontLang w:val="ro-RO"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7227FB"/>
  <w15:chartTrackingRefBased/>
  <w15:docId w15:val="{79DC1A62-5843-4967-89EA-D53F3138D6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955C4"/>
    <w:rPr>
      <w:kern w:val="0"/>
      <w:lang w:val="ro-RO"/>
      <w14:ligatures w14:val="none"/>
    </w:rPr>
  </w:style>
  <w:style w:type="paragraph" w:styleId="Titlu1">
    <w:name w:val="heading 1"/>
    <w:basedOn w:val="Normal"/>
    <w:next w:val="Normal"/>
    <w:link w:val="Titlu1Caracter"/>
    <w:uiPriority w:val="9"/>
    <w:qFormat/>
    <w:rsid w:val="00A955C4"/>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Titlu2">
    <w:name w:val="heading 2"/>
    <w:basedOn w:val="Normal"/>
    <w:next w:val="Normal"/>
    <w:link w:val="Titlu2Caracter"/>
    <w:uiPriority w:val="9"/>
    <w:unhideWhenUsed/>
    <w:qFormat/>
    <w:rsid w:val="00A955C4"/>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Titlu3">
    <w:name w:val="heading 3"/>
    <w:basedOn w:val="Normal"/>
    <w:next w:val="Normal"/>
    <w:link w:val="Titlu3Caracter"/>
    <w:uiPriority w:val="9"/>
    <w:unhideWhenUsed/>
    <w:qFormat/>
    <w:rsid w:val="00A955C4"/>
    <w:pPr>
      <w:keepNext/>
      <w:keepLines/>
      <w:spacing w:before="160" w:after="80"/>
      <w:outlineLvl w:val="2"/>
    </w:pPr>
    <w:rPr>
      <w:rFonts w:eastAsiaTheme="majorEastAsia" w:cstheme="majorBidi"/>
      <w:color w:val="2F5496" w:themeColor="accent1" w:themeShade="BF"/>
      <w:sz w:val="28"/>
      <w:szCs w:val="28"/>
    </w:rPr>
  </w:style>
  <w:style w:type="paragraph" w:styleId="Titlu4">
    <w:name w:val="heading 4"/>
    <w:basedOn w:val="Normal"/>
    <w:next w:val="Normal"/>
    <w:link w:val="Titlu4Caracter"/>
    <w:uiPriority w:val="9"/>
    <w:semiHidden/>
    <w:unhideWhenUsed/>
    <w:qFormat/>
    <w:rsid w:val="00A955C4"/>
    <w:pPr>
      <w:keepNext/>
      <w:keepLines/>
      <w:spacing w:before="80" w:after="40"/>
      <w:outlineLvl w:val="3"/>
    </w:pPr>
    <w:rPr>
      <w:rFonts w:eastAsiaTheme="majorEastAsia" w:cstheme="majorBidi"/>
      <w:i/>
      <w:iCs/>
      <w:color w:val="2F5496" w:themeColor="accent1" w:themeShade="BF"/>
    </w:rPr>
  </w:style>
  <w:style w:type="paragraph" w:styleId="Titlu5">
    <w:name w:val="heading 5"/>
    <w:basedOn w:val="Normal"/>
    <w:next w:val="Normal"/>
    <w:link w:val="Titlu5Caracter"/>
    <w:uiPriority w:val="9"/>
    <w:semiHidden/>
    <w:unhideWhenUsed/>
    <w:qFormat/>
    <w:rsid w:val="00A955C4"/>
    <w:pPr>
      <w:keepNext/>
      <w:keepLines/>
      <w:spacing w:before="80" w:after="40"/>
      <w:outlineLvl w:val="4"/>
    </w:pPr>
    <w:rPr>
      <w:rFonts w:eastAsiaTheme="majorEastAsia" w:cstheme="majorBidi"/>
      <w:color w:val="2F5496" w:themeColor="accent1" w:themeShade="BF"/>
    </w:rPr>
  </w:style>
  <w:style w:type="paragraph" w:styleId="Titlu6">
    <w:name w:val="heading 6"/>
    <w:basedOn w:val="Normal"/>
    <w:next w:val="Normal"/>
    <w:link w:val="Titlu6Caracter"/>
    <w:uiPriority w:val="9"/>
    <w:semiHidden/>
    <w:unhideWhenUsed/>
    <w:qFormat/>
    <w:rsid w:val="00A955C4"/>
    <w:pPr>
      <w:keepNext/>
      <w:keepLines/>
      <w:spacing w:before="40" w:after="0"/>
      <w:outlineLvl w:val="5"/>
    </w:pPr>
    <w:rPr>
      <w:rFonts w:eastAsiaTheme="majorEastAsia" w:cstheme="majorBidi"/>
      <w:i/>
      <w:iCs/>
      <w:color w:val="595959" w:themeColor="text1" w:themeTint="A6"/>
    </w:rPr>
  </w:style>
  <w:style w:type="paragraph" w:styleId="Titlu7">
    <w:name w:val="heading 7"/>
    <w:basedOn w:val="Normal"/>
    <w:next w:val="Normal"/>
    <w:link w:val="Titlu7Caracter"/>
    <w:uiPriority w:val="9"/>
    <w:semiHidden/>
    <w:unhideWhenUsed/>
    <w:qFormat/>
    <w:rsid w:val="00A955C4"/>
    <w:pPr>
      <w:keepNext/>
      <w:keepLines/>
      <w:spacing w:before="40" w:after="0"/>
      <w:outlineLvl w:val="6"/>
    </w:pPr>
    <w:rPr>
      <w:rFonts w:eastAsiaTheme="majorEastAsia" w:cstheme="majorBidi"/>
      <w:color w:val="595959" w:themeColor="text1" w:themeTint="A6"/>
    </w:rPr>
  </w:style>
  <w:style w:type="paragraph" w:styleId="Titlu8">
    <w:name w:val="heading 8"/>
    <w:basedOn w:val="Normal"/>
    <w:next w:val="Normal"/>
    <w:link w:val="Titlu8Caracter"/>
    <w:uiPriority w:val="9"/>
    <w:semiHidden/>
    <w:unhideWhenUsed/>
    <w:qFormat/>
    <w:rsid w:val="00A955C4"/>
    <w:pPr>
      <w:keepNext/>
      <w:keepLines/>
      <w:spacing w:after="0"/>
      <w:outlineLvl w:val="7"/>
    </w:pPr>
    <w:rPr>
      <w:rFonts w:eastAsiaTheme="majorEastAsia" w:cstheme="majorBidi"/>
      <w:i/>
      <w:iCs/>
      <w:color w:val="272727" w:themeColor="text1" w:themeTint="D8"/>
    </w:rPr>
  </w:style>
  <w:style w:type="paragraph" w:styleId="Titlu9">
    <w:name w:val="heading 9"/>
    <w:basedOn w:val="Normal"/>
    <w:next w:val="Normal"/>
    <w:link w:val="Titlu9Caracter"/>
    <w:uiPriority w:val="9"/>
    <w:semiHidden/>
    <w:unhideWhenUsed/>
    <w:qFormat/>
    <w:rsid w:val="00A955C4"/>
    <w:pPr>
      <w:keepNext/>
      <w:keepLines/>
      <w:spacing w:after="0"/>
      <w:outlineLvl w:val="8"/>
    </w:pPr>
    <w:rPr>
      <w:rFonts w:eastAsiaTheme="majorEastAsia" w:cstheme="majorBidi"/>
      <w:color w:val="272727" w:themeColor="text1" w:themeTint="D8"/>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1Caracter">
    <w:name w:val="Titlu 1 Caracter"/>
    <w:basedOn w:val="Fontdeparagrafimplicit"/>
    <w:link w:val="Titlu1"/>
    <w:uiPriority w:val="9"/>
    <w:rsid w:val="00A955C4"/>
    <w:rPr>
      <w:rFonts w:asciiTheme="majorHAnsi" w:eastAsiaTheme="majorEastAsia" w:hAnsiTheme="majorHAnsi" w:cstheme="majorBidi"/>
      <w:color w:val="2F5496" w:themeColor="accent1" w:themeShade="BF"/>
      <w:sz w:val="40"/>
      <w:szCs w:val="40"/>
      <w:lang w:val="ro-RO"/>
    </w:rPr>
  </w:style>
  <w:style w:type="character" w:customStyle="1" w:styleId="Titlu2Caracter">
    <w:name w:val="Titlu 2 Caracter"/>
    <w:basedOn w:val="Fontdeparagrafimplicit"/>
    <w:link w:val="Titlu2"/>
    <w:uiPriority w:val="9"/>
    <w:rsid w:val="00A955C4"/>
    <w:rPr>
      <w:rFonts w:asciiTheme="majorHAnsi" w:eastAsiaTheme="majorEastAsia" w:hAnsiTheme="majorHAnsi" w:cstheme="majorBidi"/>
      <w:color w:val="2F5496" w:themeColor="accent1" w:themeShade="BF"/>
      <w:sz w:val="32"/>
      <w:szCs w:val="32"/>
      <w:lang w:val="ro-RO"/>
    </w:rPr>
  </w:style>
  <w:style w:type="character" w:customStyle="1" w:styleId="Titlu3Caracter">
    <w:name w:val="Titlu 3 Caracter"/>
    <w:basedOn w:val="Fontdeparagrafimplicit"/>
    <w:link w:val="Titlu3"/>
    <w:uiPriority w:val="9"/>
    <w:rsid w:val="00A955C4"/>
    <w:rPr>
      <w:rFonts w:eastAsiaTheme="majorEastAsia" w:cstheme="majorBidi"/>
      <w:color w:val="2F5496" w:themeColor="accent1" w:themeShade="BF"/>
      <w:sz w:val="28"/>
      <w:szCs w:val="28"/>
      <w:lang w:val="ro-RO"/>
    </w:rPr>
  </w:style>
  <w:style w:type="character" w:customStyle="1" w:styleId="Titlu4Caracter">
    <w:name w:val="Titlu 4 Caracter"/>
    <w:basedOn w:val="Fontdeparagrafimplicit"/>
    <w:link w:val="Titlu4"/>
    <w:uiPriority w:val="9"/>
    <w:semiHidden/>
    <w:rsid w:val="00A955C4"/>
    <w:rPr>
      <w:rFonts w:eastAsiaTheme="majorEastAsia" w:cstheme="majorBidi"/>
      <w:i/>
      <w:iCs/>
      <w:color w:val="2F5496" w:themeColor="accent1" w:themeShade="BF"/>
      <w:lang w:val="ro-RO"/>
    </w:rPr>
  </w:style>
  <w:style w:type="character" w:customStyle="1" w:styleId="Titlu5Caracter">
    <w:name w:val="Titlu 5 Caracter"/>
    <w:basedOn w:val="Fontdeparagrafimplicit"/>
    <w:link w:val="Titlu5"/>
    <w:uiPriority w:val="9"/>
    <w:semiHidden/>
    <w:rsid w:val="00A955C4"/>
    <w:rPr>
      <w:rFonts w:eastAsiaTheme="majorEastAsia" w:cstheme="majorBidi"/>
      <w:color w:val="2F5496" w:themeColor="accent1" w:themeShade="BF"/>
      <w:lang w:val="ro-RO"/>
    </w:rPr>
  </w:style>
  <w:style w:type="character" w:customStyle="1" w:styleId="Titlu6Caracter">
    <w:name w:val="Titlu 6 Caracter"/>
    <w:basedOn w:val="Fontdeparagrafimplicit"/>
    <w:link w:val="Titlu6"/>
    <w:uiPriority w:val="9"/>
    <w:semiHidden/>
    <w:rsid w:val="00A955C4"/>
    <w:rPr>
      <w:rFonts w:eastAsiaTheme="majorEastAsia" w:cstheme="majorBidi"/>
      <w:i/>
      <w:iCs/>
      <w:color w:val="595959" w:themeColor="text1" w:themeTint="A6"/>
      <w:lang w:val="ro-RO"/>
    </w:rPr>
  </w:style>
  <w:style w:type="character" w:customStyle="1" w:styleId="Titlu7Caracter">
    <w:name w:val="Titlu 7 Caracter"/>
    <w:basedOn w:val="Fontdeparagrafimplicit"/>
    <w:link w:val="Titlu7"/>
    <w:uiPriority w:val="9"/>
    <w:semiHidden/>
    <w:rsid w:val="00A955C4"/>
    <w:rPr>
      <w:rFonts w:eastAsiaTheme="majorEastAsia" w:cstheme="majorBidi"/>
      <w:color w:val="595959" w:themeColor="text1" w:themeTint="A6"/>
      <w:lang w:val="ro-RO"/>
    </w:rPr>
  </w:style>
  <w:style w:type="character" w:customStyle="1" w:styleId="Titlu8Caracter">
    <w:name w:val="Titlu 8 Caracter"/>
    <w:basedOn w:val="Fontdeparagrafimplicit"/>
    <w:link w:val="Titlu8"/>
    <w:uiPriority w:val="9"/>
    <w:semiHidden/>
    <w:rsid w:val="00A955C4"/>
    <w:rPr>
      <w:rFonts w:eastAsiaTheme="majorEastAsia" w:cstheme="majorBidi"/>
      <w:i/>
      <w:iCs/>
      <w:color w:val="272727" w:themeColor="text1" w:themeTint="D8"/>
      <w:lang w:val="ro-RO"/>
    </w:rPr>
  </w:style>
  <w:style w:type="character" w:customStyle="1" w:styleId="Titlu9Caracter">
    <w:name w:val="Titlu 9 Caracter"/>
    <w:basedOn w:val="Fontdeparagrafimplicit"/>
    <w:link w:val="Titlu9"/>
    <w:uiPriority w:val="9"/>
    <w:semiHidden/>
    <w:rsid w:val="00A955C4"/>
    <w:rPr>
      <w:rFonts w:eastAsiaTheme="majorEastAsia" w:cstheme="majorBidi"/>
      <w:color w:val="272727" w:themeColor="text1" w:themeTint="D8"/>
      <w:lang w:val="ro-RO"/>
    </w:rPr>
  </w:style>
  <w:style w:type="paragraph" w:styleId="Titlu">
    <w:name w:val="Title"/>
    <w:basedOn w:val="Normal"/>
    <w:next w:val="Normal"/>
    <w:link w:val="TitluCaracter"/>
    <w:uiPriority w:val="10"/>
    <w:qFormat/>
    <w:rsid w:val="00A955C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uCaracter">
    <w:name w:val="Titlu Caracter"/>
    <w:basedOn w:val="Fontdeparagrafimplicit"/>
    <w:link w:val="Titlu"/>
    <w:uiPriority w:val="10"/>
    <w:rsid w:val="00A955C4"/>
    <w:rPr>
      <w:rFonts w:asciiTheme="majorHAnsi" w:eastAsiaTheme="majorEastAsia" w:hAnsiTheme="majorHAnsi" w:cstheme="majorBidi"/>
      <w:spacing w:val="-10"/>
      <w:kern w:val="28"/>
      <w:sz w:val="56"/>
      <w:szCs w:val="56"/>
      <w:lang w:val="ro-RO"/>
    </w:rPr>
  </w:style>
  <w:style w:type="paragraph" w:styleId="Subtitlu">
    <w:name w:val="Subtitle"/>
    <w:basedOn w:val="Normal"/>
    <w:next w:val="Normal"/>
    <w:link w:val="SubtitluCaracter"/>
    <w:uiPriority w:val="11"/>
    <w:qFormat/>
    <w:rsid w:val="00A955C4"/>
    <w:pPr>
      <w:numPr>
        <w:ilvl w:val="1"/>
      </w:numPr>
    </w:pPr>
    <w:rPr>
      <w:rFonts w:eastAsiaTheme="majorEastAsia" w:cstheme="majorBidi"/>
      <w:color w:val="595959" w:themeColor="text1" w:themeTint="A6"/>
      <w:spacing w:val="15"/>
      <w:sz w:val="28"/>
      <w:szCs w:val="28"/>
    </w:rPr>
  </w:style>
  <w:style w:type="character" w:customStyle="1" w:styleId="SubtitluCaracter">
    <w:name w:val="Subtitlu Caracter"/>
    <w:basedOn w:val="Fontdeparagrafimplicit"/>
    <w:link w:val="Subtitlu"/>
    <w:uiPriority w:val="11"/>
    <w:rsid w:val="00A955C4"/>
    <w:rPr>
      <w:rFonts w:eastAsiaTheme="majorEastAsia" w:cstheme="majorBidi"/>
      <w:color w:val="595959" w:themeColor="text1" w:themeTint="A6"/>
      <w:spacing w:val="15"/>
      <w:sz w:val="28"/>
      <w:szCs w:val="28"/>
      <w:lang w:val="ro-RO"/>
    </w:rPr>
  </w:style>
  <w:style w:type="paragraph" w:styleId="Citat">
    <w:name w:val="Quote"/>
    <w:basedOn w:val="Normal"/>
    <w:next w:val="Normal"/>
    <w:link w:val="CitatCaracter"/>
    <w:uiPriority w:val="29"/>
    <w:qFormat/>
    <w:rsid w:val="00A955C4"/>
    <w:pPr>
      <w:spacing w:before="160"/>
      <w:jc w:val="center"/>
    </w:pPr>
    <w:rPr>
      <w:i/>
      <w:iCs/>
      <w:color w:val="404040" w:themeColor="text1" w:themeTint="BF"/>
    </w:rPr>
  </w:style>
  <w:style w:type="character" w:customStyle="1" w:styleId="CitatCaracter">
    <w:name w:val="Citat Caracter"/>
    <w:basedOn w:val="Fontdeparagrafimplicit"/>
    <w:link w:val="Citat"/>
    <w:uiPriority w:val="29"/>
    <w:rsid w:val="00A955C4"/>
    <w:rPr>
      <w:i/>
      <w:iCs/>
      <w:color w:val="404040" w:themeColor="text1" w:themeTint="BF"/>
      <w:lang w:val="ro-RO"/>
    </w:rPr>
  </w:style>
  <w:style w:type="paragraph" w:styleId="Listparagraf">
    <w:name w:val="List Paragraph"/>
    <w:aliases w:val="GIZ List Paragraph,Liststycke SKL,En tête 1,PDP DOCUMENT SUBTITLE,Bullet list,Table of contents numbered,Foot note,Listenabsatz1,Indent Paragraph,Lettre d'introduction,Paragraphe de liste PBLH,Numbered Standard,Bullet Styles para"/>
    <w:basedOn w:val="Normal"/>
    <w:link w:val="ListparagrafCaracter"/>
    <w:uiPriority w:val="34"/>
    <w:qFormat/>
    <w:rsid w:val="00A955C4"/>
    <w:pPr>
      <w:ind w:left="720"/>
      <w:contextualSpacing/>
    </w:pPr>
  </w:style>
  <w:style w:type="character" w:styleId="Accentuareintens">
    <w:name w:val="Intense Emphasis"/>
    <w:basedOn w:val="Fontdeparagrafimplicit"/>
    <w:uiPriority w:val="21"/>
    <w:qFormat/>
    <w:rsid w:val="00A955C4"/>
    <w:rPr>
      <w:i/>
      <w:iCs/>
      <w:color w:val="2F5496" w:themeColor="accent1" w:themeShade="BF"/>
    </w:rPr>
  </w:style>
  <w:style w:type="paragraph" w:styleId="Citatintens">
    <w:name w:val="Intense Quote"/>
    <w:basedOn w:val="Normal"/>
    <w:next w:val="Normal"/>
    <w:link w:val="CitatintensCaracter"/>
    <w:uiPriority w:val="30"/>
    <w:qFormat/>
    <w:rsid w:val="00A955C4"/>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itatintensCaracter">
    <w:name w:val="Citat intens Caracter"/>
    <w:basedOn w:val="Fontdeparagrafimplicit"/>
    <w:link w:val="Citatintens"/>
    <w:uiPriority w:val="30"/>
    <w:rsid w:val="00A955C4"/>
    <w:rPr>
      <w:i/>
      <w:iCs/>
      <w:color w:val="2F5496" w:themeColor="accent1" w:themeShade="BF"/>
      <w:lang w:val="ro-RO"/>
    </w:rPr>
  </w:style>
  <w:style w:type="character" w:styleId="Referireintens">
    <w:name w:val="Intense Reference"/>
    <w:basedOn w:val="Fontdeparagrafimplicit"/>
    <w:uiPriority w:val="32"/>
    <w:qFormat/>
    <w:rsid w:val="00A955C4"/>
    <w:rPr>
      <w:b/>
      <w:bCs/>
      <w:smallCaps/>
      <w:color w:val="2F5496" w:themeColor="accent1" w:themeShade="BF"/>
      <w:spacing w:val="5"/>
    </w:rPr>
  </w:style>
  <w:style w:type="paragraph" w:styleId="Antet">
    <w:name w:val="header"/>
    <w:basedOn w:val="Normal"/>
    <w:link w:val="AntetCaracter"/>
    <w:uiPriority w:val="99"/>
    <w:unhideWhenUsed/>
    <w:rsid w:val="00A955C4"/>
    <w:pPr>
      <w:tabs>
        <w:tab w:val="center" w:pos="4680"/>
        <w:tab w:val="right" w:pos="9360"/>
      </w:tabs>
      <w:spacing w:after="0" w:line="240" w:lineRule="auto"/>
    </w:pPr>
  </w:style>
  <w:style w:type="character" w:customStyle="1" w:styleId="AntetCaracter">
    <w:name w:val="Antet Caracter"/>
    <w:basedOn w:val="Fontdeparagrafimplicit"/>
    <w:link w:val="Antet"/>
    <w:uiPriority w:val="99"/>
    <w:rsid w:val="00A955C4"/>
    <w:rPr>
      <w:kern w:val="0"/>
      <w:lang w:val="ro-RO"/>
      <w14:ligatures w14:val="none"/>
    </w:rPr>
  </w:style>
  <w:style w:type="paragraph" w:styleId="Subsol">
    <w:name w:val="footer"/>
    <w:basedOn w:val="Normal"/>
    <w:link w:val="SubsolCaracter"/>
    <w:uiPriority w:val="99"/>
    <w:unhideWhenUsed/>
    <w:rsid w:val="00A955C4"/>
    <w:pPr>
      <w:tabs>
        <w:tab w:val="center" w:pos="4680"/>
        <w:tab w:val="right" w:pos="9360"/>
      </w:tabs>
      <w:spacing w:after="0" w:line="240" w:lineRule="auto"/>
    </w:pPr>
  </w:style>
  <w:style w:type="character" w:customStyle="1" w:styleId="SubsolCaracter">
    <w:name w:val="Subsol Caracter"/>
    <w:basedOn w:val="Fontdeparagrafimplicit"/>
    <w:link w:val="Subsol"/>
    <w:uiPriority w:val="99"/>
    <w:rsid w:val="00A955C4"/>
    <w:rPr>
      <w:kern w:val="0"/>
      <w:lang w:val="ro-RO"/>
      <w14:ligatures w14:val="none"/>
    </w:rPr>
  </w:style>
  <w:style w:type="paragraph" w:styleId="Titlucuprins">
    <w:name w:val="TOC Heading"/>
    <w:basedOn w:val="Titlu1"/>
    <w:next w:val="Normal"/>
    <w:uiPriority w:val="39"/>
    <w:unhideWhenUsed/>
    <w:qFormat/>
    <w:rsid w:val="00A955C4"/>
    <w:pPr>
      <w:spacing w:before="240" w:after="0"/>
      <w:outlineLvl w:val="9"/>
    </w:pPr>
    <w:rPr>
      <w:sz w:val="32"/>
      <w:szCs w:val="32"/>
      <w:u w:color="000000"/>
      <w:lang w:val="en-US"/>
    </w:rPr>
  </w:style>
  <w:style w:type="paragraph" w:styleId="Cuprins1">
    <w:name w:val="toc 1"/>
    <w:basedOn w:val="Normal"/>
    <w:next w:val="Normal"/>
    <w:autoRedefine/>
    <w:uiPriority w:val="39"/>
    <w:unhideWhenUsed/>
    <w:rsid w:val="00A955C4"/>
    <w:pPr>
      <w:tabs>
        <w:tab w:val="right" w:leader="dot" w:pos="9019"/>
      </w:tabs>
      <w:spacing w:after="100"/>
    </w:pPr>
  </w:style>
  <w:style w:type="paragraph" w:styleId="Cuprins2">
    <w:name w:val="toc 2"/>
    <w:basedOn w:val="Normal"/>
    <w:next w:val="Normal"/>
    <w:autoRedefine/>
    <w:uiPriority w:val="39"/>
    <w:unhideWhenUsed/>
    <w:rsid w:val="00A955C4"/>
    <w:pPr>
      <w:spacing w:after="100"/>
      <w:ind w:left="220"/>
    </w:pPr>
  </w:style>
  <w:style w:type="paragraph" w:styleId="Cuprins3">
    <w:name w:val="toc 3"/>
    <w:basedOn w:val="Normal"/>
    <w:next w:val="Normal"/>
    <w:autoRedefine/>
    <w:uiPriority w:val="39"/>
    <w:unhideWhenUsed/>
    <w:rsid w:val="00141493"/>
    <w:pPr>
      <w:tabs>
        <w:tab w:val="right" w:leader="dot" w:pos="9019"/>
      </w:tabs>
      <w:spacing w:after="100"/>
      <w:ind w:left="440"/>
      <w:pPrChange w:id="0" w:author="Radu Gabriel" w:date="2024-03-14T09:23:00Z">
        <w:pPr>
          <w:tabs>
            <w:tab w:val="right" w:leader="dot" w:pos="9019"/>
          </w:tabs>
          <w:spacing w:after="100" w:line="259" w:lineRule="auto"/>
          <w:ind w:left="440"/>
        </w:pPr>
      </w:pPrChange>
    </w:pPr>
    <w:rPr>
      <w:rPrChange w:id="0" w:author="Radu Gabriel" w:date="2024-03-14T09:23:00Z">
        <w:rPr>
          <w:rFonts w:asciiTheme="minorHAnsi" w:eastAsiaTheme="minorHAnsi" w:hAnsiTheme="minorHAnsi" w:cstheme="minorBidi"/>
          <w:sz w:val="22"/>
          <w:szCs w:val="22"/>
          <w:lang w:val="ro-RO" w:eastAsia="en-US" w:bidi="ar-SA"/>
        </w:rPr>
      </w:rPrChange>
    </w:rPr>
  </w:style>
  <w:style w:type="paragraph" w:styleId="Cuprins4">
    <w:name w:val="toc 4"/>
    <w:basedOn w:val="Normal"/>
    <w:next w:val="Normal"/>
    <w:autoRedefine/>
    <w:uiPriority w:val="39"/>
    <w:unhideWhenUsed/>
    <w:rsid w:val="00A955C4"/>
    <w:pPr>
      <w:spacing w:after="100"/>
      <w:ind w:left="660"/>
    </w:pPr>
    <w:rPr>
      <w:rFonts w:eastAsiaTheme="minorEastAsia"/>
    </w:rPr>
  </w:style>
  <w:style w:type="paragraph" w:styleId="Cuprins5">
    <w:name w:val="toc 5"/>
    <w:basedOn w:val="Normal"/>
    <w:next w:val="Normal"/>
    <w:autoRedefine/>
    <w:uiPriority w:val="39"/>
    <w:unhideWhenUsed/>
    <w:rsid w:val="00A955C4"/>
    <w:pPr>
      <w:spacing w:after="100"/>
      <w:ind w:left="880"/>
    </w:pPr>
    <w:rPr>
      <w:rFonts w:eastAsiaTheme="minorEastAsia"/>
    </w:rPr>
  </w:style>
  <w:style w:type="paragraph" w:styleId="Cuprins6">
    <w:name w:val="toc 6"/>
    <w:basedOn w:val="Normal"/>
    <w:next w:val="Normal"/>
    <w:autoRedefine/>
    <w:uiPriority w:val="39"/>
    <w:unhideWhenUsed/>
    <w:rsid w:val="00A955C4"/>
    <w:pPr>
      <w:spacing w:after="100"/>
      <w:ind w:left="1100"/>
    </w:pPr>
    <w:rPr>
      <w:rFonts w:eastAsiaTheme="minorEastAsia"/>
    </w:rPr>
  </w:style>
  <w:style w:type="paragraph" w:styleId="Cuprins7">
    <w:name w:val="toc 7"/>
    <w:basedOn w:val="Normal"/>
    <w:next w:val="Normal"/>
    <w:autoRedefine/>
    <w:uiPriority w:val="39"/>
    <w:unhideWhenUsed/>
    <w:rsid w:val="00A955C4"/>
    <w:pPr>
      <w:spacing w:after="100"/>
      <w:ind w:left="1320"/>
    </w:pPr>
    <w:rPr>
      <w:rFonts w:eastAsiaTheme="minorEastAsia"/>
    </w:rPr>
  </w:style>
  <w:style w:type="paragraph" w:styleId="Cuprins8">
    <w:name w:val="toc 8"/>
    <w:basedOn w:val="Normal"/>
    <w:next w:val="Normal"/>
    <w:autoRedefine/>
    <w:uiPriority w:val="39"/>
    <w:unhideWhenUsed/>
    <w:rsid w:val="00A955C4"/>
    <w:pPr>
      <w:spacing w:after="100"/>
      <w:ind w:left="1540"/>
    </w:pPr>
    <w:rPr>
      <w:rFonts w:eastAsiaTheme="minorEastAsia"/>
    </w:rPr>
  </w:style>
  <w:style w:type="paragraph" w:styleId="Cuprins9">
    <w:name w:val="toc 9"/>
    <w:basedOn w:val="Normal"/>
    <w:next w:val="Normal"/>
    <w:autoRedefine/>
    <w:uiPriority w:val="39"/>
    <w:unhideWhenUsed/>
    <w:rsid w:val="00A955C4"/>
    <w:pPr>
      <w:spacing w:after="100"/>
      <w:ind w:left="1760"/>
    </w:pPr>
    <w:rPr>
      <w:rFonts w:eastAsiaTheme="minorEastAsia"/>
    </w:rPr>
  </w:style>
  <w:style w:type="character" w:styleId="Hyperlink">
    <w:name w:val="Hyperlink"/>
    <w:basedOn w:val="Fontdeparagrafimplicit"/>
    <w:uiPriority w:val="99"/>
    <w:unhideWhenUsed/>
    <w:rsid w:val="00A955C4"/>
    <w:rPr>
      <w:color w:val="0563C1" w:themeColor="hyperlink"/>
      <w:u w:val="single"/>
    </w:rPr>
  </w:style>
  <w:style w:type="character" w:styleId="MeniuneNerezolvat">
    <w:name w:val="Unresolved Mention"/>
    <w:basedOn w:val="Fontdeparagrafimplicit"/>
    <w:uiPriority w:val="99"/>
    <w:semiHidden/>
    <w:unhideWhenUsed/>
    <w:rsid w:val="00A955C4"/>
    <w:rPr>
      <w:color w:val="605E5C"/>
      <w:shd w:val="clear" w:color="auto" w:fill="E1DFDD"/>
    </w:rPr>
  </w:style>
  <w:style w:type="paragraph" w:styleId="Revizuire">
    <w:name w:val="Revision"/>
    <w:hidden/>
    <w:uiPriority w:val="99"/>
    <w:semiHidden/>
    <w:rsid w:val="00A955C4"/>
    <w:pPr>
      <w:spacing w:after="0" w:line="240" w:lineRule="auto"/>
    </w:pPr>
    <w:rPr>
      <w:kern w:val="0"/>
      <w:lang w:val="en-US"/>
      <w14:ligatures w14:val="none"/>
    </w:rPr>
  </w:style>
  <w:style w:type="table" w:styleId="Tabelgril4-Accentuare1">
    <w:name w:val="Grid Table 4 Accent 1"/>
    <w:basedOn w:val="TabelNormal"/>
    <w:uiPriority w:val="49"/>
    <w:rsid w:val="00A955C4"/>
    <w:pPr>
      <w:spacing w:after="0" w:line="240" w:lineRule="auto"/>
    </w:pPr>
    <w:rPr>
      <w:kern w:val="0"/>
      <w:lang w:val="ro-RO"/>
      <w14:ligatures w14:val="none"/>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paragraph" w:customStyle="1" w:styleId="Par">
    <w:name w:val="Par"/>
    <w:basedOn w:val="Normal"/>
    <w:rsid w:val="00A955C4"/>
    <w:pPr>
      <w:keepLines/>
      <w:spacing w:after="240" w:line="240" w:lineRule="auto"/>
      <w:ind w:left="1064"/>
      <w:jc w:val="both"/>
    </w:pPr>
    <w:rPr>
      <w:rFonts w:ascii="Times New Roman" w:eastAsia="Times New Roman" w:hAnsi="Times New Roman" w:cs="Times New Roman"/>
      <w:snapToGrid w:val="0"/>
      <w:sz w:val="24"/>
      <w:szCs w:val="24"/>
      <w:lang w:val="en-GB" w:eastAsia="zh-CN"/>
    </w:rPr>
  </w:style>
  <w:style w:type="character" w:customStyle="1" w:styleId="ListparagrafCaracter">
    <w:name w:val="Listă paragraf Caracter"/>
    <w:aliases w:val="GIZ List Paragraph Caracter,Liststycke SKL Caracter,En tête 1 Caracter,PDP DOCUMENT SUBTITLE Caracter,Bullet list Caracter,Table of contents numbered Caracter,Foot note Caracter,Listenabsatz1 Caracter,Indent Paragraph Caracter"/>
    <w:link w:val="Listparagraf"/>
    <w:uiPriority w:val="34"/>
    <w:qFormat/>
    <w:rsid w:val="00A955C4"/>
    <w:rPr>
      <w:lang w:val="ro-RO"/>
    </w:rPr>
  </w:style>
  <w:style w:type="paragraph" w:styleId="Corptext">
    <w:name w:val="Body Text"/>
    <w:basedOn w:val="Normal"/>
    <w:link w:val="CorptextCaracter"/>
    <w:rsid w:val="00A955C4"/>
    <w:pPr>
      <w:spacing w:after="120" w:line="240" w:lineRule="auto"/>
    </w:pPr>
    <w:rPr>
      <w:rFonts w:ascii="Times New Roman" w:eastAsia="Times New Roman" w:hAnsi="Times New Roman" w:cs="Times New Roman"/>
      <w:sz w:val="24"/>
      <w:szCs w:val="24"/>
    </w:rPr>
  </w:style>
  <w:style w:type="character" w:customStyle="1" w:styleId="CorptextCaracter">
    <w:name w:val="Corp text Caracter"/>
    <w:basedOn w:val="Fontdeparagrafimplicit"/>
    <w:link w:val="Corptext"/>
    <w:rsid w:val="00A955C4"/>
    <w:rPr>
      <w:rFonts w:ascii="Times New Roman" w:eastAsia="Times New Roman" w:hAnsi="Times New Roman" w:cs="Times New Roman"/>
      <w:kern w:val="0"/>
      <w:sz w:val="24"/>
      <w:szCs w:val="24"/>
      <w:lang w:val="ro-RO"/>
      <w14:ligatures w14:val="none"/>
    </w:rPr>
  </w:style>
  <w:style w:type="character" w:customStyle="1" w:styleId="tpa1">
    <w:name w:val="tpa1"/>
    <w:basedOn w:val="Fontdeparagrafimplicit"/>
    <w:rsid w:val="00A955C4"/>
  </w:style>
  <w:style w:type="character" w:customStyle="1" w:styleId="tpt1">
    <w:name w:val="tpt1"/>
    <w:basedOn w:val="Fontdeparagrafimplicit"/>
    <w:rsid w:val="00A955C4"/>
  </w:style>
  <w:style w:type="paragraph" w:customStyle="1" w:styleId="al">
    <w:name w:val="a_l"/>
    <w:basedOn w:val="Normal"/>
    <w:rsid w:val="00A955C4"/>
    <w:pPr>
      <w:spacing w:after="0" w:line="240" w:lineRule="auto"/>
      <w:jc w:val="both"/>
    </w:pPr>
    <w:rPr>
      <w:rFonts w:ascii="Times New Roman" w:eastAsia="Times New Roman" w:hAnsi="Times New Roman" w:cs="Times New Roman"/>
      <w:sz w:val="24"/>
      <w:szCs w:val="24"/>
    </w:rPr>
  </w:style>
  <w:style w:type="character" w:customStyle="1" w:styleId="CharStyle13">
    <w:name w:val="CharStyle13"/>
    <w:qFormat/>
    <w:rsid w:val="00A955C4"/>
    <w:rPr>
      <w:rFonts w:ascii="Times New Roman" w:eastAsia="Times New Roman" w:hAnsi="Times New Roman" w:cs="Times New Roman"/>
      <w:b w:val="0"/>
      <w:bCs w:val="0"/>
      <w:i w:val="0"/>
      <w:iCs w:val="0"/>
      <w:strike w:val="0"/>
      <w:dstrike w:val="0"/>
      <w:color w:val="000000"/>
      <w:spacing w:val="0"/>
      <w:w w:val="100"/>
      <w:position w:val="0"/>
      <w:sz w:val="24"/>
      <w:szCs w:val="24"/>
      <w:u w:val="none"/>
      <w:vertAlign w:val="baseline"/>
      <w:lang w:val="ro-RO" w:eastAsia="ro-RO" w:bidi="ro-RO"/>
    </w:rPr>
  </w:style>
  <w:style w:type="character" w:customStyle="1" w:styleId="tli1">
    <w:name w:val="tli1"/>
    <w:basedOn w:val="Fontdeparagrafimplicit"/>
    <w:rsid w:val="00A955C4"/>
  </w:style>
  <w:style w:type="paragraph" w:customStyle="1" w:styleId="document-noterate">
    <w:name w:val="document-note_rate"/>
    <w:basedOn w:val="Normal"/>
    <w:rsid w:val="00A955C4"/>
    <w:pPr>
      <w:spacing w:before="100" w:beforeAutospacing="1" w:after="100" w:afterAutospacing="1" w:line="240" w:lineRule="auto"/>
    </w:pPr>
    <w:rPr>
      <w:rFonts w:ascii="Times New Roman" w:eastAsiaTheme="minorEastAsia" w:hAnsi="Times New Roman" w:cs="Times New Roman"/>
      <w:sz w:val="24"/>
      <w:szCs w:val="24"/>
    </w:rPr>
  </w:style>
  <w:style w:type="character" w:styleId="Referincomentariu">
    <w:name w:val="annotation reference"/>
    <w:basedOn w:val="Fontdeparagrafimplicit"/>
    <w:uiPriority w:val="99"/>
    <w:semiHidden/>
    <w:unhideWhenUsed/>
    <w:rsid w:val="00A955C4"/>
    <w:rPr>
      <w:sz w:val="16"/>
      <w:szCs w:val="16"/>
    </w:rPr>
  </w:style>
  <w:style w:type="paragraph" w:styleId="Textcomentariu">
    <w:name w:val="annotation text"/>
    <w:basedOn w:val="Normal"/>
    <w:link w:val="TextcomentariuCaracter"/>
    <w:uiPriority w:val="99"/>
    <w:unhideWhenUsed/>
    <w:rsid w:val="00A955C4"/>
    <w:pPr>
      <w:spacing w:line="240" w:lineRule="auto"/>
    </w:pPr>
    <w:rPr>
      <w:sz w:val="20"/>
      <w:szCs w:val="20"/>
    </w:rPr>
  </w:style>
  <w:style w:type="character" w:customStyle="1" w:styleId="TextcomentariuCaracter">
    <w:name w:val="Text comentariu Caracter"/>
    <w:basedOn w:val="Fontdeparagrafimplicit"/>
    <w:link w:val="Textcomentariu"/>
    <w:uiPriority w:val="99"/>
    <w:rsid w:val="00A955C4"/>
    <w:rPr>
      <w:kern w:val="0"/>
      <w:sz w:val="20"/>
      <w:szCs w:val="20"/>
      <w:lang w:val="ro-RO"/>
      <w14:ligatures w14:val="none"/>
    </w:rPr>
  </w:style>
  <w:style w:type="paragraph" w:styleId="SubiectComentariu">
    <w:name w:val="annotation subject"/>
    <w:basedOn w:val="Textcomentariu"/>
    <w:next w:val="Textcomentariu"/>
    <w:link w:val="SubiectComentariuCaracter"/>
    <w:uiPriority w:val="99"/>
    <w:semiHidden/>
    <w:unhideWhenUsed/>
    <w:rsid w:val="00A955C4"/>
    <w:rPr>
      <w:b/>
      <w:bCs/>
    </w:rPr>
  </w:style>
  <w:style w:type="character" w:customStyle="1" w:styleId="SubiectComentariuCaracter">
    <w:name w:val="Subiect Comentariu Caracter"/>
    <w:basedOn w:val="TextcomentariuCaracter"/>
    <w:link w:val="SubiectComentariu"/>
    <w:uiPriority w:val="99"/>
    <w:semiHidden/>
    <w:rsid w:val="00A955C4"/>
    <w:rPr>
      <w:b/>
      <w:bCs/>
      <w:kern w:val="0"/>
      <w:sz w:val="20"/>
      <w:szCs w:val="20"/>
      <w:lang w:val="ro-RO"/>
      <w14:ligatures w14:val="none"/>
    </w:rPr>
  </w:style>
  <w:style w:type="character" w:customStyle="1" w:styleId="cf01">
    <w:name w:val="cf01"/>
    <w:basedOn w:val="Fontdeparagrafimplicit"/>
    <w:rsid w:val="00A955C4"/>
    <w:rPr>
      <w:rFonts w:ascii="Segoe UI" w:hAnsi="Segoe UI" w:cs="Segoe UI" w:hint="default"/>
      <w:color w:val="333333"/>
      <w:sz w:val="18"/>
      <w:szCs w:val="18"/>
    </w:rPr>
  </w:style>
  <w:style w:type="character" w:customStyle="1" w:styleId="cf11">
    <w:name w:val="cf11"/>
    <w:basedOn w:val="Fontdeparagrafimplicit"/>
    <w:rsid w:val="00A955C4"/>
    <w:rPr>
      <w:rFonts w:ascii="Segoe UI" w:hAnsi="Segoe UI" w:cs="Segoe UI" w:hint="default"/>
      <w:sz w:val="18"/>
      <w:szCs w:val="18"/>
    </w:rPr>
  </w:style>
  <w:style w:type="character" w:styleId="Robust">
    <w:name w:val="Strong"/>
    <w:basedOn w:val="Fontdeparagrafimplicit"/>
    <w:uiPriority w:val="22"/>
    <w:qFormat/>
    <w:rsid w:val="00A955C4"/>
    <w:rPr>
      <w:b/>
      <w:bCs/>
    </w:rPr>
  </w:style>
  <w:style w:type="table" w:styleId="Tabelgril">
    <w:name w:val="Table Grid"/>
    <w:basedOn w:val="TabelNormal"/>
    <w:uiPriority w:val="39"/>
    <w:rsid w:val="00A955C4"/>
    <w:pPr>
      <w:spacing w:after="0" w:line="240" w:lineRule="auto"/>
    </w:pPr>
    <w:rPr>
      <w:kern w:val="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Parcurs">
    <w:name w:val="FollowedHyperlink"/>
    <w:basedOn w:val="Fontdeparagrafimplicit"/>
    <w:uiPriority w:val="99"/>
    <w:semiHidden/>
    <w:unhideWhenUsed/>
    <w:rsid w:val="00A955C4"/>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01935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lege5.ro/App/Document/g43dgnjyg4/legea-serviciului-de-alimentare-cu-apa-si-de-canalizare-nr-241-2006?pid=264501572&amp;d=2022-05-30"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18/08/relationships/commentsExtensible" Target="commentsExtensible.xml"/><Relationship Id="rId5" Type="http://schemas.openxmlformats.org/officeDocument/2006/relationships/footnotes" Target="footnotes.xml"/><Relationship Id="rId15" Type="http://schemas.openxmlformats.org/officeDocument/2006/relationships/theme" Target="theme/theme1.xml"/><Relationship Id="rId10" Type="http://schemas.microsoft.com/office/2016/09/relationships/commentsIds" Target="commentsIds.xml"/><Relationship Id="rId4" Type="http://schemas.openxmlformats.org/officeDocument/2006/relationships/webSettings" Target="webSettings.xml"/><Relationship Id="rId9" Type="http://schemas.microsoft.com/office/2011/relationships/commentsExtended" Target="commentsExtended.xm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TotalTime>
  <Pages>1</Pages>
  <Words>25697</Words>
  <Characters>149049</Characters>
  <Application>Microsoft Office Word</Application>
  <DocSecurity>0</DocSecurity>
  <Lines>1242</Lines>
  <Paragraphs>348</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174398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Anca Bors</dc:creator>
  <cp:keywords/>
  <dc:description/>
  <cp:lastModifiedBy>Stare Civila LERESTI</cp:lastModifiedBy>
  <cp:revision>6</cp:revision>
  <cp:lastPrinted>2024-06-17T10:30:00Z</cp:lastPrinted>
  <dcterms:created xsi:type="dcterms:W3CDTF">2024-06-13T06:04:00Z</dcterms:created>
  <dcterms:modified xsi:type="dcterms:W3CDTF">2024-06-17T10:44:00Z</dcterms:modified>
</cp:coreProperties>
</file>